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11D3" w:rsidRPr="005E720A" w:rsidRDefault="00977146" w:rsidP="00785A5D">
      <w:pPr>
        <w:pStyle w:val="Nadpis1"/>
        <w:numPr>
          <w:ilvl w:val="0"/>
          <w:numId w:val="0"/>
        </w:numPr>
        <w:rPr>
          <w:rFonts w:ascii="Arial" w:hAnsi="Arial" w:cs="Arial"/>
        </w:rPr>
      </w:pPr>
      <w:bookmarkStart w:id="0" w:name="_GoBack"/>
      <w:bookmarkEnd w:id="0"/>
      <w:r w:rsidRPr="005E720A">
        <w:rPr>
          <w:rFonts w:ascii="Arial" w:hAnsi="Arial" w:cs="Arial"/>
        </w:rPr>
        <w:t>Příloha č. 5</w:t>
      </w:r>
      <w:r w:rsidR="00916FEC" w:rsidRPr="005E720A">
        <w:rPr>
          <w:rFonts w:ascii="Arial" w:hAnsi="Arial" w:cs="Arial"/>
        </w:rPr>
        <w:t>:</w:t>
      </w:r>
      <w:r w:rsidRPr="005E720A">
        <w:rPr>
          <w:rFonts w:ascii="Arial" w:hAnsi="Arial" w:cs="Arial"/>
        </w:rPr>
        <w:t xml:space="preserve"> </w:t>
      </w:r>
      <w:r w:rsidR="000211D3" w:rsidRPr="005E720A">
        <w:rPr>
          <w:rFonts w:ascii="Arial" w:hAnsi="Arial" w:cs="Arial"/>
        </w:rPr>
        <w:t>Synergie a komplementarity</w:t>
      </w:r>
    </w:p>
    <w:p w:rsidR="00972FF2" w:rsidRPr="005E720A" w:rsidRDefault="00972FF2" w:rsidP="007F2D75">
      <w:pPr>
        <w:pStyle w:val="Nadpis1"/>
        <w:rPr>
          <w:rFonts w:ascii="Arial" w:hAnsi="Arial" w:cs="Arial"/>
        </w:rPr>
      </w:pPr>
      <w:r w:rsidRPr="005E720A">
        <w:rPr>
          <w:rFonts w:ascii="Arial" w:hAnsi="Arial" w:cs="Arial"/>
        </w:rPr>
        <w:t>Synergie a komplementarity mezi prioritami OP ŽP</w:t>
      </w:r>
    </w:p>
    <w:p w:rsidR="00972FF2" w:rsidRPr="005E720A" w:rsidRDefault="00A54C6C" w:rsidP="007F2D75">
      <w:pPr>
        <w:pStyle w:val="Nadpis2"/>
        <w:rPr>
          <w:rFonts w:ascii="Arial" w:hAnsi="Arial" w:cs="Arial"/>
        </w:rPr>
      </w:pPr>
      <w:r w:rsidRPr="005E720A">
        <w:rPr>
          <w:rFonts w:ascii="Arial" w:hAnsi="Arial" w:cs="Arial"/>
        </w:rPr>
        <w:t xml:space="preserve"> </w:t>
      </w:r>
      <w:r w:rsidR="00785A5D" w:rsidRPr="005E720A">
        <w:rPr>
          <w:rFonts w:ascii="Arial" w:hAnsi="Arial" w:cs="Arial"/>
        </w:rPr>
        <w:t>OP ŽP 2014-2020: Specifický cíl 1.3 a specifický cíl</w:t>
      </w:r>
      <w:r w:rsidR="00972FF2" w:rsidRPr="005E720A">
        <w:rPr>
          <w:rFonts w:ascii="Arial" w:hAnsi="Arial" w:cs="Arial"/>
        </w:rPr>
        <w:t xml:space="preserve"> 4.3</w:t>
      </w:r>
    </w:p>
    <w:p w:rsidR="00972FF2" w:rsidRPr="005E720A" w:rsidRDefault="00972FF2" w:rsidP="00972FF2">
      <w:pPr>
        <w:rPr>
          <w:rFonts w:ascii="Arial" w:hAnsi="Arial" w:cs="Arial"/>
        </w:rPr>
      </w:pPr>
      <w:r w:rsidRPr="005E720A">
        <w:rPr>
          <w:rFonts w:ascii="Arial" w:hAnsi="Arial" w:cs="Arial"/>
        </w:rPr>
        <w:t>OP ŽP 2014-2020 podporuje prostřednictvím specifického cíle 1.3 protipovodňová opatření vycházející z platné legislativy v oblasti povodňové ochrany, která jsou primárně zaměřena na ochranu obyvatel a majetku (vč. důležité infrastruktury) a jsou úzce vázána na ochranu intravilánu obcí. Primárním cílem opatření SC 1.3 je strukturální ochrana před mimořádnými, časově omezenými srážkovými a odtokovými epizodami s vazbou na plnění směrnice 2007/</w:t>
      </w:r>
      <w:r w:rsidR="00C00194" w:rsidRPr="005E720A">
        <w:rPr>
          <w:rFonts w:ascii="Arial" w:hAnsi="Arial" w:cs="Arial"/>
        </w:rPr>
        <w:t>60/</w:t>
      </w:r>
      <w:r w:rsidRPr="005E720A">
        <w:rPr>
          <w:rFonts w:ascii="Arial" w:hAnsi="Arial" w:cs="Arial"/>
        </w:rPr>
        <w:t>ES. Protipovodňová opatření a likvidace svahových nestabilit realizovaná prostřednictvím SC 1.3 (v intravilánu a v extravilánu) mají přímý vliv na snížení ohrožení v</w:t>
      </w:r>
      <w:r w:rsidR="00993927" w:rsidRPr="005E720A">
        <w:rPr>
          <w:rFonts w:ascii="Arial" w:hAnsi="Arial" w:cs="Arial"/>
        </w:rPr>
        <w:t> </w:t>
      </w:r>
      <w:r w:rsidRPr="005E720A">
        <w:rPr>
          <w:rFonts w:ascii="Arial" w:hAnsi="Arial" w:cs="Arial"/>
        </w:rPr>
        <w:t>intravilánech obcí a to ve vztahu k mimořádným projevům počasí (dlouhotrvající deště, přívalové deště).</w:t>
      </w:r>
    </w:p>
    <w:p w:rsidR="00972FF2" w:rsidRPr="005E720A" w:rsidRDefault="00972FF2" w:rsidP="00972FF2">
      <w:pPr>
        <w:rPr>
          <w:rFonts w:ascii="Arial" w:hAnsi="Arial" w:cs="Arial"/>
        </w:rPr>
      </w:pPr>
      <w:r w:rsidRPr="005E720A">
        <w:rPr>
          <w:rFonts w:ascii="Arial" w:hAnsi="Arial" w:cs="Arial"/>
        </w:rPr>
        <w:t>Naproti primárním cílem opatření SC 4.3 je systematická, dlouhodobá podpora ekosystémových funkcí a služeb vycházející z platné legislativy ochrany přírody a krajiny, jež se týká krajiny jako celku, nikoliv pouze její vodní složky. Opatření podporovaná v rámci SC 4.3 v oblasti vodního režimu jsou zacílena na posílení retence (zadržování) vody v krajině (v ekosystémech, krajinných prvcích, v půdě, v podloží) za účelem obnovy ekostabilizačních funkcí vodních a</w:t>
      </w:r>
      <w:r w:rsidR="00993927" w:rsidRPr="005E720A">
        <w:rPr>
          <w:rFonts w:ascii="Arial" w:hAnsi="Arial" w:cs="Arial"/>
        </w:rPr>
        <w:t> </w:t>
      </w:r>
      <w:r w:rsidRPr="005E720A">
        <w:rPr>
          <w:rFonts w:ascii="Arial" w:hAnsi="Arial" w:cs="Arial"/>
        </w:rPr>
        <w:t>na</w:t>
      </w:r>
      <w:r w:rsidR="00993927" w:rsidRPr="005E720A">
        <w:rPr>
          <w:rFonts w:ascii="Arial" w:hAnsi="Arial" w:cs="Arial"/>
        </w:rPr>
        <w:t> </w:t>
      </w:r>
      <w:r w:rsidRPr="005E720A">
        <w:rPr>
          <w:rFonts w:ascii="Arial" w:hAnsi="Arial" w:cs="Arial"/>
        </w:rPr>
        <w:t>vodu vázaných ekosystémů zvýšení biodiverzity v dlouhodobém časovém horizontu, tedy nikoliv ve vztahu ke krátkodobým klimatickým epizodám. Cílem je také posílení ekologické stability krajiny a její regenerační schopnosti, obecně, jakož i omezení degradace ekosystémů v důsledku eroze půdy. Vedle uvedených primárních přínosů mohou tato opatření (v závislosti na jejich typu a konkrétních podmínkách) také přispět ke zpomalení povrchového odtoku vody z povodí, což v důsledku může do určité míry snížit povodňová rizika a erozní ohroženost půd.</w:t>
      </w:r>
    </w:p>
    <w:p w:rsidR="00972FF2" w:rsidRPr="005E720A" w:rsidRDefault="00A54C6C" w:rsidP="007F2D75">
      <w:pPr>
        <w:pStyle w:val="Nadpis2"/>
        <w:rPr>
          <w:rFonts w:ascii="Arial" w:hAnsi="Arial" w:cs="Arial"/>
        </w:rPr>
      </w:pPr>
      <w:r w:rsidRPr="005E720A">
        <w:rPr>
          <w:rFonts w:ascii="Arial" w:hAnsi="Arial" w:cs="Arial"/>
        </w:rPr>
        <w:t xml:space="preserve"> </w:t>
      </w:r>
      <w:r w:rsidR="00785A5D" w:rsidRPr="005E720A">
        <w:rPr>
          <w:rFonts w:ascii="Arial" w:hAnsi="Arial" w:cs="Arial"/>
        </w:rPr>
        <w:t>OP ŽP 2014-2020: Specifický cíl</w:t>
      </w:r>
      <w:r w:rsidR="00972FF2" w:rsidRPr="005E720A">
        <w:rPr>
          <w:rFonts w:ascii="Arial" w:hAnsi="Arial" w:cs="Arial"/>
        </w:rPr>
        <w:t xml:space="preserve"> 3.3 a</w:t>
      </w:r>
      <w:r w:rsidR="00785A5D" w:rsidRPr="005E720A">
        <w:rPr>
          <w:rFonts w:ascii="Arial" w:hAnsi="Arial" w:cs="Arial"/>
        </w:rPr>
        <w:t xml:space="preserve"> specifický cíl</w:t>
      </w:r>
      <w:r w:rsidR="00972FF2" w:rsidRPr="005E720A">
        <w:rPr>
          <w:rFonts w:ascii="Arial" w:hAnsi="Arial" w:cs="Arial"/>
        </w:rPr>
        <w:t xml:space="preserve"> 3.4</w:t>
      </w:r>
    </w:p>
    <w:p w:rsidR="00972FF2" w:rsidRPr="005E720A" w:rsidRDefault="00972FF2" w:rsidP="00972FF2">
      <w:pPr>
        <w:snapToGrid w:val="0"/>
        <w:rPr>
          <w:rFonts w:ascii="Arial" w:hAnsi="Arial" w:cs="Arial"/>
        </w:rPr>
      </w:pPr>
      <w:r w:rsidRPr="005E720A">
        <w:rPr>
          <w:rFonts w:ascii="Arial" w:hAnsi="Arial" w:cs="Arial"/>
        </w:rPr>
        <w:t>OP ŽP 2014-2020 podporuje prostřednictvím SC 3.3 opatření na rekultivaci skládek nerizikových pro životní prostředí. V SC 3.4 jsou podporovány sanace skládek, které představují významné riziko pro lidské zdraví či ekosystémy na základě výsledků analýz rizik. Tato opatření jsou navzájem komplementárního charakteru.</w:t>
      </w:r>
    </w:p>
    <w:p w:rsidR="00972FF2" w:rsidRPr="005E720A" w:rsidRDefault="00785A5D" w:rsidP="007F2D75">
      <w:pPr>
        <w:pStyle w:val="Nadpis2"/>
        <w:rPr>
          <w:rFonts w:ascii="Arial" w:hAnsi="Arial" w:cs="Arial"/>
        </w:rPr>
      </w:pPr>
      <w:r w:rsidRPr="005E720A">
        <w:rPr>
          <w:rFonts w:ascii="Arial" w:hAnsi="Arial" w:cs="Arial"/>
        </w:rPr>
        <w:t xml:space="preserve"> OP ŽP  2014-2020: Specifické cíle 2.1, 2.2 a specifický cíl</w:t>
      </w:r>
      <w:r w:rsidR="00972FF2" w:rsidRPr="005E720A">
        <w:rPr>
          <w:rFonts w:ascii="Arial" w:hAnsi="Arial" w:cs="Arial"/>
        </w:rPr>
        <w:t xml:space="preserve"> 5.1</w:t>
      </w:r>
    </w:p>
    <w:p w:rsidR="00972FF2" w:rsidRPr="005E720A" w:rsidRDefault="00972FF2" w:rsidP="00972FF2">
      <w:pPr>
        <w:pStyle w:val="Odstavecseseznamem"/>
        <w:ind w:left="0"/>
        <w:rPr>
          <w:rFonts w:ascii="Arial" w:hAnsi="Arial" w:cs="Arial"/>
          <w:b/>
        </w:rPr>
      </w:pPr>
      <w:r w:rsidRPr="005E720A">
        <w:rPr>
          <w:rFonts w:ascii="Arial" w:hAnsi="Arial" w:cs="Arial"/>
        </w:rPr>
        <w:t xml:space="preserve">V rámci SC 2.1, 2.2 budou některá opatření přispívat rovněž k dosažení cílů České republiky v oblasti zvyšování energetické účinnosti a energetických úspor. Zároveň v rámci SC 5.1 bude mít řada opatření rovněž vliv na snížení emisí znečišťujících látek a tím zároveň </w:t>
      </w:r>
      <w:r w:rsidRPr="005E720A">
        <w:rPr>
          <w:rFonts w:ascii="Arial" w:hAnsi="Arial" w:cs="Arial"/>
        </w:rPr>
        <w:lastRenderedPageBreak/>
        <w:t xml:space="preserve">přispěje k naplnění cíle plnění imisních limitů stanovených národní i evropskou legislativou (směrnice 2008/50/ES a 2004/107/ES, zákon č. 201/2012 Sb., o ochraně ovzduší) a národních emisních stropů (směrnice 2001/80/ES a Göteborský protokol Úmluvy o omezování znečišťování ovzduší přecházejícím hranice států). Tato opatření jsou navzájem komplementárního charakteru. Prioritní osa 2 řeší pouze náhradu nevhodných spalovacích stacionárních zdrojů a prioritní osa 5 podporuje zejména komplexní řešení zvýšení energetické účinnosti veřejných budov, což zahrnuje výměnu nevyhovujícího spalovacího zdroje v kombinaci se zateplením budovy. V rámci specifického cíle 2 prioritní osy 2 nebudou podporovány typy aktivit definované prioritní osou 5, specifickým cílem 1 pod písmeny A a </w:t>
      </w:r>
      <w:r w:rsidR="00F11346" w:rsidRPr="005E720A">
        <w:rPr>
          <w:rFonts w:ascii="Arial" w:hAnsi="Arial" w:cs="Arial"/>
        </w:rPr>
        <w:t>B</w:t>
      </w:r>
      <w:r w:rsidRPr="005E720A">
        <w:rPr>
          <w:rFonts w:ascii="Arial" w:hAnsi="Arial" w:cs="Arial"/>
        </w:rPr>
        <w:t xml:space="preserve"> realizované ve veřejných budovách.</w:t>
      </w:r>
    </w:p>
    <w:p w:rsidR="00972FF2" w:rsidRPr="005E720A" w:rsidRDefault="00972FF2" w:rsidP="000211D3">
      <w:pPr>
        <w:rPr>
          <w:rFonts w:ascii="Arial" w:hAnsi="Arial" w:cs="Arial"/>
          <w:szCs w:val="20"/>
        </w:rPr>
      </w:pPr>
    </w:p>
    <w:p w:rsidR="00F8600D" w:rsidRPr="005E720A" w:rsidRDefault="00F8600D" w:rsidP="00F8600D">
      <w:pPr>
        <w:pStyle w:val="Odstavecseseznamem"/>
        <w:ind w:left="360"/>
        <w:rPr>
          <w:rFonts w:ascii="Arial" w:hAnsi="Arial" w:cs="Arial"/>
          <w:b/>
        </w:rPr>
      </w:pPr>
    </w:p>
    <w:p w:rsidR="006D3759" w:rsidRPr="005E720A" w:rsidRDefault="006D3759" w:rsidP="000211D3">
      <w:pPr>
        <w:rPr>
          <w:rFonts w:ascii="Arial" w:hAnsi="Arial" w:cs="Arial"/>
          <w:szCs w:val="20"/>
        </w:rPr>
        <w:sectPr w:rsidR="006D3759" w:rsidRPr="005E720A" w:rsidSect="007F2D75">
          <w:headerReference w:type="default" r:id="rId8"/>
          <w:footerReference w:type="default" r:id="rId9"/>
          <w:pgSz w:w="11906" w:h="16838" w:code="9"/>
          <w:pgMar w:top="1418" w:right="1418" w:bottom="1418" w:left="1418" w:header="709" w:footer="709" w:gutter="0"/>
          <w:cols w:space="708"/>
          <w:docGrid w:linePitch="360"/>
        </w:sectPr>
      </w:pPr>
    </w:p>
    <w:p w:rsidR="00F57305" w:rsidRPr="00DC2976" w:rsidRDefault="00F57305" w:rsidP="00DC2976">
      <w:pPr>
        <w:pStyle w:val="Nadpis1"/>
        <w:rPr>
          <w:rFonts w:ascii="Arial" w:hAnsi="Arial" w:cs="Arial"/>
        </w:rPr>
      </w:pPr>
      <w:r w:rsidRPr="005E720A">
        <w:rPr>
          <w:rFonts w:ascii="Arial" w:hAnsi="Arial" w:cs="Arial"/>
        </w:rPr>
        <w:lastRenderedPageBreak/>
        <w:t>Podrobný popis synergií a komplementarit mezi prioritami OP ŽP</w:t>
      </w:r>
    </w:p>
    <w:p w:rsidR="00F57305" w:rsidRPr="005E720A" w:rsidRDefault="00413B42" w:rsidP="00276736">
      <w:pPr>
        <w:pStyle w:val="Odstavecseseznamem"/>
        <w:numPr>
          <w:ilvl w:val="0"/>
          <w:numId w:val="16"/>
        </w:numPr>
        <w:rPr>
          <w:rFonts w:ascii="Arial" w:hAnsi="Arial" w:cs="Arial"/>
          <w:b/>
          <w:sz w:val="20"/>
          <w:szCs w:val="20"/>
          <w:u w:val="single"/>
        </w:rPr>
      </w:pPr>
      <w:r w:rsidRPr="005E720A">
        <w:rPr>
          <w:rFonts w:ascii="Arial" w:hAnsi="Arial" w:cs="Arial"/>
          <w:b/>
          <w:sz w:val="20"/>
          <w:szCs w:val="20"/>
          <w:u w:val="single"/>
        </w:rPr>
        <w:t xml:space="preserve">Povodňová opatření uvnitř </w:t>
      </w:r>
      <w:r w:rsidR="00F57305" w:rsidRPr="005E720A">
        <w:rPr>
          <w:rFonts w:ascii="Arial" w:hAnsi="Arial" w:cs="Arial"/>
          <w:b/>
          <w:sz w:val="20"/>
          <w:szCs w:val="20"/>
          <w:u w:val="single"/>
        </w:rPr>
        <w:t>OP</w:t>
      </w:r>
      <w:r w:rsidR="00CD2ECE" w:rsidRPr="005E720A">
        <w:rPr>
          <w:rFonts w:ascii="Arial" w:hAnsi="Arial" w:cs="Arial"/>
          <w:b/>
          <w:sz w:val="20"/>
          <w:szCs w:val="20"/>
          <w:u w:val="single"/>
        </w:rPr>
        <w:t xml:space="preserve"> </w:t>
      </w:r>
      <w:r w:rsidR="00F57305" w:rsidRPr="005E720A">
        <w:rPr>
          <w:rFonts w:ascii="Arial" w:hAnsi="Arial" w:cs="Arial"/>
          <w:b/>
          <w:sz w:val="20"/>
          <w:szCs w:val="20"/>
          <w:u w:val="single"/>
        </w:rPr>
        <w:t>ŽP 2014-2020</w:t>
      </w:r>
      <w:r w:rsidRPr="005E720A">
        <w:rPr>
          <w:rFonts w:ascii="Arial" w:hAnsi="Arial" w:cs="Arial"/>
          <w:b/>
          <w:sz w:val="20"/>
          <w:szCs w:val="20"/>
          <w:u w:val="single"/>
        </w:rPr>
        <w:t xml:space="preserve"> </w:t>
      </w:r>
      <w:r w:rsidR="00F57305" w:rsidRPr="005E720A">
        <w:rPr>
          <w:rFonts w:ascii="Arial" w:hAnsi="Arial" w:cs="Arial"/>
          <w:b/>
          <w:sz w:val="20"/>
          <w:szCs w:val="20"/>
          <w:u w:val="single"/>
        </w:rPr>
        <w:t>– SC 1.3 a SC 4.3</w:t>
      </w:r>
    </w:p>
    <w:tbl>
      <w:tblPr>
        <w:tblStyle w:val="Mkatabulky"/>
        <w:tblW w:w="13892" w:type="dxa"/>
        <w:tblInd w:w="108" w:type="dxa"/>
        <w:tblLook w:val="04A0" w:firstRow="1" w:lastRow="0" w:firstColumn="1" w:lastColumn="0" w:noHBand="0" w:noVBand="1"/>
      </w:tblPr>
      <w:tblGrid>
        <w:gridCol w:w="2127"/>
        <w:gridCol w:w="4961"/>
        <w:gridCol w:w="283"/>
        <w:gridCol w:w="6521"/>
      </w:tblGrid>
      <w:tr w:rsidR="00F57305" w:rsidRPr="00A06330" w:rsidTr="00A77366">
        <w:trPr>
          <w:trHeight w:val="542"/>
        </w:trPr>
        <w:tc>
          <w:tcPr>
            <w:tcW w:w="2127" w:type="dxa"/>
            <w:shd w:val="clear" w:color="auto" w:fill="BFBFBF" w:themeFill="background1" w:themeFillShade="BF"/>
          </w:tcPr>
          <w:p w:rsidR="00F57305" w:rsidRPr="00A06330" w:rsidRDefault="00F57305" w:rsidP="002476EA">
            <w:pPr>
              <w:rPr>
                <w:rFonts w:ascii="Arial" w:hAnsi="Arial" w:cs="Arial"/>
                <w:b/>
                <w:sz w:val="20"/>
                <w:szCs w:val="20"/>
              </w:rPr>
            </w:pPr>
          </w:p>
        </w:tc>
        <w:tc>
          <w:tcPr>
            <w:tcW w:w="4961" w:type="dxa"/>
            <w:tcBorders>
              <w:bottom w:val="single" w:sz="4" w:space="0" w:color="000000" w:themeColor="text1"/>
            </w:tcBorders>
            <w:shd w:val="clear" w:color="auto" w:fill="BFBFBF" w:themeFill="background1" w:themeFillShade="BF"/>
          </w:tcPr>
          <w:p w:rsidR="00F57305" w:rsidRPr="00A06330" w:rsidRDefault="00F57305" w:rsidP="00DC2976">
            <w:pPr>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83" w:type="dxa"/>
            <w:vMerge w:val="restart"/>
            <w:tcBorders>
              <w:top w:val="nil"/>
            </w:tcBorders>
            <w:shd w:val="clear" w:color="auto" w:fill="FFFFFF" w:themeFill="background1"/>
          </w:tcPr>
          <w:p w:rsidR="00F57305" w:rsidRPr="00A06330" w:rsidRDefault="00F57305" w:rsidP="00A77366">
            <w:pPr>
              <w:rPr>
                <w:rFonts w:ascii="Arial" w:hAnsi="Arial" w:cs="Arial"/>
                <w:b/>
                <w:sz w:val="20"/>
                <w:szCs w:val="20"/>
              </w:rPr>
            </w:pPr>
          </w:p>
        </w:tc>
        <w:tc>
          <w:tcPr>
            <w:tcW w:w="6521" w:type="dxa"/>
            <w:tcBorders>
              <w:bottom w:val="single" w:sz="4" w:space="0" w:color="000000" w:themeColor="text1"/>
            </w:tcBorders>
            <w:shd w:val="clear" w:color="auto" w:fill="BFBFBF" w:themeFill="background1" w:themeFillShade="BF"/>
          </w:tcPr>
          <w:p w:rsidR="00F57305" w:rsidRPr="00A06330" w:rsidRDefault="00F57305" w:rsidP="00DC2976">
            <w:pPr>
              <w:spacing w:before="120"/>
              <w:rPr>
                <w:rFonts w:ascii="Arial" w:hAnsi="Arial" w:cs="Arial"/>
                <w:b/>
                <w:sz w:val="20"/>
                <w:szCs w:val="20"/>
              </w:rPr>
            </w:pPr>
            <w:r w:rsidRPr="00A06330">
              <w:rPr>
                <w:rFonts w:ascii="Arial" w:hAnsi="Arial" w:cs="Arial"/>
                <w:b/>
                <w:sz w:val="20"/>
                <w:szCs w:val="20"/>
              </w:rPr>
              <w:t>Operační program Životní prostředí 2014-2020</w:t>
            </w:r>
          </w:p>
        </w:tc>
      </w:tr>
      <w:tr w:rsidR="00F57305" w:rsidRPr="00A06330" w:rsidTr="00A77366">
        <w:trPr>
          <w:trHeight w:val="300"/>
        </w:trPr>
        <w:tc>
          <w:tcPr>
            <w:tcW w:w="2127" w:type="dxa"/>
            <w:shd w:val="clear" w:color="auto" w:fill="D9D9D9" w:themeFill="background1" w:themeFillShade="D9"/>
          </w:tcPr>
          <w:p w:rsidR="00F57305" w:rsidRPr="00A06330" w:rsidRDefault="00F57305" w:rsidP="00DC2976">
            <w:pPr>
              <w:spacing w:before="120"/>
              <w:rPr>
                <w:rFonts w:ascii="Arial" w:hAnsi="Arial" w:cs="Arial"/>
                <w:b/>
                <w:sz w:val="20"/>
                <w:szCs w:val="20"/>
              </w:rPr>
            </w:pPr>
            <w:r w:rsidRPr="00A06330">
              <w:rPr>
                <w:rFonts w:ascii="Arial" w:hAnsi="Arial" w:cs="Arial"/>
                <w:b/>
                <w:sz w:val="20"/>
                <w:szCs w:val="20"/>
              </w:rPr>
              <w:t xml:space="preserve">Tematický cíl </w:t>
            </w:r>
          </w:p>
        </w:tc>
        <w:tc>
          <w:tcPr>
            <w:tcW w:w="4961" w:type="dxa"/>
            <w:tcBorders>
              <w:bottom w:val="dotted" w:sz="4" w:space="0" w:color="auto"/>
            </w:tcBorders>
          </w:tcPr>
          <w:p w:rsidR="00F57305" w:rsidRPr="00A06330" w:rsidRDefault="00F57305" w:rsidP="00DC2976">
            <w:pPr>
              <w:spacing w:before="120"/>
              <w:rPr>
                <w:rFonts w:ascii="Arial" w:hAnsi="Arial" w:cs="Arial"/>
                <w:sz w:val="20"/>
                <w:szCs w:val="20"/>
              </w:rPr>
            </w:pPr>
            <w:r w:rsidRPr="00A06330">
              <w:rPr>
                <w:rFonts w:ascii="Arial" w:hAnsi="Arial" w:cs="Arial"/>
                <w:sz w:val="20"/>
                <w:szCs w:val="20"/>
              </w:rPr>
              <w:t>TC:5</w:t>
            </w:r>
          </w:p>
        </w:tc>
        <w:tc>
          <w:tcPr>
            <w:tcW w:w="283" w:type="dxa"/>
            <w:vMerge/>
            <w:shd w:val="clear" w:color="auto" w:fill="FFFFFF" w:themeFill="background1"/>
          </w:tcPr>
          <w:p w:rsidR="00F57305" w:rsidRPr="00A06330" w:rsidRDefault="00F57305" w:rsidP="00DC2976">
            <w:pPr>
              <w:spacing w:before="120"/>
              <w:rPr>
                <w:rFonts w:ascii="Arial" w:hAnsi="Arial" w:cs="Arial"/>
                <w:sz w:val="20"/>
                <w:szCs w:val="20"/>
              </w:rPr>
            </w:pPr>
          </w:p>
        </w:tc>
        <w:tc>
          <w:tcPr>
            <w:tcW w:w="6521" w:type="dxa"/>
            <w:tcBorders>
              <w:bottom w:val="dotted" w:sz="4" w:space="0" w:color="auto"/>
            </w:tcBorders>
          </w:tcPr>
          <w:p w:rsidR="00F57305" w:rsidRPr="00A06330" w:rsidRDefault="00F57305" w:rsidP="00DC2976">
            <w:pPr>
              <w:spacing w:before="120"/>
              <w:rPr>
                <w:rFonts w:ascii="Arial" w:hAnsi="Arial" w:cs="Arial"/>
                <w:sz w:val="20"/>
                <w:szCs w:val="20"/>
              </w:rPr>
            </w:pPr>
            <w:r w:rsidRPr="00A06330">
              <w:rPr>
                <w:rFonts w:ascii="Arial" w:hAnsi="Arial" w:cs="Arial"/>
                <w:sz w:val="20"/>
                <w:szCs w:val="20"/>
              </w:rPr>
              <w:t>TC: 6</w:t>
            </w:r>
          </w:p>
        </w:tc>
      </w:tr>
      <w:tr w:rsidR="00F57305" w:rsidRPr="00A06330" w:rsidTr="00A77366">
        <w:tc>
          <w:tcPr>
            <w:tcW w:w="2127" w:type="dxa"/>
            <w:shd w:val="clear" w:color="auto" w:fill="D9D9D9" w:themeFill="background1" w:themeFillShade="D9"/>
          </w:tcPr>
          <w:p w:rsidR="00F57305" w:rsidRPr="00A06330" w:rsidRDefault="00F57305" w:rsidP="00DC2976">
            <w:pPr>
              <w:spacing w:before="120"/>
              <w:rPr>
                <w:rFonts w:ascii="Arial" w:hAnsi="Arial" w:cs="Arial"/>
                <w:b/>
                <w:sz w:val="20"/>
                <w:szCs w:val="20"/>
              </w:rPr>
            </w:pPr>
            <w:r w:rsidRPr="00A06330">
              <w:rPr>
                <w:rFonts w:ascii="Arial" w:hAnsi="Arial" w:cs="Arial"/>
                <w:b/>
                <w:sz w:val="20"/>
                <w:szCs w:val="20"/>
              </w:rPr>
              <w:t>Prioritní osa</w:t>
            </w:r>
          </w:p>
        </w:tc>
        <w:tc>
          <w:tcPr>
            <w:tcW w:w="4961" w:type="dxa"/>
          </w:tcPr>
          <w:p w:rsidR="00F57305" w:rsidRPr="00A06330" w:rsidRDefault="00F57305" w:rsidP="00DC2976">
            <w:pPr>
              <w:spacing w:before="120"/>
              <w:rPr>
                <w:rFonts w:ascii="Arial" w:hAnsi="Arial" w:cs="Arial"/>
                <w:sz w:val="20"/>
                <w:szCs w:val="20"/>
              </w:rPr>
            </w:pPr>
            <w:r w:rsidRPr="00A06330">
              <w:rPr>
                <w:rFonts w:ascii="Arial" w:hAnsi="Arial" w:cs="Arial"/>
                <w:sz w:val="20"/>
                <w:szCs w:val="20"/>
              </w:rPr>
              <w:t>PO 1</w:t>
            </w:r>
            <w:r w:rsidR="00A54C6C" w:rsidRPr="00A06330">
              <w:rPr>
                <w:rFonts w:ascii="Arial" w:hAnsi="Arial" w:cs="Arial"/>
                <w:sz w:val="20"/>
                <w:szCs w:val="20"/>
              </w:rPr>
              <w:t>: Zlepšování kvality vo</w:t>
            </w:r>
            <w:r w:rsidR="00385135" w:rsidRPr="00A06330">
              <w:rPr>
                <w:rFonts w:ascii="Arial" w:hAnsi="Arial" w:cs="Arial"/>
                <w:sz w:val="20"/>
                <w:szCs w:val="20"/>
              </w:rPr>
              <w:t>d</w:t>
            </w:r>
            <w:r w:rsidR="00A54C6C" w:rsidRPr="00A06330">
              <w:rPr>
                <w:rFonts w:ascii="Arial" w:hAnsi="Arial" w:cs="Arial"/>
                <w:sz w:val="20"/>
                <w:szCs w:val="20"/>
              </w:rPr>
              <w:t>y a snižování rizika povodní</w:t>
            </w:r>
          </w:p>
        </w:tc>
        <w:tc>
          <w:tcPr>
            <w:tcW w:w="283" w:type="dxa"/>
            <w:vMerge/>
            <w:shd w:val="clear" w:color="auto" w:fill="FFFFFF" w:themeFill="background1"/>
          </w:tcPr>
          <w:p w:rsidR="00F57305" w:rsidRPr="00A06330" w:rsidRDefault="00F57305" w:rsidP="00DC2976">
            <w:pPr>
              <w:spacing w:before="120"/>
              <w:rPr>
                <w:rFonts w:ascii="Arial" w:hAnsi="Arial" w:cs="Arial"/>
                <w:sz w:val="20"/>
                <w:szCs w:val="20"/>
              </w:rPr>
            </w:pPr>
          </w:p>
        </w:tc>
        <w:tc>
          <w:tcPr>
            <w:tcW w:w="6521" w:type="dxa"/>
          </w:tcPr>
          <w:p w:rsidR="00F57305" w:rsidRPr="00A06330" w:rsidRDefault="00F57305" w:rsidP="00DC2976">
            <w:pPr>
              <w:spacing w:before="120"/>
              <w:rPr>
                <w:rFonts w:ascii="Arial" w:hAnsi="Arial" w:cs="Arial"/>
                <w:sz w:val="20"/>
                <w:szCs w:val="20"/>
              </w:rPr>
            </w:pPr>
            <w:r w:rsidRPr="00A06330">
              <w:rPr>
                <w:rFonts w:ascii="Arial" w:hAnsi="Arial" w:cs="Arial"/>
                <w:sz w:val="20"/>
                <w:szCs w:val="20"/>
              </w:rPr>
              <w:t>PO 4</w:t>
            </w:r>
            <w:r w:rsidR="00A54C6C" w:rsidRPr="00A06330">
              <w:rPr>
                <w:rFonts w:ascii="Arial" w:hAnsi="Arial" w:cs="Arial"/>
                <w:sz w:val="20"/>
                <w:szCs w:val="20"/>
              </w:rPr>
              <w:t>: Ochrana a péče o přírodu a krajinu</w:t>
            </w:r>
          </w:p>
        </w:tc>
      </w:tr>
      <w:tr w:rsidR="00F57305" w:rsidRPr="00A06330" w:rsidTr="00A77366">
        <w:tc>
          <w:tcPr>
            <w:tcW w:w="2127" w:type="dxa"/>
            <w:shd w:val="clear" w:color="auto" w:fill="D9D9D9" w:themeFill="background1" w:themeFillShade="D9"/>
          </w:tcPr>
          <w:p w:rsidR="00F57305" w:rsidRPr="00A06330" w:rsidRDefault="00F57305" w:rsidP="00DC2976">
            <w:pPr>
              <w:spacing w:before="120"/>
              <w:rPr>
                <w:rFonts w:ascii="Arial" w:hAnsi="Arial" w:cs="Arial"/>
                <w:b/>
                <w:sz w:val="20"/>
                <w:szCs w:val="20"/>
              </w:rPr>
            </w:pPr>
            <w:r w:rsidRPr="00A06330">
              <w:rPr>
                <w:rFonts w:ascii="Arial" w:hAnsi="Arial" w:cs="Arial"/>
                <w:b/>
                <w:sz w:val="20"/>
                <w:szCs w:val="20"/>
              </w:rPr>
              <w:t>Investiční priorita</w:t>
            </w:r>
          </w:p>
        </w:tc>
        <w:tc>
          <w:tcPr>
            <w:tcW w:w="4961" w:type="dxa"/>
          </w:tcPr>
          <w:p w:rsidR="00F57305" w:rsidRPr="00A06330" w:rsidRDefault="00F57305" w:rsidP="00DC2976">
            <w:pPr>
              <w:spacing w:before="120"/>
              <w:rPr>
                <w:rFonts w:ascii="Arial" w:hAnsi="Arial" w:cs="Arial"/>
                <w:sz w:val="20"/>
                <w:szCs w:val="20"/>
              </w:rPr>
            </w:pPr>
            <w:r w:rsidRPr="00A06330">
              <w:rPr>
                <w:rFonts w:ascii="Arial" w:hAnsi="Arial" w:cs="Arial"/>
                <w:sz w:val="20"/>
                <w:szCs w:val="20"/>
              </w:rPr>
              <w:t>IP2b</w:t>
            </w:r>
          </w:p>
        </w:tc>
        <w:tc>
          <w:tcPr>
            <w:tcW w:w="283" w:type="dxa"/>
            <w:vMerge/>
            <w:shd w:val="clear" w:color="auto" w:fill="FFFFFF" w:themeFill="background1"/>
          </w:tcPr>
          <w:p w:rsidR="00F57305" w:rsidRPr="00A06330" w:rsidRDefault="00F57305" w:rsidP="00DC2976">
            <w:pPr>
              <w:spacing w:before="120"/>
              <w:rPr>
                <w:rFonts w:ascii="Arial" w:hAnsi="Arial" w:cs="Arial"/>
                <w:sz w:val="20"/>
                <w:szCs w:val="20"/>
              </w:rPr>
            </w:pPr>
          </w:p>
        </w:tc>
        <w:tc>
          <w:tcPr>
            <w:tcW w:w="6521" w:type="dxa"/>
          </w:tcPr>
          <w:p w:rsidR="00F57305" w:rsidRPr="00A06330" w:rsidRDefault="00F57305" w:rsidP="00DC2976">
            <w:pPr>
              <w:spacing w:before="120"/>
              <w:rPr>
                <w:rFonts w:ascii="Arial" w:hAnsi="Arial" w:cs="Arial"/>
                <w:sz w:val="20"/>
                <w:szCs w:val="20"/>
              </w:rPr>
            </w:pPr>
            <w:r w:rsidRPr="00A06330">
              <w:rPr>
                <w:rFonts w:ascii="Arial" w:hAnsi="Arial" w:cs="Arial"/>
                <w:sz w:val="20"/>
                <w:szCs w:val="20"/>
              </w:rPr>
              <w:t>IP6d</w:t>
            </w:r>
          </w:p>
        </w:tc>
      </w:tr>
      <w:tr w:rsidR="00F57305" w:rsidRPr="00A06330" w:rsidTr="00A77366">
        <w:tc>
          <w:tcPr>
            <w:tcW w:w="2127" w:type="dxa"/>
            <w:shd w:val="clear" w:color="auto" w:fill="D9D9D9" w:themeFill="background1" w:themeFillShade="D9"/>
          </w:tcPr>
          <w:p w:rsidR="00F57305" w:rsidRPr="00A06330" w:rsidRDefault="00F57305" w:rsidP="00DC2976">
            <w:pPr>
              <w:spacing w:before="120"/>
              <w:rPr>
                <w:rFonts w:ascii="Arial" w:hAnsi="Arial" w:cs="Arial"/>
                <w:b/>
                <w:sz w:val="20"/>
                <w:szCs w:val="20"/>
              </w:rPr>
            </w:pPr>
            <w:r w:rsidRPr="00A06330">
              <w:rPr>
                <w:rFonts w:ascii="Arial" w:hAnsi="Arial" w:cs="Arial"/>
                <w:b/>
                <w:sz w:val="20"/>
                <w:szCs w:val="20"/>
              </w:rPr>
              <w:t>Specifický cíl</w:t>
            </w:r>
          </w:p>
        </w:tc>
        <w:tc>
          <w:tcPr>
            <w:tcW w:w="4961" w:type="dxa"/>
          </w:tcPr>
          <w:p w:rsidR="00F57305" w:rsidRPr="00A06330" w:rsidRDefault="00F57305" w:rsidP="00DC2976">
            <w:pPr>
              <w:spacing w:before="120"/>
              <w:rPr>
                <w:rFonts w:ascii="Arial" w:hAnsi="Arial" w:cs="Arial"/>
                <w:sz w:val="20"/>
                <w:szCs w:val="20"/>
              </w:rPr>
            </w:pPr>
            <w:r w:rsidRPr="00A06330">
              <w:rPr>
                <w:rFonts w:ascii="Arial" w:hAnsi="Arial" w:cs="Arial"/>
                <w:sz w:val="20"/>
                <w:szCs w:val="20"/>
              </w:rPr>
              <w:t>SC 1.3</w:t>
            </w:r>
            <w:r w:rsidR="00A54C6C" w:rsidRPr="00A06330">
              <w:rPr>
                <w:rFonts w:ascii="Arial" w:hAnsi="Arial" w:cs="Arial"/>
                <w:sz w:val="20"/>
                <w:szCs w:val="20"/>
              </w:rPr>
              <w:t>:</w:t>
            </w:r>
            <w:r w:rsidRPr="00A06330">
              <w:rPr>
                <w:rFonts w:ascii="Arial" w:hAnsi="Arial" w:cs="Arial"/>
                <w:sz w:val="20"/>
                <w:szCs w:val="20"/>
              </w:rPr>
              <w:t xml:space="preserve"> Zajistit povodňovou ochranu intravilánu </w:t>
            </w:r>
          </w:p>
        </w:tc>
        <w:tc>
          <w:tcPr>
            <w:tcW w:w="283" w:type="dxa"/>
            <w:vMerge/>
            <w:shd w:val="clear" w:color="auto" w:fill="FFFFFF" w:themeFill="background1"/>
          </w:tcPr>
          <w:p w:rsidR="00F57305" w:rsidRPr="00A06330" w:rsidRDefault="00F57305" w:rsidP="00DC2976">
            <w:pPr>
              <w:spacing w:before="120"/>
              <w:rPr>
                <w:rFonts w:ascii="Arial" w:hAnsi="Arial" w:cs="Arial"/>
                <w:sz w:val="20"/>
                <w:szCs w:val="20"/>
              </w:rPr>
            </w:pPr>
          </w:p>
        </w:tc>
        <w:tc>
          <w:tcPr>
            <w:tcW w:w="6521" w:type="dxa"/>
          </w:tcPr>
          <w:p w:rsidR="00F57305" w:rsidRPr="00A06330" w:rsidRDefault="00F57305" w:rsidP="00DC2976">
            <w:pPr>
              <w:spacing w:before="120"/>
              <w:rPr>
                <w:rFonts w:ascii="Arial" w:hAnsi="Arial" w:cs="Arial"/>
                <w:sz w:val="20"/>
                <w:szCs w:val="20"/>
              </w:rPr>
            </w:pPr>
            <w:r w:rsidRPr="00A06330">
              <w:rPr>
                <w:rFonts w:ascii="Arial" w:hAnsi="Arial" w:cs="Arial"/>
                <w:sz w:val="20"/>
                <w:szCs w:val="20"/>
              </w:rPr>
              <w:t>SC 4.3</w:t>
            </w:r>
            <w:r w:rsidR="00A54C6C" w:rsidRPr="00A06330">
              <w:rPr>
                <w:rFonts w:ascii="Arial" w:hAnsi="Arial" w:cs="Arial"/>
                <w:sz w:val="20"/>
                <w:szCs w:val="20"/>
              </w:rPr>
              <w:t>:</w:t>
            </w:r>
            <w:r w:rsidRPr="00A06330">
              <w:rPr>
                <w:rFonts w:ascii="Arial" w:hAnsi="Arial" w:cs="Arial"/>
                <w:sz w:val="20"/>
                <w:szCs w:val="20"/>
              </w:rPr>
              <w:t xml:space="preserve"> Posílit přirozené funkce krajiny</w:t>
            </w:r>
          </w:p>
        </w:tc>
      </w:tr>
      <w:tr w:rsidR="00F57305" w:rsidRPr="00A06330" w:rsidTr="00A77366">
        <w:tc>
          <w:tcPr>
            <w:tcW w:w="2127" w:type="dxa"/>
            <w:shd w:val="clear" w:color="auto" w:fill="D9D9D9" w:themeFill="background1" w:themeFillShade="D9"/>
          </w:tcPr>
          <w:p w:rsidR="00F57305" w:rsidRPr="00A06330" w:rsidRDefault="00F57305" w:rsidP="00DC2976">
            <w:pPr>
              <w:spacing w:before="120"/>
              <w:rPr>
                <w:rFonts w:ascii="Arial" w:hAnsi="Arial" w:cs="Arial"/>
                <w:b/>
                <w:sz w:val="20"/>
                <w:szCs w:val="20"/>
              </w:rPr>
            </w:pPr>
            <w:r w:rsidRPr="00A06330">
              <w:rPr>
                <w:rFonts w:ascii="Arial" w:hAnsi="Arial" w:cs="Arial"/>
                <w:b/>
                <w:sz w:val="20"/>
                <w:szCs w:val="20"/>
              </w:rPr>
              <w:t>Věcná specifikace (zaměření, aktivity)</w:t>
            </w:r>
          </w:p>
        </w:tc>
        <w:tc>
          <w:tcPr>
            <w:tcW w:w="4961" w:type="dxa"/>
          </w:tcPr>
          <w:p w:rsidR="00F57305" w:rsidRPr="00A06330" w:rsidRDefault="00F57305" w:rsidP="00353D3A">
            <w:pPr>
              <w:spacing w:before="120" w:after="0" w:afterAutospacing="0"/>
              <w:rPr>
                <w:rFonts w:ascii="Arial" w:hAnsi="Arial" w:cs="Arial"/>
                <w:sz w:val="20"/>
                <w:szCs w:val="20"/>
              </w:rPr>
            </w:pPr>
            <w:r w:rsidRPr="00A06330">
              <w:rPr>
                <w:rFonts w:ascii="Arial" w:hAnsi="Arial" w:cs="Arial"/>
                <w:sz w:val="20"/>
                <w:szCs w:val="20"/>
              </w:rPr>
              <w:t xml:space="preserve">Zprůtočnění koryt vodních toků a přilehlých niv, zlepšení přirozených rozlivů </w:t>
            </w:r>
          </w:p>
          <w:p w:rsidR="00F57305" w:rsidRPr="00A06330" w:rsidRDefault="00F57305" w:rsidP="00353D3A">
            <w:pPr>
              <w:spacing w:before="120" w:after="0" w:afterAutospacing="0"/>
              <w:rPr>
                <w:rFonts w:ascii="Arial" w:hAnsi="Arial" w:cs="Arial"/>
                <w:sz w:val="20"/>
                <w:szCs w:val="20"/>
              </w:rPr>
            </w:pPr>
            <w:r w:rsidRPr="00A06330">
              <w:rPr>
                <w:rFonts w:ascii="Arial" w:hAnsi="Arial" w:cs="Arial"/>
                <w:sz w:val="20"/>
                <w:szCs w:val="20"/>
              </w:rPr>
              <w:t xml:space="preserve">Hospodaření se srážkovými vodami ve smyslu jejich zadržení v krajině a jejich dalšího využití namísto jejich urychleného odvádění kanalizací do toků     </w:t>
            </w:r>
          </w:p>
          <w:p w:rsidR="00F57305" w:rsidRPr="00A06330" w:rsidRDefault="00F57305" w:rsidP="00DC2976">
            <w:pPr>
              <w:spacing w:before="120"/>
              <w:rPr>
                <w:rFonts w:ascii="Arial" w:hAnsi="Arial" w:cs="Arial"/>
                <w:sz w:val="20"/>
                <w:szCs w:val="20"/>
              </w:rPr>
            </w:pPr>
            <w:r w:rsidRPr="00A06330">
              <w:rPr>
                <w:rFonts w:ascii="Arial" w:hAnsi="Arial" w:cs="Arial"/>
                <w:sz w:val="20"/>
                <w:szCs w:val="20"/>
              </w:rPr>
              <w:t>Obnova, výstavba a rekonstrukce, případně modernizace vodních děl sloužící povodňové ochraně</w:t>
            </w:r>
          </w:p>
        </w:tc>
        <w:tc>
          <w:tcPr>
            <w:tcW w:w="283" w:type="dxa"/>
            <w:vMerge/>
            <w:shd w:val="clear" w:color="auto" w:fill="FFFFFF" w:themeFill="background1"/>
          </w:tcPr>
          <w:p w:rsidR="00F57305" w:rsidRPr="00A06330" w:rsidRDefault="00F57305" w:rsidP="00DC2976">
            <w:pPr>
              <w:spacing w:before="120"/>
              <w:rPr>
                <w:rFonts w:ascii="Arial" w:hAnsi="Arial" w:cs="Arial"/>
                <w:sz w:val="20"/>
                <w:szCs w:val="20"/>
              </w:rPr>
            </w:pPr>
          </w:p>
        </w:tc>
        <w:tc>
          <w:tcPr>
            <w:tcW w:w="6521" w:type="dxa"/>
          </w:tcPr>
          <w:p w:rsidR="00F57305" w:rsidRPr="00A06330" w:rsidRDefault="00F57305" w:rsidP="00353D3A">
            <w:pPr>
              <w:spacing w:before="120" w:after="0" w:afterAutospacing="0"/>
              <w:rPr>
                <w:rFonts w:ascii="Arial" w:hAnsi="Arial" w:cs="Arial"/>
                <w:sz w:val="20"/>
                <w:szCs w:val="20"/>
              </w:rPr>
            </w:pPr>
            <w:r w:rsidRPr="00A06330">
              <w:rPr>
                <w:rFonts w:ascii="Arial" w:hAnsi="Arial" w:cs="Arial"/>
                <w:sz w:val="20"/>
                <w:szCs w:val="20"/>
              </w:rPr>
              <w:t>Revitalizace a podpora samovolné renaturace vodních toků a niv, obnova ekostabilizačních funkcí vodních a na vodu vázaných ekosystémů</w:t>
            </w:r>
          </w:p>
          <w:p w:rsidR="00F57305" w:rsidRPr="00A06330" w:rsidRDefault="00F57305" w:rsidP="00353D3A">
            <w:pPr>
              <w:spacing w:before="120" w:after="0" w:afterAutospacing="0"/>
              <w:rPr>
                <w:rFonts w:ascii="Arial" w:hAnsi="Arial" w:cs="Arial"/>
                <w:sz w:val="20"/>
                <w:szCs w:val="20"/>
              </w:rPr>
            </w:pPr>
            <w:r w:rsidRPr="00A06330">
              <w:rPr>
                <w:rFonts w:ascii="Arial" w:hAnsi="Arial" w:cs="Arial"/>
                <w:sz w:val="20"/>
                <w:szCs w:val="20"/>
              </w:rPr>
              <w:t xml:space="preserve">Realizace přírodě blízkých opatření vyplývajících z komplexních studií cílených na zpomalení povrchového odtoku vody, protierozní ochranu, a adaptaci na změnu klimatu   </w:t>
            </w:r>
          </w:p>
        </w:tc>
      </w:tr>
      <w:tr w:rsidR="00F57305" w:rsidRPr="00A06330" w:rsidTr="00A77366">
        <w:tc>
          <w:tcPr>
            <w:tcW w:w="2127" w:type="dxa"/>
            <w:shd w:val="clear" w:color="auto" w:fill="D9D9D9" w:themeFill="background1" w:themeFillShade="D9"/>
          </w:tcPr>
          <w:p w:rsidR="00F57305" w:rsidRPr="00A06330" w:rsidRDefault="00F57305" w:rsidP="00DC2976">
            <w:pPr>
              <w:spacing w:before="120"/>
              <w:rPr>
                <w:rFonts w:ascii="Arial" w:hAnsi="Arial" w:cs="Arial"/>
                <w:b/>
                <w:sz w:val="20"/>
                <w:szCs w:val="20"/>
              </w:rPr>
            </w:pPr>
            <w:r w:rsidRPr="00A06330">
              <w:rPr>
                <w:rFonts w:ascii="Arial" w:hAnsi="Arial" w:cs="Arial"/>
                <w:b/>
                <w:sz w:val="20"/>
                <w:szCs w:val="20"/>
              </w:rPr>
              <w:t xml:space="preserve">Implementační prvky </w:t>
            </w:r>
          </w:p>
        </w:tc>
        <w:tc>
          <w:tcPr>
            <w:tcW w:w="4961" w:type="dxa"/>
          </w:tcPr>
          <w:p w:rsidR="001E2A47" w:rsidRPr="00A06330" w:rsidRDefault="00DE6806" w:rsidP="00DC2976">
            <w:pPr>
              <w:spacing w:before="120" w:after="0" w:afterAutospacing="0"/>
              <w:rPr>
                <w:rFonts w:ascii="Arial" w:hAnsi="Arial" w:cs="Arial"/>
                <w:sz w:val="20"/>
                <w:szCs w:val="20"/>
              </w:rPr>
            </w:pPr>
            <w:r w:rsidRPr="00A06330">
              <w:rPr>
                <w:rFonts w:ascii="Arial" w:hAnsi="Arial" w:cs="Arial"/>
                <w:sz w:val="20"/>
                <w:szCs w:val="20"/>
              </w:rPr>
              <w:t>Typy příjemců: kraje, obce, dobrovolné svazky obcí, příspěvkové organizace, státní podniky,</w:t>
            </w:r>
            <w:r w:rsidR="00821D26" w:rsidRPr="00A06330">
              <w:rPr>
                <w:rFonts w:ascii="Arial" w:hAnsi="Arial" w:cs="Arial"/>
                <w:sz w:val="20"/>
                <w:szCs w:val="20"/>
              </w:rPr>
              <w:t xml:space="preserve"> státní organizace,</w:t>
            </w:r>
            <w:r w:rsidRPr="00A06330">
              <w:rPr>
                <w:rFonts w:ascii="Arial" w:hAnsi="Arial" w:cs="Arial"/>
                <w:sz w:val="20"/>
                <w:szCs w:val="20"/>
              </w:rPr>
              <w:t xml:space="preserve"> vysoké školy a školská zařízení, organizační složky státu, veřejné výzkumné instituce,</w:t>
            </w:r>
            <w:r w:rsidRPr="00A06330">
              <w:rPr>
                <w:rFonts w:ascii="Arial" w:hAnsi="Arial" w:cs="Arial"/>
                <w:color w:val="000000"/>
                <w:sz w:val="20"/>
                <w:szCs w:val="20"/>
              </w:rPr>
              <w:t xml:space="preserve"> nestátní neziskové organizace (obecně prospěšné společnosti, nadace, nadační fondy, ústavy,</w:t>
            </w:r>
            <w:r w:rsidRPr="00A06330">
              <w:rPr>
                <w:rFonts w:ascii="Arial" w:hAnsi="Arial" w:cs="Arial"/>
                <w:sz w:val="20"/>
                <w:szCs w:val="20"/>
              </w:rPr>
              <w:t xml:space="preserve"> spolky), církve a náboženské společnosti </w:t>
            </w:r>
            <w:r w:rsidRPr="00A06330">
              <w:rPr>
                <w:rFonts w:ascii="Arial" w:hAnsi="Arial" w:cs="Arial"/>
                <w:color w:val="000000"/>
                <w:sz w:val="20"/>
                <w:szCs w:val="20"/>
              </w:rPr>
              <w:t xml:space="preserve">a jejich svazy, </w:t>
            </w:r>
            <w:r w:rsidRPr="00A06330">
              <w:rPr>
                <w:rFonts w:ascii="Arial" w:hAnsi="Arial" w:cs="Arial"/>
                <w:sz w:val="20"/>
                <w:szCs w:val="20"/>
              </w:rPr>
              <w:t xml:space="preserve">městské části </w:t>
            </w:r>
            <w:r w:rsidRPr="00A06330">
              <w:rPr>
                <w:rFonts w:ascii="Arial" w:hAnsi="Arial" w:cs="Arial"/>
                <w:color w:val="000000"/>
                <w:sz w:val="20"/>
                <w:szCs w:val="20"/>
              </w:rPr>
              <w:t>hl. města Prahy,</w:t>
            </w:r>
            <w:r w:rsidRPr="00A06330">
              <w:rPr>
                <w:rFonts w:ascii="Arial" w:hAnsi="Arial" w:cs="Arial"/>
                <w:sz w:val="20"/>
                <w:szCs w:val="20"/>
              </w:rPr>
              <w:t xml:space="preserve"> fyzické osoby </w:t>
            </w:r>
            <w:r w:rsidRPr="00A06330">
              <w:rPr>
                <w:rFonts w:ascii="Arial" w:hAnsi="Arial" w:cs="Arial"/>
                <w:sz w:val="20"/>
                <w:szCs w:val="20"/>
              </w:rPr>
              <w:lastRenderedPageBreak/>
              <w:t>podnikající.</w:t>
            </w:r>
          </w:p>
          <w:p w:rsidR="00F57305" w:rsidRPr="00A06330" w:rsidRDefault="00F57305" w:rsidP="00353D3A">
            <w:pPr>
              <w:spacing w:before="120" w:after="0" w:afterAutospacing="0"/>
              <w:rPr>
                <w:rFonts w:ascii="Arial" w:hAnsi="Arial" w:cs="Arial"/>
                <w:sz w:val="20"/>
                <w:szCs w:val="20"/>
              </w:rPr>
            </w:pPr>
            <w:r w:rsidRPr="00A06330">
              <w:rPr>
                <w:rFonts w:ascii="Arial" w:hAnsi="Arial" w:cs="Arial"/>
                <w:sz w:val="20"/>
                <w:szCs w:val="20"/>
              </w:rPr>
              <w:t>Cílová území: území celé České republiky</w:t>
            </w:r>
            <w:r w:rsidR="00F6055E">
              <w:rPr>
                <w:rFonts w:ascii="Arial" w:hAnsi="Arial" w:cs="Arial"/>
                <w:sz w:val="20"/>
                <w:szCs w:val="20"/>
              </w:rPr>
              <w:t>.</w:t>
            </w:r>
          </w:p>
        </w:tc>
        <w:tc>
          <w:tcPr>
            <w:tcW w:w="283" w:type="dxa"/>
            <w:vMerge/>
            <w:shd w:val="clear" w:color="auto" w:fill="FFFFFF" w:themeFill="background1"/>
          </w:tcPr>
          <w:p w:rsidR="00F57305" w:rsidRPr="00A06330" w:rsidRDefault="00F57305" w:rsidP="00DC2976">
            <w:pPr>
              <w:spacing w:before="120"/>
              <w:rPr>
                <w:rFonts w:ascii="Arial" w:hAnsi="Arial" w:cs="Arial"/>
                <w:sz w:val="20"/>
                <w:szCs w:val="20"/>
              </w:rPr>
            </w:pPr>
          </w:p>
        </w:tc>
        <w:tc>
          <w:tcPr>
            <w:tcW w:w="6521" w:type="dxa"/>
          </w:tcPr>
          <w:p w:rsidR="00F57305" w:rsidRPr="00A06330" w:rsidRDefault="00F57305" w:rsidP="00DC2976">
            <w:pPr>
              <w:spacing w:before="120" w:after="120" w:afterAutospacing="0"/>
              <w:rPr>
                <w:rFonts w:ascii="Arial" w:hAnsi="Arial" w:cs="Arial"/>
                <w:sz w:val="20"/>
                <w:szCs w:val="20"/>
              </w:rPr>
            </w:pPr>
            <w:r w:rsidRPr="00A06330">
              <w:rPr>
                <w:rFonts w:ascii="Arial" w:hAnsi="Arial" w:cs="Arial"/>
                <w:sz w:val="20"/>
                <w:szCs w:val="20"/>
              </w:rPr>
              <w:t>Příjemci podpory jsou:</w:t>
            </w:r>
            <w:r w:rsidR="00A77366" w:rsidRPr="00A06330">
              <w:rPr>
                <w:rFonts w:ascii="Arial" w:hAnsi="Arial" w:cs="Arial"/>
                <w:sz w:val="20"/>
                <w:szCs w:val="20"/>
              </w:rPr>
              <w:t xml:space="preserve"> </w:t>
            </w:r>
            <w:r w:rsidR="00AF319A" w:rsidRPr="00A06330">
              <w:rPr>
                <w:rFonts w:ascii="Arial" w:hAnsi="Arial" w:cs="Arial"/>
                <w:sz w:val="20"/>
                <w:szCs w:val="20"/>
              </w:rPr>
              <w:t>kraje, obce, dobrovolné svazky obcí, příspěvkové organizace, státní podniky, vysoké školy, školy a školská zařízení, organizační složky státu (s výjimkou pozemkových úřadů a AOPK ČR),</w:t>
            </w:r>
            <w:r w:rsidR="001E2A47" w:rsidRPr="00A06330">
              <w:rPr>
                <w:rFonts w:ascii="Arial" w:hAnsi="Arial" w:cs="Arial"/>
                <w:sz w:val="20"/>
                <w:szCs w:val="20"/>
              </w:rPr>
              <w:t xml:space="preserve"> státní organizace,</w:t>
            </w:r>
            <w:r w:rsidR="00AF319A" w:rsidRPr="00A06330">
              <w:rPr>
                <w:rFonts w:ascii="Arial" w:hAnsi="Arial" w:cs="Arial"/>
                <w:sz w:val="20"/>
                <w:szCs w:val="20"/>
              </w:rPr>
              <w:t xml:space="preserve"> veřejné výzkumné instituce, </w:t>
            </w:r>
            <w:r w:rsidR="00AF319A" w:rsidRPr="00A06330">
              <w:rPr>
                <w:rFonts w:ascii="Arial" w:hAnsi="Arial" w:cs="Arial"/>
                <w:color w:val="000000"/>
                <w:sz w:val="20"/>
                <w:szCs w:val="20"/>
              </w:rPr>
              <w:t>nestátní neziskové organizace (</w:t>
            </w:r>
            <w:r w:rsidR="00AF319A" w:rsidRPr="00A06330">
              <w:rPr>
                <w:rFonts w:ascii="Arial" w:hAnsi="Arial" w:cs="Arial"/>
                <w:sz w:val="20"/>
                <w:szCs w:val="20"/>
              </w:rPr>
              <w:t>obecně prospěšné společnosti, nadace, nadační fondy, ústavy, spolky),</w:t>
            </w:r>
            <w:r w:rsidR="00925101" w:rsidRPr="00A06330">
              <w:rPr>
                <w:rFonts w:ascii="Arial" w:hAnsi="Arial" w:cs="Arial"/>
                <w:color w:val="000000"/>
                <w:sz w:val="20"/>
                <w:szCs w:val="20"/>
              </w:rPr>
              <w:t xml:space="preserve"> </w:t>
            </w:r>
            <w:r w:rsidR="00925101" w:rsidRPr="00A06330">
              <w:rPr>
                <w:rFonts w:ascii="Arial" w:hAnsi="Arial" w:cs="Arial"/>
                <w:sz w:val="20"/>
                <w:szCs w:val="20"/>
              </w:rPr>
              <w:t xml:space="preserve">církve a náboženské společnosti a jejich </w:t>
            </w:r>
            <w:r w:rsidR="00925101" w:rsidRPr="00A06330">
              <w:rPr>
                <w:rFonts w:ascii="Arial" w:hAnsi="Arial" w:cs="Arial"/>
                <w:color w:val="000000"/>
                <w:sz w:val="20"/>
                <w:szCs w:val="20"/>
              </w:rPr>
              <w:t xml:space="preserve">svazy, </w:t>
            </w:r>
            <w:r w:rsidR="00925101" w:rsidRPr="00A06330">
              <w:rPr>
                <w:rFonts w:ascii="Arial" w:hAnsi="Arial" w:cs="Arial"/>
                <w:sz w:val="20"/>
                <w:szCs w:val="20"/>
              </w:rPr>
              <w:t>veřejnoprávní instituce,</w:t>
            </w:r>
            <w:r w:rsidR="00AF319A" w:rsidRPr="00A06330">
              <w:rPr>
                <w:rFonts w:ascii="Arial" w:hAnsi="Arial" w:cs="Arial"/>
                <w:sz w:val="20"/>
                <w:szCs w:val="20"/>
              </w:rPr>
              <w:t xml:space="preserve"> podnikatelské subjekty, obchodní společnosti a družstva, fyzické osoby podnikající.</w:t>
            </w:r>
            <w:r w:rsidR="000C7A1F">
              <w:rPr>
                <w:rFonts w:ascii="Arial" w:hAnsi="Arial" w:cs="Arial"/>
                <w:sz w:val="20"/>
                <w:szCs w:val="20"/>
              </w:rPr>
              <w:t xml:space="preserve"> </w:t>
            </w:r>
            <w:r w:rsidRPr="00A06330">
              <w:rPr>
                <w:rFonts w:ascii="Arial" w:hAnsi="Arial" w:cs="Arial"/>
                <w:sz w:val="20"/>
                <w:szCs w:val="20"/>
              </w:rPr>
              <w:t xml:space="preserve">Cílová území: území </w:t>
            </w:r>
            <w:r w:rsidRPr="00A06330">
              <w:rPr>
                <w:rFonts w:ascii="Arial" w:hAnsi="Arial" w:cs="Arial"/>
                <w:sz w:val="20"/>
                <w:szCs w:val="20"/>
              </w:rPr>
              <w:lastRenderedPageBreak/>
              <w:t>celé České republiky, mimo území hl. města Prahy</w:t>
            </w:r>
          </w:p>
        </w:tc>
      </w:tr>
      <w:tr w:rsidR="00F57305" w:rsidRPr="00A06330" w:rsidTr="00A77366">
        <w:tc>
          <w:tcPr>
            <w:tcW w:w="2127" w:type="dxa"/>
            <w:shd w:val="clear" w:color="auto" w:fill="D9D9D9" w:themeFill="background1" w:themeFillShade="D9"/>
          </w:tcPr>
          <w:p w:rsidR="00F57305" w:rsidRPr="00A06330" w:rsidRDefault="00F57305" w:rsidP="00DC2976">
            <w:pPr>
              <w:spacing w:before="120"/>
              <w:rPr>
                <w:rFonts w:ascii="Arial" w:hAnsi="Arial" w:cs="Arial"/>
                <w:b/>
                <w:sz w:val="20"/>
                <w:szCs w:val="20"/>
              </w:rPr>
            </w:pPr>
            <w:r w:rsidRPr="00A06330">
              <w:rPr>
                <w:rFonts w:ascii="Arial" w:hAnsi="Arial" w:cs="Arial"/>
                <w:b/>
                <w:sz w:val="20"/>
                <w:szCs w:val="20"/>
              </w:rPr>
              <w:lastRenderedPageBreak/>
              <w:t xml:space="preserve">Mechanismus koordinace </w:t>
            </w:r>
          </w:p>
        </w:tc>
        <w:tc>
          <w:tcPr>
            <w:tcW w:w="4961" w:type="dxa"/>
          </w:tcPr>
          <w:p w:rsidR="00F57305" w:rsidRPr="00A06330" w:rsidRDefault="00F57305" w:rsidP="00DC2976">
            <w:pPr>
              <w:spacing w:before="120"/>
              <w:rPr>
                <w:rFonts w:ascii="Arial" w:hAnsi="Arial" w:cs="Arial"/>
                <w:sz w:val="20"/>
                <w:szCs w:val="20"/>
              </w:rPr>
            </w:pPr>
            <w:r w:rsidRPr="00A06330">
              <w:rPr>
                <w:rFonts w:ascii="Arial" w:hAnsi="Arial" w:cs="Arial"/>
                <w:sz w:val="20"/>
                <w:szCs w:val="20"/>
              </w:rPr>
              <w:t>Vhodným řešením bude vyhlašování výzev na uvedené cíle v jedné výzvě.</w:t>
            </w:r>
          </w:p>
        </w:tc>
        <w:tc>
          <w:tcPr>
            <w:tcW w:w="283" w:type="dxa"/>
            <w:vMerge/>
            <w:shd w:val="clear" w:color="auto" w:fill="FFFFFF" w:themeFill="background1"/>
          </w:tcPr>
          <w:p w:rsidR="00F57305" w:rsidRPr="00A06330" w:rsidRDefault="00F57305" w:rsidP="00DC2976">
            <w:pPr>
              <w:spacing w:before="120"/>
              <w:rPr>
                <w:rFonts w:ascii="Arial" w:hAnsi="Arial" w:cs="Arial"/>
                <w:sz w:val="20"/>
                <w:szCs w:val="20"/>
              </w:rPr>
            </w:pPr>
          </w:p>
        </w:tc>
        <w:tc>
          <w:tcPr>
            <w:tcW w:w="6521" w:type="dxa"/>
          </w:tcPr>
          <w:p w:rsidR="00F57305" w:rsidRPr="00A06330" w:rsidRDefault="00F57305" w:rsidP="00353D3A">
            <w:pPr>
              <w:spacing w:before="120" w:after="0" w:afterAutospacing="0"/>
              <w:rPr>
                <w:rFonts w:ascii="Arial" w:hAnsi="Arial" w:cs="Arial"/>
                <w:sz w:val="20"/>
                <w:szCs w:val="20"/>
              </w:rPr>
            </w:pPr>
            <w:r w:rsidRPr="00A06330">
              <w:rPr>
                <w:rFonts w:ascii="Arial" w:hAnsi="Arial" w:cs="Arial"/>
                <w:sz w:val="20"/>
                <w:szCs w:val="20"/>
              </w:rPr>
              <w:t>OP ŽP 2014-2020 podporuje prostřednictvím specifického cíle 1.3 protipovodňová opatření vycházející z platné legislativy v oblasti povodňové ochrany, která jsou primárně zaměřena na ochranu obyvatel a majetku (vč. důležité infrastruktury) a jsou úzce vázána na ochranu intravilánu obcí. Primárním cílem opatření SC 1.3 je strukturální ochrana před mimořádnými, časově omezenými srážkovými a odtokovými epizodami s vazbou na plnění směrnice 60/2007/ES. Protipovodňová opatření a likvidace svahových nestabilit realizovaná prostřednictvím SC 1.3 (v intravilánu a v extravilánu) mají přímý vliv na snížení ohrožení v intravilánech obcí a to ve vztahu k mimořádným projevům počasí (dlouhotrvající deště, přívalové deště).</w:t>
            </w:r>
          </w:p>
          <w:p w:rsidR="00F57305" w:rsidRPr="00A06330" w:rsidRDefault="00F57305" w:rsidP="00DC2976">
            <w:pPr>
              <w:spacing w:before="120"/>
              <w:rPr>
                <w:rFonts w:ascii="Arial" w:hAnsi="Arial" w:cs="Arial"/>
                <w:sz w:val="20"/>
                <w:szCs w:val="20"/>
              </w:rPr>
            </w:pPr>
            <w:r w:rsidRPr="00A06330">
              <w:rPr>
                <w:rFonts w:ascii="Arial" w:hAnsi="Arial" w:cs="Arial"/>
                <w:sz w:val="20"/>
                <w:szCs w:val="20"/>
              </w:rPr>
              <w:t>Naproti tomu primárním cílem opatření SC 4.3 je systematická, dlouhodobá podpora ekosystémových funkcí a služeb vycházející z platné legislativy ochrany přírody a krajiny, jež se týká krajiny jako celku, nikoliv pouze její vodní složky. Opatření podporovaná v rámci SC 4.3 v oblasti vodního režimu jsou zacílena na posílení retence (zadržování) vody v krajině (v ekosystémech, krajinných prvcích, v půdě, v podloží) za účelem obnovy ekostabilizačních funkcí vodních a na vodu vázaných ekosystémů a zvýšení biodiverzity v dlouhodobém časovém horizontu, tedy nikoliv ve vztahu ke krátkodobým klimatickým epizodám. Cílem je také posílení ekologické stability krajiny a její regenerační schopnosti obecně, jakož i omezení degradace ekosystémů v důsledku eroze půdy. Vedle uvedených primárních přínosů mohou tato opatření (v závislosti na jejich typu a konkrétních podmínkách) také přispět ke zpomalení povrchového odtoku vody z povodí, což v důsledku může do určité míry snížit povodňová rizika a erozní ohroženost půd.</w:t>
            </w:r>
          </w:p>
        </w:tc>
      </w:tr>
    </w:tbl>
    <w:p w:rsidR="00F57305" w:rsidRPr="00A06330" w:rsidRDefault="00F57305" w:rsidP="00F57305">
      <w:pPr>
        <w:rPr>
          <w:rFonts w:ascii="Arial" w:hAnsi="Arial" w:cs="Arial"/>
          <w:sz w:val="20"/>
          <w:szCs w:val="20"/>
          <w:u w:val="single"/>
        </w:rPr>
      </w:pPr>
    </w:p>
    <w:p w:rsidR="00F5425A" w:rsidRPr="00A06330" w:rsidRDefault="00F5425A" w:rsidP="00F57305">
      <w:pPr>
        <w:rPr>
          <w:rFonts w:ascii="Arial" w:hAnsi="Arial" w:cs="Arial"/>
          <w:sz w:val="20"/>
          <w:szCs w:val="20"/>
          <w:u w:val="single"/>
        </w:rPr>
      </w:pPr>
    </w:p>
    <w:p w:rsidR="00F57305" w:rsidRPr="00A06330" w:rsidRDefault="00413B42" w:rsidP="00276736">
      <w:pPr>
        <w:pStyle w:val="Odstavecseseznamem"/>
        <w:keepNext/>
        <w:numPr>
          <w:ilvl w:val="0"/>
          <w:numId w:val="16"/>
        </w:numPr>
        <w:ind w:left="714" w:hanging="357"/>
        <w:rPr>
          <w:rFonts w:ascii="Arial" w:hAnsi="Arial" w:cs="Arial"/>
          <w:b/>
          <w:sz w:val="20"/>
          <w:szCs w:val="20"/>
          <w:u w:val="single"/>
        </w:rPr>
      </w:pPr>
      <w:r w:rsidRPr="00A06330">
        <w:rPr>
          <w:rFonts w:ascii="Arial" w:hAnsi="Arial" w:cs="Arial"/>
          <w:b/>
          <w:sz w:val="20"/>
          <w:szCs w:val="20"/>
          <w:u w:val="single"/>
        </w:rPr>
        <w:lastRenderedPageBreak/>
        <w:t xml:space="preserve">Sanace kontaminovaných lokalit - </w:t>
      </w:r>
      <w:r w:rsidR="00F57305" w:rsidRPr="00A06330">
        <w:rPr>
          <w:rFonts w:ascii="Arial" w:hAnsi="Arial" w:cs="Arial"/>
          <w:b/>
          <w:sz w:val="20"/>
          <w:szCs w:val="20"/>
          <w:u w:val="single"/>
        </w:rPr>
        <w:t>OP</w:t>
      </w:r>
      <w:r w:rsidR="00CD2ECE" w:rsidRPr="00A06330">
        <w:rPr>
          <w:rFonts w:ascii="Arial" w:hAnsi="Arial" w:cs="Arial"/>
          <w:b/>
          <w:sz w:val="20"/>
          <w:szCs w:val="20"/>
          <w:u w:val="single"/>
        </w:rPr>
        <w:t xml:space="preserve"> </w:t>
      </w:r>
      <w:r w:rsidR="00F57305" w:rsidRPr="00A06330">
        <w:rPr>
          <w:rFonts w:ascii="Arial" w:hAnsi="Arial" w:cs="Arial"/>
          <w:b/>
          <w:sz w:val="20"/>
          <w:szCs w:val="20"/>
          <w:u w:val="single"/>
        </w:rPr>
        <w:t>ŽP 2014-2020 – SC 3.3 a SC 3.4</w:t>
      </w:r>
    </w:p>
    <w:tbl>
      <w:tblPr>
        <w:tblStyle w:val="Mkatabulky"/>
        <w:tblW w:w="13892" w:type="dxa"/>
        <w:tblInd w:w="108" w:type="dxa"/>
        <w:tblLook w:val="04A0" w:firstRow="1" w:lastRow="0" w:firstColumn="1" w:lastColumn="0" w:noHBand="0" w:noVBand="1"/>
      </w:tblPr>
      <w:tblGrid>
        <w:gridCol w:w="2127"/>
        <w:gridCol w:w="4961"/>
        <w:gridCol w:w="283"/>
        <w:gridCol w:w="6521"/>
      </w:tblGrid>
      <w:tr w:rsidR="00F57305" w:rsidRPr="00A06330" w:rsidTr="00A77366">
        <w:trPr>
          <w:trHeight w:val="542"/>
        </w:trPr>
        <w:tc>
          <w:tcPr>
            <w:tcW w:w="2127" w:type="dxa"/>
            <w:shd w:val="clear" w:color="auto" w:fill="BFBFBF" w:themeFill="background1" w:themeFillShade="BF"/>
          </w:tcPr>
          <w:p w:rsidR="00F57305" w:rsidRPr="00A06330" w:rsidRDefault="00F57305" w:rsidP="00DC2976">
            <w:pPr>
              <w:spacing w:before="120"/>
              <w:rPr>
                <w:rFonts w:ascii="Arial" w:hAnsi="Arial" w:cs="Arial"/>
                <w:b/>
                <w:sz w:val="20"/>
                <w:szCs w:val="20"/>
              </w:rPr>
            </w:pPr>
          </w:p>
        </w:tc>
        <w:tc>
          <w:tcPr>
            <w:tcW w:w="4961" w:type="dxa"/>
            <w:tcBorders>
              <w:bottom w:val="single" w:sz="4" w:space="0" w:color="000000" w:themeColor="text1"/>
            </w:tcBorders>
            <w:shd w:val="clear" w:color="auto" w:fill="BFBFBF" w:themeFill="background1" w:themeFillShade="BF"/>
          </w:tcPr>
          <w:p w:rsidR="00F57305" w:rsidRPr="00A06330" w:rsidRDefault="00F57305" w:rsidP="00DC2976">
            <w:pPr>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83" w:type="dxa"/>
            <w:vMerge w:val="restart"/>
            <w:tcBorders>
              <w:top w:val="nil"/>
            </w:tcBorders>
            <w:shd w:val="clear" w:color="auto" w:fill="FFFFFF" w:themeFill="background1"/>
          </w:tcPr>
          <w:p w:rsidR="00F57305" w:rsidRPr="00A06330" w:rsidRDefault="00F57305" w:rsidP="00DC2976">
            <w:pPr>
              <w:spacing w:before="120"/>
              <w:rPr>
                <w:rFonts w:ascii="Arial" w:hAnsi="Arial" w:cs="Arial"/>
                <w:b/>
                <w:sz w:val="20"/>
                <w:szCs w:val="20"/>
              </w:rPr>
            </w:pPr>
          </w:p>
        </w:tc>
        <w:tc>
          <w:tcPr>
            <w:tcW w:w="6521" w:type="dxa"/>
            <w:tcBorders>
              <w:bottom w:val="single" w:sz="4" w:space="0" w:color="000000" w:themeColor="text1"/>
            </w:tcBorders>
            <w:shd w:val="clear" w:color="auto" w:fill="BFBFBF" w:themeFill="background1" w:themeFillShade="BF"/>
          </w:tcPr>
          <w:p w:rsidR="00F57305" w:rsidRPr="00A06330" w:rsidRDefault="00F57305" w:rsidP="00DC2976">
            <w:pPr>
              <w:spacing w:before="120"/>
              <w:rPr>
                <w:rFonts w:ascii="Arial" w:hAnsi="Arial" w:cs="Arial"/>
                <w:b/>
                <w:sz w:val="20"/>
                <w:szCs w:val="20"/>
              </w:rPr>
            </w:pPr>
            <w:r w:rsidRPr="00A06330">
              <w:rPr>
                <w:rFonts w:ascii="Arial" w:hAnsi="Arial" w:cs="Arial"/>
                <w:b/>
                <w:sz w:val="20"/>
                <w:szCs w:val="20"/>
              </w:rPr>
              <w:t>Operační program Životní prostředí 2014-2020</w:t>
            </w:r>
          </w:p>
        </w:tc>
      </w:tr>
      <w:tr w:rsidR="00F57305" w:rsidRPr="00A06330" w:rsidTr="00A77366">
        <w:trPr>
          <w:trHeight w:val="300"/>
        </w:trPr>
        <w:tc>
          <w:tcPr>
            <w:tcW w:w="2127" w:type="dxa"/>
            <w:shd w:val="clear" w:color="auto" w:fill="D9D9D9" w:themeFill="background1" w:themeFillShade="D9"/>
          </w:tcPr>
          <w:p w:rsidR="00F57305" w:rsidRPr="00A06330" w:rsidRDefault="00F57305" w:rsidP="00DC2976">
            <w:pPr>
              <w:spacing w:before="120"/>
              <w:rPr>
                <w:rFonts w:ascii="Arial" w:hAnsi="Arial" w:cs="Arial"/>
                <w:b/>
                <w:sz w:val="20"/>
                <w:szCs w:val="20"/>
              </w:rPr>
            </w:pPr>
            <w:r w:rsidRPr="00A06330">
              <w:rPr>
                <w:rFonts w:ascii="Arial" w:hAnsi="Arial" w:cs="Arial"/>
                <w:b/>
                <w:sz w:val="20"/>
                <w:szCs w:val="20"/>
              </w:rPr>
              <w:t xml:space="preserve">Tematický cíl </w:t>
            </w:r>
          </w:p>
        </w:tc>
        <w:tc>
          <w:tcPr>
            <w:tcW w:w="4961" w:type="dxa"/>
            <w:tcBorders>
              <w:bottom w:val="dotted" w:sz="4" w:space="0" w:color="auto"/>
            </w:tcBorders>
          </w:tcPr>
          <w:p w:rsidR="00F57305" w:rsidRPr="00A06330" w:rsidRDefault="00F57305" w:rsidP="00DC2976">
            <w:pPr>
              <w:spacing w:before="120"/>
              <w:rPr>
                <w:rFonts w:ascii="Arial" w:hAnsi="Arial" w:cs="Arial"/>
                <w:sz w:val="20"/>
                <w:szCs w:val="20"/>
              </w:rPr>
            </w:pPr>
            <w:r w:rsidRPr="00A06330">
              <w:rPr>
                <w:rFonts w:ascii="Arial" w:hAnsi="Arial" w:cs="Arial"/>
                <w:sz w:val="20"/>
                <w:szCs w:val="20"/>
              </w:rPr>
              <w:t>TC: 6</w:t>
            </w:r>
          </w:p>
        </w:tc>
        <w:tc>
          <w:tcPr>
            <w:tcW w:w="283" w:type="dxa"/>
            <w:vMerge/>
            <w:shd w:val="clear" w:color="auto" w:fill="FFFFFF" w:themeFill="background1"/>
          </w:tcPr>
          <w:p w:rsidR="00F57305" w:rsidRPr="00A06330" w:rsidRDefault="00F57305" w:rsidP="00DC2976">
            <w:pPr>
              <w:spacing w:before="120"/>
              <w:rPr>
                <w:rFonts w:ascii="Arial" w:hAnsi="Arial" w:cs="Arial"/>
                <w:sz w:val="20"/>
                <w:szCs w:val="20"/>
              </w:rPr>
            </w:pPr>
          </w:p>
        </w:tc>
        <w:tc>
          <w:tcPr>
            <w:tcW w:w="6521" w:type="dxa"/>
            <w:tcBorders>
              <w:bottom w:val="dotted" w:sz="4" w:space="0" w:color="auto"/>
            </w:tcBorders>
          </w:tcPr>
          <w:p w:rsidR="00F57305" w:rsidRPr="00A06330" w:rsidRDefault="00F57305" w:rsidP="00DC2976">
            <w:pPr>
              <w:spacing w:before="120"/>
              <w:rPr>
                <w:rFonts w:ascii="Arial" w:hAnsi="Arial" w:cs="Arial"/>
                <w:sz w:val="20"/>
                <w:szCs w:val="20"/>
              </w:rPr>
            </w:pPr>
            <w:r w:rsidRPr="00A06330">
              <w:rPr>
                <w:rFonts w:ascii="Arial" w:hAnsi="Arial" w:cs="Arial"/>
                <w:sz w:val="20"/>
                <w:szCs w:val="20"/>
              </w:rPr>
              <w:t>TC: 5</w:t>
            </w:r>
          </w:p>
        </w:tc>
      </w:tr>
      <w:tr w:rsidR="00F57305" w:rsidRPr="00A06330" w:rsidTr="00A77366">
        <w:tc>
          <w:tcPr>
            <w:tcW w:w="2127" w:type="dxa"/>
            <w:shd w:val="clear" w:color="auto" w:fill="D9D9D9" w:themeFill="background1" w:themeFillShade="D9"/>
          </w:tcPr>
          <w:p w:rsidR="00F57305" w:rsidRPr="00A06330" w:rsidRDefault="00F57305" w:rsidP="00DC2976">
            <w:pPr>
              <w:spacing w:before="120"/>
              <w:rPr>
                <w:rFonts w:ascii="Arial" w:hAnsi="Arial" w:cs="Arial"/>
                <w:b/>
                <w:sz w:val="20"/>
                <w:szCs w:val="20"/>
              </w:rPr>
            </w:pPr>
            <w:r w:rsidRPr="00A06330">
              <w:rPr>
                <w:rFonts w:ascii="Arial" w:hAnsi="Arial" w:cs="Arial"/>
                <w:b/>
                <w:sz w:val="20"/>
                <w:szCs w:val="20"/>
              </w:rPr>
              <w:t>Prioritní osa</w:t>
            </w:r>
          </w:p>
        </w:tc>
        <w:tc>
          <w:tcPr>
            <w:tcW w:w="4961" w:type="dxa"/>
          </w:tcPr>
          <w:p w:rsidR="00F57305" w:rsidRPr="00A06330" w:rsidRDefault="00F57305" w:rsidP="00DC2976">
            <w:pPr>
              <w:spacing w:before="120"/>
              <w:rPr>
                <w:rFonts w:ascii="Arial" w:hAnsi="Arial" w:cs="Arial"/>
                <w:sz w:val="20"/>
                <w:szCs w:val="20"/>
              </w:rPr>
            </w:pPr>
            <w:r w:rsidRPr="00A06330">
              <w:rPr>
                <w:rFonts w:ascii="Arial" w:hAnsi="Arial" w:cs="Arial"/>
                <w:sz w:val="20"/>
                <w:szCs w:val="20"/>
              </w:rPr>
              <w:t>PO 3</w:t>
            </w:r>
            <w:r w:rsidR="00A54C6C" w:rsidRPr="00A06330">
              <w:rPr>
                <w:rFonts w:ascii="Arial" w:hAnsi="Arial" w:cs="Arial"/>
                <w:sz w:val="20"/>
                <w:szCs w:val="20"/>
              </w:rPr>
              <w:t>:</w:t>
            </w:r>
            <w:r w:rsidRPr="00A06330">
              <w:rPr>
                <w:rFonts w:ascii="Arial" w:hAnsi="Arial" w:cs="Arial"/>
                <w:sz w:val="20"/>
                <w:szCs w:val="20"/>
              </w:rPr>
              <w:t xml:space="preserve"> Odpady a materiálové toky, ekologické zátěže a rizika</w:t>
            </w:r>
          </w:p>
        </w:tc>
        <w:tc>
          <w:tcPr>
            <w:tcW w:w="283" w:type="dxa"/>
            <w:vMerge/>
            <w:shd w:val="clear" w:color="auto" w:fill="FFFFFF" w:themeFill="background1"/>
          </w:tcPr>
          <w:p w:rsidR="00F57305" w:rsidRPr="00A06330" w:rsidRDefault="00F57305" w:rsidP="00DC2976">
            <w:pPr>
              <w:spacing w:before="120"/>
              <w:rPr>
                <w:rFonts w:ascii="Arial" w:hAnsi="Arial" w:cs="Arial"/>
                <w:sz w:val="20"/>
                <w:szCs w:val="20"/>
              </w:rPr>
            </w:pPr>
          </w:p>
        </w:tc>
        <w:tc>
          <w:tcPr>
            <w:tcW w:w="6521" w:type="dxa"/>
          </w:tcPr>
          <w:p w:rsidR="00F57305" w:rsidRPr="00A06330" w:rsidRDefault="00F57305" w:rsidP="00DC2976">
            <w:pPr>
              <w:spacing w:before="120"/>
              <w:rPr>
                <w:rFonts w:ascii="Arial" w:hAnsi="Arial" w:cs="Arial"/>
                <w:sz w:val="20"/>
                <w:szCs w:val="20"/>
              </w:rPr>
            </w:pPr>
            <w:r w:rsidRPr="00A06330">
              <w:rPr>
                <w:rFonts w:ascii="Arial" w:hAnsi="Arial" w:cs="Arial"/>
                <w:sz w:val="20"/>
                <w:szCs w:val="20"/>
              </w:rPr>
              <w:t>PO 3</w:t>
            </w:r>
            <w:r w:rsidR="00A54C6C" w:rsidRPr="00A06330">
              <w:rPr>
                <w:rFonts w:ascii="Arial" w:hAnsi="Arial" w:cs="Arial"/>
                <w:sz w:val="20"/>
                <w:szCs w:val="20"/>
              </w:rPr>
              <w:t>:</w:t>
            </w:r>
            <w:r w:rsidRPr="00A06330">
              <w:rPr>
                <w:rFonts w:ascii="Arial" w:hAnsi="Arial" w:cs="Arial"/>
                <w:sz w:val="20"/>
                <w:szCs w:val="20"/>
              </w:rPr>
              <w:t xml:space="preserve"> Odpady a materiálové toky, ekologické zátěže a rizika</w:t>
            </w:r>
          </w:p>
        </w:tc>
      </w:tr>
      <w:tr w:rsidR="00F57305" w:rsidRPr="00A06330" w:rsidTr="00A77366">
        <w:tc>
          <w:tcPr>
            <w:tcW w:w="2127" w:type="dxa"/>
            <w:shd w:val="clear" w:color="auto" w:fill="D9D9D9" w:themeFill="background1" w:themeFillShade="D9"/>
          </w:tcPr>
          <w:p w:rsidR="00F57305" w:rsidRPr="00A06330" w:rsidRDefault="00F57305" w:rsidP="00DC2976">
            <w:pPr>
              <w:spacing w:before="120"/>
              <w:rPr>
                <w:rFonts w:ascii="Arial" w:hAnsi="Arial" w:cs="Arial"/>
                <w:b/>
                <w:sz w:val="20"/>
                <w:szCs w:val="20"/>
              </w:rPr>
            </w:pPr>
            <w:r w:rsidRPr="00A06330">
              <w:rPr>
                <w:rFonts w:ascii="Arial" w:hAnsi="Arial" w:cs="Arial"/>
                <w:b/>
                <w:sz w:val="20"/>
                <w:szCs w:val="20"/>
              </w:rPr>
              <w:t>Investiční priorita</w:t>
            </w:r>
          </w:p>
        </w:tc>
        <w:tc>
          <w:tcPr>
            <w:tcW w:w="4961" w:type="dxa"/>
          </w:tcPr>
          <w:p w:rsidR="00F57305" w:rsidRPr="00A06330" w:rsidRDefault="00F57305" w:rsidP="00DC2976">
            <w:pPr>
              <w:spacing w:before="120"/>
              <w:rPr>
                <w:rFonts w:ascii="Arial" w:hAnsi="Arial" w:cs="Arial"/>
                <w:sz w:val="20"/>
                <w:szCs w:val="20"/>
              </w:rPr>
            </w:pPr>
            <w:r w:rsidRPr="00A06330">
              <w:rPr>
                <w:rFonts w:ascii="Arial" w:hAnsi="Arial" w:cs="Arial"/>
                <w:sz w:val="20"/>
                <w:szCs w:val="20"/>
              </w:rPr>
              <w:t>IP6a</w:t>
            </w:r>
          </w:p>
        </w:tc>
        <w:tc>
          <w:tcPr>
            <w:tcW w:w="283" w:type="dxa"/>
            <w:vMerge/>
            <w:shd w:val="clear" w:color="auto" w:fill="FFFFFF" w:themeFill="background1"/>
          </w:tcPr>
          <w:p w:rsidR="00F57305" w:rsidRPr="00A06330" w:rsidRDefault="00F57305" w:rsidP="00DC2976">
            <w:pPr>
              <w:spacing w:before="120"/>
              <w:rPr>
                <w:rFonts w:ascii="Arial" w:hAnsi="Arial" w:cs="Arial"/>
                <w:sz w:val="20"/>
                <w:szCs w:val="20"/>
              </w:rPr>
            </w:pPr>
          </w:p>
        </w:tc>
        <w:tc>
          <w:tcPr>
            <w:tcW w:w="6521" w:type="dxa"/>
          </w:tcPr>
          <w:p w:rsidR="00F57305" w:rsidRPr="00A06330" w:rsidRDefault="00F57305" w:rsidP="00DC2976">
            <w:pPr>
              <w:spacing w:before="120"/>
              <w:rPr>
                <w:rFonts w:ascii="Arial" w:hAnsi="Arial" w:cs="Arial"/>
                <w:sz w:val="20"/>
                <w:szCs w:val="20"/>
              </w:rPr>
            </w:pPr>
            <w:r w:rsidRPr="00A06330">
              <w:rPr>
                <w:rFonts w:ascii="Arial" w:hAnsi="Arial" w:cs="Arial"/>
                <w:sz w:val="20"/>
                <w:szCs w:val="20"/>
              </w:rPr>
              <w:t>IP5b</w:t>
            </w:r>
          </w:p>
        </w:tc>
      </w:tr>
      <w:tr w:rsidR="00F57305" w:rsidRPr="00A06330" w:rsidTr="00A77366">
        <w:tc>
          <w:tcPr>
            <w:tcW w:w="2127" w:type="dxa"/>
            <w:shd w:val="clear" w:color="auto" w:fill="D9D9D9" w:themeFill="background1" w:themeFillShade="D9"/>
          </w:tcPr>
          <w:p w:rsidR="00F57305" w:rsidRPr="00A06330" w:rsidRDefault="00F57305" w:rsidP="00DC2976">
            <w:pPr>
              <w:spacing w:before="120"/>
              <w:rPr>
                <w:rFonts w:ascii="Arial" w:hAnsi="Arial" w:cs="Arial"/>
                <w:b/>
                <w:sz w:val="20"/>
                <w:szCs w:val="20"/>
              </w:rPr>
            </w:pPr>
            <w:r w:rsidRPr="00A06330">
              <w:rPr>
                <w:rFonts w:ascii="Arial" w:hAnsi="Arial" w:cs="Arial"/>
                <w:b/>
                <w:sz w:val="20"/>
                <w:szCs w:val="20"/>
              </w:rPr>
              <w:t>Specifický cíl</w:t>
            </w:r>
          </w:p>
        </w:tc>
        <w:tc>
          <w:tcPr>
            <w:tcW w:w="4961" w:type="dxa"/>
          </w:tcPr>
          <w:p w:rsidR="00F57305" w:rsidRPr="00A06330" w:rsidRDefault="00F57305" w:rsidP="00DC2976">
            <w:pPr>
              <w:spacing w:before="120"/>
              <w:rPr>
                <w:rFonts w:ascii="Arial" w:hAnsi="Arial" w:cs="Arial"/>
                <w:sz w:val="20"/>
                <w:szCs w:val="20"/>
              </w:rPr>
            </w:pPr>
            <w:r w:rsidRPr="00A06330">
              <w:rPr>
                <w:rFonts w:ascii="Arial" w:hAnsi="Arial" w:cs="Arial"/>
                <w:sz w:val="20"/>
                <w:szCs w:val="20"/>
              </w:rPr>
              <w:t>SC 3.3</w:t>
            </w:r>
            <w:r w:rsidR="00A54C6C" w:rsidRPr="00A06330">
              <w:rPr>
                <w:rFonts w:ascii="Arial" w:hAnsi="Arial" w:cs="Arial"/>
                <w:sz w:val="20"/>
                <w:szCs w:val="20"/>
              </w:rPr>
              <w:t>:</w:t>
            </w:r>
            <w:r w:rsidRPr="00A06330">
              <w:rPr>
                <w:rFonts w:ascii="Arial" w:hAnsi="Arial" w:cs="Arial"/>
                <w:sz w:val="20"/>
                <w:szCs w:val="20"/>
              </w:rPr>
              <w:t xml:space="preserve"> </w:t>
            </w:r>
            <w:r w:rsidR="00A77366" w:rsidRPr="00A06330">
              <w:rPr>
                <w:rFonts w:ascii="Arial" w:hAnsi="Arial" w:cs="Arial"/>
                <w:sz w:val="20"/>
                <w:szCs w:val="20"/>
              </w:rPr>
              <w:t>Rekultivovat staré skládky</w:t>
            </w:r>
          </w:p>
        </w:tc>
        <w:tc>
          <w:tcPr>
            <w:tcW w:w="283" w:type="dxa"/>
            <w:vMerge/>
            <w:shd w:val="clear" w:color="auto" w:fill="FFFFFF" w:themeFill="background1"/>
          </w:tcPr>
          <w:p w:rsidR="00F57305" w:rsidRPr="00A06330" w:rsidRDefault="00F57305" w:rsidP="00DC2976">
            <w:pPr>
              <w:spacing w:before="120"/>
              <w:rPr>
                <w:rFonts w:ascii="Arial" w:hAnsi="Arial" w:cs="Arial"/>
                <w:sz w:val="20"/>
                <w:szCs w:val="20"/>
              </w:rPr>
            </w:pPr>
          </w:p>
        </w:tc>
        <w:tc>
          <w:tcPr>
            <w:tcW w:w="6521" w:type="dxa"/>
          </w:tcPr>
          <w:p w:rsidR="009630C6" w:rsidRPr="00A06330" w:rsidRDefault="00F57305" w:rsidP="00DC2976">
            <w:pPr>
              <w:spacing w:before="120"/>
              <w:rPr>
                <w:rFonts w:ascii="Arial" w:hAnsi="Arial" w:cs="Arial"/>
                <w:sz w:val="20"/>
                <w:szCs w:val="20"/>
              </w:rPr>
            </w:pPr>
            <w:r w:rsidRPr="00A06330">
              <w:rPr>
                <w:rFonts w:ascii="Arial" w:hAnsi="Arial" w:cs="Arial"/>
                <w:sz w:val="20"/>
                <w:szCs w:val="20"/>
              </w:rPr>
              <w:t>SC 3.4</w:t>
            </w:r>
            <w:r w:rsidR="00A54C6C" w:rsidRPr="00A06330">
              <w:rPr>
                <w:rFonts w:ascii="Arial" w:hAnsi="Arial" w:cs="Arial"/>
                <w:sz w:val="20"/>
                <w:szCs w:val="20"/>
              </w:rPr>
              <w:t>:</w:t>
            </w:r>
            <w:r w:rsidRPr="00A06330">
              <w:rPr>
                <w:rFonts w:ascii="Arial" w:hAnsi="Arial" w:cs="Arial"/>
                <w:sz w:val="20"/>
                <w:szCs w:val="20"/>
              </w:rPr>
              <w:t xml:space="preserve"> </w:t>
            </w:r>
            <w:r w:rsidR="009630C6" w:rsidRPr="00A06330">
              <w:rPr>
                <w:rFonts w:ascii="Arial" w:hAnsi="Arial" w:cs="Arial"/>
                <w:sz w:val="20"/>
                <w:szCs w:val="20"/>
              </w:rPr>
              <w:t>Dokončit inventarizaci a odstranit ekologické zátěže</w:t>
            </w:r>
          </w:p>
        </w:tc>
      </w:tr>
      <w:tr w:rsidR="00F57305" w:rsidRPr="00A06330" w:rsidTr="00A77366">
        <w:trPr>
          <w:trHeight w:val="268"/>
        </w:trPr>
        <w:tc>
          <w:tcPr>
            <w:tcW w:w="2127" w:type="dxa"/>
            <w:shd w:val="clear" w:color="auto" w:fill="D9D9D9" w:themeFill="background1" w:themeFillShade="D9"/>
          </w:tcPr>
          <w:p w:rsidR="00F57305" w:rsidRPr="00A06330" w:rsidRDefault="00F57305" w:rsidP="00DC2976">
            <w:pPr>
              <w:spacing w:before="120"/>
              <w:rPr>
                <w:rFonts w:ascii="Arial" w:hAnsi="Arial" w:cs="Arial"/>
                <w:b/>
                <w:sz w:val="20"/>
                <w:szCs w:val="20"/>
              </w:rPr>
            </w:pPr>
            <w:r w:rsidRPr="00A06330">
              <w:rPr>
                <w:rFonts w:ascii="Arial" w:hAnsi="Arial" w:cs="Arial"/>
                <w:b/>
                <w:sz w:val="20"/>
                <w:szCs w:val="20"/>
              </w:rPr>
              <w:t>Věcná specifikace (zaměření, aktivity)</w:t>
            </w:r>
          </w:p>
        </w:tc>
        <w:tc>
          <w:tcPr>
            <w:tcW w:w="4961" w:type="dxa"/>
          </w:tcPr>
          <w:p w:rsidR="00F57305" w:rsidRPr="00A06330" w:rsidRDefault="00A77366" w:rsidP="00276736">
            <w:pPr>
              <w:pStyle w:val="Odstavecseseznamem"/>
              <w:numPr>
                <w:ilvl w:val="0"/>
                <w:numId w:val="19"/>
              </w:numPr>
              <w:spacing w:before="120" w:after="0" w:afterAutospacing="0"/>
              <w:rPr>
                <w:rFonts w:ascii="Arial" w:hAnsi="Arial" w:cs="Arial"/>
                <w:sz w:val="20"/>
                <w:szCs w:val="20"/>
              </w:rPr>
            </w:pPr>
            <w:r w:rsidRPr="00A06330">
              <w:rPr>
                <w:rFonts w:ascii="Arial" w:hAnsi="Arial" w:cs="Arial"/>
                <w:sz w:val="20"/>
                <w:szCs w:val="20"/>
              </w:rPr>
              <w:t>rekultivace starých skládek (technicky nedostatečně zabezpečených).</w:t>
            </w:r>
          </w:p>
        </w:tc>
        <w:tc>
          <w:tcPr>
            <w:tcW w:w="283" w:type="dxa"/>
            <w:vMerge/>
            <w:shd w:val="clear" w:color="auto" w:fill="FFFFFF" w:themeFill="background1"/>
          </w:tcPr>
          <w:p w:rsidR="00F57305" w:rsidRPr="00A06330" w:rsidRDefault="00F57305" w:rsidP="00DC2976">
            <w:pPr>
              <w:spacing w:before="120"/>
              <w:rPr>
                <w:rFonts w:ascii="Arial" w:hAnsi="Arial" w:cs="Arial"/>
                <w:sz w:val="20"/>
                <w:szCs w:val="20"/>
              </w:rPr>
            </w:pPr>
          </w:p>
        </w:tc>
        <w:tc>
          <w:tcPr>
            <w:tcW w:w="6521" w:type="dxa"/>
          </w:tcPr>
          <w:p w:rsidR="00F57305" w:rsidRPr="00A06330" w:rsidRDefault="009630C6" w:rsidP="00276736">
            <w:pPr>
              <w:pStyle w:val="Odstavecseseznamem"/>
              <w:numPr>
                <w:ilvl w:val="0"/>
                <w:numId w:val="26"/>
              </w:numPr>
              <w:spacing w:before="120" w:after="120" w:afterAutospacing="0"/>
              <w:rPr>
                <w:rFonts w:ascii="Arial" w:hAnsi="Arial" w:cs="Arial"/>
                <w:sz w:val="20"/>
                <w:szCs w:val="20"/>
              </w:rPr>
            </w:pPr>
            <w:r w:rsidRPr="00A06330">
              <w:rPr>
                <w:rFonts w:ascii="Arial" w:hAnsi="Arial" w:cs="Arial"/>
                <w:sz w:val="20"/>
                <w:szCs w:val="20"/>
              </w:rPr>
              <w:t>sanace vážně kontaminovaných lokalit</w:t>
            </w:r>
            <w:r w:rsidR="00954081" w:rsidRPr="00A06330">
              <w:rPr>
                <w:rFonts w:ascii="Arial" w:hAnsi="Arial" w:cs="Arial"/>
                <w:sz w:val="20"/>
                <w:szCs w:val="20"/>
              </w:rPr>
              <w:t xml:space="preserve"> (sanační zásahy u nejvážněji kontaminovaných lokalit, u nichž míra kontaminace představuje riziko pro lidské zdraví či ekosystémy).</w:t>
            </w:r>
          </w:p>
        </w:tc>
      </w:tr>
      <w:tr w:rsidR="00F57305" w:rsidRPr="00A06330" w:rsidTr="00A77366">
        <w:trPr>
          <w:trHeight w:val="789"/>
        </w:trPr>
        <w:tc>
          <w:tcPr>
            <w:tcW w:w="2127" w:type="dxa"/>
            <w:shd w:val="clear" w:color="auto" w:fill="D9D9D9" w:themeFill="background1" w:themeFillShade="D9"/>
          </w:tcPr>
          <w:p w:rsidR="00F57305" w:rsidRPr="00A06330" w:rsidRDefault="00F57305" w:rsidP="00DC2976">
            <w:pPr>
              <w:spacing w:before="120"/>
              <w:rPr>
                <w:rFonts w:ascii="Arial" w:hAnsi="Arial" w:cs="Arial"/>
                <w:b/>
                <w:sz w:val="20"/>
                <w:szCs w:val="20"/>
              </w:rPr>
            </w:pPr>
            <w:r w:rsidRPr="00A06330">
              <w:rPr>
                <w:rFonts w:ascii="Arial" w:hAnsi="Arial" w:cs="Arial"/>
                <w:b/>
                <w:sz w:val="20"/>
                <w:szCs w:val="20"/>
              </w:rPr>
              <w:t xml:space="preserve">Implementační prvky </w:t>
            </w:r>
          </w:p>
        </w:tc>
        <w:tc>
          <w:tcPr>
            <w:tcW w:w="4961" w:type="dxa"/>
          </w:tcPr>
          <w:p w:rsidR="001E2A47" w:rsidRPr="00A06330" w:rsidRDefault="00A51B4B" w:rsidP="00DC2976">
            <w:pPr>
              <w:spacing w:before="120" w:after="0" w:afterAutospacing="0"/>
              <w:rPr>
                <w:rFonts w:ascii="Arial" w:hAnsi="Arial" w:cs="Arial"/>
                <w:sz w:val="20"/>
                <w:szCs w:val="20"/>
              </w:rPr>
            </w:pPr>
            <w:r w:rsidRPr="00A06330">
              <w:rPr>
                <w:rFonts w:ascii="Arial" w:hAnsi="Arial" w:cs="Arial"/>
                <w:sz w:val="20"/>
                <w:szCs w:val="20"/>
              </w:rPr>
              <w:t xml:space="preserve">Typy příjemců: kraje, obce, dobrovolné svazky obcí, příspěvkové organizace, státní podniky, </w:t>
            </w:r>
            <w:r w:rsidR="00C136B3" w:rsidRPr="00A06330">
              <w:rPr>
                <w:rFonts w:ascii="Arial" w:hAnsi="Arial" w:cs="Arial"/>
                <w:sz w:val="20"/>
                <w:szCs w:val="20"/>
              </w:rPr>
              <w:t xml:space="preserve">státní organizace, </w:t>
            </w:r>
            <w:r w:rsidRPr="00A06330">
              <w:rPr>
                <w:rFonts w:ascii="Arial" w:hAnsi="Arial" w:cs="Arial"/>
                <w:sz w:val="20"/>
                <w:szCs w:val="20"/>
              </w:rPr>
              <w:t xml:space="preserve">podnikatelské subjekty, </w:t>
            </w:r>
            <w:r w:rsidRPr="00A06330">
              <w:rPr>
                <w:rFonts w:ascii="Arial" w:hAnsi="Arial" w:cs="Arial"/>
                <w:color w:val="000000"/>
                <w:sz w:val="20"/>
                <w:szCs w:val="20"/>
              </w:rPr>
              <w:t>nestátní neziskové organizace (</w:t>
            </w:r>
            <w:r w:rsidRPr="00A06330">
              <w:rPr>
                <w:rFonts w:ascii="Arial" w:hAnsi="Arial" w:cs="Arial"/>
                <w:sz w:val="20"/>
                <w:szCs w:val="20"/>
              </w:rPr>
              <w:t xml:space="preserve">obecně prospěšné společnosti, nadace, nadační fondy, ústavy, spolky), </w:t>
            </w:r>
            <w:r w:rsidRPr="00A06330">
              <w:rPr>
                <w:rFonts w:ascii="Arial" w:hAnsi="Arial" w:cs="Arial"/>
                <w:color w:val="000000"/>
                <w:sz w:val="20"/>
                <w:szCs w:val="20"/>
              </w:rPr>
              <w:t xml:space="preserve">církve a náboženské společnosti a jejich svazy, </w:t>
            </w:r>
            <w:r w:rsidRPr="00A06330">
              <w:rPr>
                <w:rFonts w:ascii="Arial" w:hAnsi="Arial" w:cs="Arial"/>
                <w:bCs/>
                <w:iCs/>
                <w:sz w:val="20"/>
                <w:szCs w:val="20"/>
              </w:rPr>
              <w:t xml:space="preserve">vysoké školy, školy a školská zařízení, </w:t>
            </w:r>
            <w:r w:rsidRPr="00A06330">
              <w:rPr>
                <w:rFonts w:ascii="Arial" w:hAnsi="Arial" w:cs="Arial"/>
                <w:sz w:val="20"/>
                <w:szCs w:val="20"/>
              </w:rPr>
              <w:t>organizační složky státu, obchodní společnosti a družstva, veřejnoprávní instituce, veřejné výzkumné instituce, městské části hl. města Prahy, fyzické osoby podnikající.</w:t>
            </w:r>
          </w:p>
          <w:p w:rsidR="00F57305" w:rsidRPr="00A06330" w:rsidRDefault="00F57305" w:rsidP="00353D3A">
            <w:pPr>
              <w:spacing w:before="120" w:after="120" w:afterAutospacing="0"/>
              <w:rPr>
                <w:rFonts w:ascii="Arial" w:hAnsi="Arial" w:cs="Arial"/>
                <w:sz w:val="20"/>
                <w:szCs w:val="20"/>
              </w:rPr>
            </w:pPr>
            <w:r w:rsidRPr="00A06330">
              <w:rPr>
                <w:rFonts w:ascii="Arial" w:hAnsi="Arial" w:cs="Arial"/>
                <w:sz w:val="20"/>
                <w:szCs w:val="20"/>
              </w:rPr>
              <w:t>Cílová území: území celé České republiky</w:t>
            </w:r>
            <w:r w:rsidR="00F6055E">
              <w:rPr>
                <w:rFonts w:ascii="Arial" w:hAnsi="Arial" w:cs="Arial"/>
                <w:sz w:val="20"/>
                <w:szCs w:val="20"/>
              </w:rPr>
              <w:t>.</w:t>
            </w:r>
          </w:p>
        </w:tc>
        <w:tc>
          <w:tcPr>
            <w:tcW w:w="283" w:type="dxa"/>
            <w:vMerge/>
            <w:shd w:val="clear" w:color="auto" w:fill="FFFFFF" w:themeFill="background1"/>
          </w:tcPr>
          <w:p w:rsidR="00F57305" w:rsidRPr="00A06330" w:rsidRDefault="00F57305" w:rsidP="00DC2976">
            <w:pPr>
              <w:spacing w:before="120"/>
              <w:rPr>
                <w:rFonts w:ascii="Arial" w:hAnsi="Arial" w:cs="Arial"/>
                <w:sz w:val="20"/>
                <w:szCs w:val="20"/>
              </w:rPr>
            </w:pPr>
          </w:p>
        </w:tc>
        <w:tc>
          <w:tcPr>
            <w:tcW w:w="6521" w:type="dxa"/>
          </w:tcPr>
          <w:p w:rsidR="00AF319A" w:rsidRPr="00A06330" w:rsidRDefault="00AF319A" w:rsidP="00353D3A">
            <w:pPr>
              <w:spacing w:before="120" w:after="0" w:afterAutospacing="0"/>
              <w:rPr>
                <w:rFonts w:ascii="Arial" w:hAnsi="Arial" w:cs="Arial"/>
                <w:sz w:val="20"/>
                <w:szCs w:val="20"/>
              </w:rPr>
            </w:pPr>
            <w:r w:rsidRPr="00A06330">
              <w:rPr>
                <w:rFonts w:ascii="Arial" w:hAnsi="Arial" w:cs="Arial"/>
                <w:sz w:val="20"/>
                <w:szCs w:val="20"/>
              </w:rPr>
              <w:t>Typy příjemců</w:t>
            </w:r>
            <w:r w:rsidR="00F6055E">
              <w:rPr>
                <w:rFonts w:ascii="Arial" w:hAnsi="Arial" w:cs="Arial"/>
                <w:sz w:val="20"/>
                <w:szCs w:val="20"/>
              </w:rPr>
              <w:t xml:space="preserve"> SC 3.4</w:t>
            </w:r>
            <w:r w:rsidRPr="00A06330">
              <w:rPr>
                <w:rFonts w:ascii="Arial" w:hAnsi="Arial" w:cs="Arial"/>
                <w:sz w:val="20"/>
                <w:szCs w:val="20"/>
              </w:rPr>
              <w:t xml:space="preserve">: kraje, obce, dobrovolné svazky obcí, příspěvkové organizace, organizační složky státu, podnikatelské subjekty, obchodní společnosti a družstva, </w:t>
            </w:r>
            <w:r w:rsidR="004861AA" w:rsidRPr="00A06330">
              <w:rPr>
                <w:rFonts w:ascii="Arial" w:hAnsi="Arial" w:cs="Arial"/>
                <w:sz w:val="20"/>
                <w:szCs w:val="20"/>
              </w:rPr>
              <w:t xml:space="preserve">státní podniky, </w:t>
            </w:r>
            <w:r w:rsidR="008B12BE" w:rsidRPr="00A06330">
              <w:rPr>
                <w:rFonts w:ascii="Arial" w:hAnsi="Arial" w:cs="Arial"/>
                <w:sz w:val="20"/>
                <w:szCs w:val="20"/>
              </w:rPr>
              <w:t xml:space="preserve">státní organizace, </w:t>
            </w:r>
            <w:r w:rsidRPr="00A06330">
              <w:rPr>
                <w:rFonts w:ascii="Arial" w:hAnsi="Arial" w:cs="Arial"/>
                <w:sz w:val="20"/>
                <w:szCs w:val="20"/>
              </w:rPr>
              <w:t xml:space="preserve">veřejnoprávní instituce, </w:t>
            </w:r>
            <w:r w:rsidRPr="00A06330">
              <w:rPr>
                <w:rFonts w:ascii="Arial" w:hAnsi="Arial" w:cs="Arial"/>
                <w:color w:val="000000"/>
                <w:sz w:val="20"/>
                <w:szCs w:val="20"/>
              </w:rPr>
              <w:t>nestátní neziskové organizace (obecně prospěšné společnosti, nadace, nadační fondy, ústavy,</w:t>
            </w:r>
            <w:r w:rsidRPr="00A06330">
              <w:rPr>
                <w:rFonts w:ascii="Arial" w:hAnsi="Arial" w:cs="Arial"/>
                <w:sz w:val="20"/>
                <w:szCs w:val="20"/>
              </w:rPr>
              <w:t xml:space="preserve"> spolky), </w:t>
            </w:r>
            <w:r w:rsidRPr="00A06330">
              <w:rPr>
                <w:rFonts w:ascii="Arial" w:hAnsi="Arial" w:cs="Arial"/>
                <w:color w:val="000000"/>
                <w:sz w:val="20"/>
                <w:szCs w:val="20"/>
              </w:rPr>
              <w:t xml:space="preserve">církve a náboženské společnosti a jejich svazy, </w:t>
            </w:r>
            <w:r w:rsidRPr="00A06330">
              <w:rPr>
                <w:rFonts w:ascii="Arial" w:hAnsi="Arial" w:cs="Arial"/>
                <w:sz w:val="20"/>
                <w:szCs w:val="20"/>
              </w:rPr>
              <w:t xml:space="preserve">vysoké </w:t>
            </w:r>
            <w:r w:rsidR="00A857A0" w:rsidRPr="00A06330">
              <w:rPr>
                <w:rFonts w:ascii="Arial" w:hAnsi="Arial" w:cs="Arial"/>
                <w:sz w:val="20"/>
                <w:szCs w:val="20"/>
              </w:rPr>
              <w:t>školy, školy a školská zařízení</w:t>
            </w:r>
            <w:r w:rsidRPr="00A06330">
              <w:rPr>
                <w:rFonts w:ascii="Arial" w:hAnsi="Arial" w:cs="Arial"/>
                <w:sz w:val="20"/>
                <w:szCs w:val="20"/>
              </w:rPr>
              <w:t xml:space="preserve">, veřejné výzkumné instituce, </w:t>
            </w:r>
            <w:r w:rsidRPr="00A06330">
              <w:rPr>
                <w:rFonts w:ascii="Arial" w:hAnsi="Arial" w:cs="Arial"/>
                <w:color w:val="000000"/>
                <w:sz w:val="20"/>
                <w:szCs w:val="20"/>
              </w:rPr>
              <w:t xml:space="preserve">městské části </w:t>
            </w:r>
            <w:r w:rsidRPr="00A06330">
              <w:rPr>
                <w:rFonts w:ascii="Arial" w:hAnsi="Arial" w:cs="Arial"/>
                <w:sz w:val="20"/>
                <w:szCs w:val="20"/>
              </w:rPr>
              <w:t>hl. města Prahy</w:t>
            </w:r>
            <w:r w:rsidRPr="00A06330">
              <w:rPr>
                <w:rFonts w:ascii="Arial" w:hAnsi="Arial" w:cs="Arial"/>
                <w:color w:val="000000"/>
                <w:sz w:val="20"/>
                <w:szCs w:val="20"/>
              </w:rPr>
              <w:t>,</w:t>
            </w:r>
            <w:r w:rsidRPr="00A06330">
              <w:rPr>
                <w:rFonts w:ascii="Arial" w:hAnsi="Arial" w:cs="Arial"/>
                <w:sz w:val="20"/>
                <w:szCs w:val="20"/>
              </w:rPr>
              <w:t xml:space="preserve"> fyzické osoby podnikající.</w:t>
            </w:r>
          </w:p>
          <w:p w:rsidR="00A77366" w:rsidRPr="00A06330" w:rsidRDefault="00AF319A" w:rsidP="00353D3A">
            <w:pPr>
              <w:spacing w:before="120" w:after="0" w:afterAutospacing="0"/>
              <w:rPr>
                <w:rFonts w:ascii="Arial" w:hAnsi="Arial" w:cs="Arial"/>
                <w:sz w:val="20"/>
                <w:szCs w:val="20"/>
              </w:rPr>
            </w:pPr>
            <w:r w:rsidRPr="00A06330" w:rsidDel="00AF319A">
              <w:rPr>
                <w:rFonts w:ascii="Arial" w:hAnsi="Arial" w:cs="Arial"/>
                <w:sz w:val="20"/>
                <w:szCs w:val="20"/>
              </w:rPr>
              <w:t xml:space="preserve"> </w:t>
            </w:r>
            <w:r w:rsidR="00A77366" w:rsidRPr="00A06330">
              <w:rPr>
                <w:rFonts w:ascii="Arial" w:hAnsi="Arial" w:cs="Arial"/>
                <w:sz w:val="20"/>
                <w:szCs w:val="20"/>
              </w:rPr>
              <w:t>(</w:t>
            </w:r>
            <w:r w:rsidR="000D52A4" w:rsidRPr="00A06330">
              <w:rPr>
                <w:rFonts w:ascii="Arial" w:hAnsi="Arial" w:cs="Arial"/>
                <w:sz w:val="20"/>
                <w:szCs w:val="20"/>
              </w:rPr>
              <w:t>Hlavní cílové skupiny: Subjekty zajišťující odstraňovaní ekologických zátěží</w:t>
            </w:r>
            <w:r w:rsidR="001E2A47" w:rsidRPr="00A06330">
              <w:rPr>
                <w:rFonts w:ascii="Arial" w:hAnsi="Arial" w:cs="Arial"/>
                <w:sz w:val="20"/>
                <w:szCs w:val="20"/>
              </w:rPr>
              <w:t>.</w:t>
            </w:r>
            <w:r w:rsidR="000D52A4" w:rsidRPr="00A06330">
              <w:rPr>
                <w:rFonts w:ascii="Arial" w:hAnsi="Arial" w:cs="Arial"/>
                <w:sz w:val="20"/>
                <w:szCs w:val="20"/>
              </w:rPr>
              <w:t>)</w:t>
            </w:r>
          </w:p>
          <w:p w:rsidR="00F57305" w:rsidRPr="00A06330" w:rsidRDefault="00F57305" w:rsidP="00DC2976">
            <w:pPr>
              <w:spacing w:before="120"/>
              <w:rPr>
                <w:rFonts w:ascii="Arial" w:hAnsi="Arial" w:cs="Arial"/>
                <w:sz w:val="20"/>
                <w:szCs w:val="20"/>
              </w:rPr>
            </w:pPr>
            <w:r w:rsidRPr="00A06330">
              <w:rPr>
                <w:rFonts w:ascii="Arial" w:hAnsi="Arial" w:cs="Arial"/>
                <w:sz w:val="20"/>
                <w:szCs w:val="20"/>
              </w:rPr>
              <w:t>Cílová území: území celé České republiky</w:t>
            </w:r>
            <w:r w:rsidR="00F6055E">
              <w:rPr>
                <w:rFonts w:ascii="Arial" w:hAnsi="Arial" w:cs="Arial"/>
                <w:sz w:val="20"/>
                <w:szCs w:val="20"/>
              </w:rPr>
              <w:t>.</w:t>
            </w:r>
          </w:p>
        </w:tc>
      </w:tr>
      <w:tr w:rsidR="00F57305" w:rsidRPr="00A06330" w:rsidTr="00A77366">
        <w:tc>
          <w:tcPr>
            <w:tcW w:w="2127" w:type="dxa"/>
            <w:shd w:val="clear" w:color="auto" w:fill="D9D9D9" w:themeFill="background1" w:themeFillShade="D9"/>
          </w:tcPr>
          <w:p w:rsidR="00F57305" w:rsidRPr="00A06330" w:rsidRDefault="00F57305" w:rsidP="00DC2976">
            <w:pPr>
              <w:spacing w:before="120"/>
              <w:rPr>
                <w:rFonts w:ascii="Arial" w:hAnsi="Arial" w:cs="Arial"/>
                <w:b/>
                <w:sz w:val="20"/>
                <w:szCs w:val="20"/>
              </w:rPr>
            </w:pPr>
            <w:r w:rsidRPr="00A06330">
              <w:rPr>
                <w:rFonts w:ascii="Arial" w:hAnsi="Arial" w:cs="Arial"/>
                <w:b/>
                <w:sz w:val="20"/>
                <w:szCs w:val="20"/>
              </w:rPr>
              <w:t xml:space="preserve">Mechanismus koordinace </w:t>
            </w:r>
          </w:p>
        </w:tc>
        <w:tc>
          <w:tcPr>
            <w:tcW w:w="4961" w:type="dxa"/>
          </w:tcPr>
          <w:p w:rsidR="00F6055E" w:rsidRPr="00A06330" w:rsidRDefault="00F57305" w:rsidP="00DC2976">
            <w:pPr>
              <w:spacing w:before="120" w:after="0" w:afterAutospacing="0"/>
              <w:rPr>
                <w:rFonts w:ascii="Arial" w:hAnsi="Arial" w:cs="Arial"/>
                <w:sz w:val="20"/>
                <w:szCs w:val="20"/>
              </w:rPr>
            </w:pPr>
            <w:r w:rsidRPr="00A06330">
              <w:rPr>
                <w:rFonts w:ascii="Arial" w:hAnsi="Arial" w:cs="Arial"/>
                <w:sz w:val="20"/>
                <w:szCs w:val="20"/>
              </w:rPr>
              <w:t xml:space="preserve">Základním mechanismem koordinace je provedení a výsledky analýzy rizik, která určí míru rizika a vliv na lidské zdraví či ekosystémy. </w:t>
            </w:r>
          </w:p>
        </w:tc>
        <w:tc>
          <w:tcPr>
            <w:tcW w:w="283" w:type="dxa"/>
            <w:vMerge/>
            <w:shd w:val="clear" w:color="auto" w:fill="FFFFFF" w:themeFill="background1"/>
          </w:tcPr>
          <w:p w:rsidR="00F57305" w:rsidRPr="00A06330" w:rsidRDefault="00F57305" w:rsidP="00DC2976">
            <w:pPr>
              <w:spacing w:before="120"/>
              <w:rPr>
                <w:rFonts w:ascii="Arial" w:hAnsi="Arial" w:cs="Arial"/>
                <w:sz w:val="20"/>
                <w:szCs w:val="20"/>
              </w:rPr>
            </w:pPr>
          </w:p>
        </w:tc>
        <w:tc>
          <w:tcPr>
            <w:tcW w:w="6521" w:type="dxa"/>
          </w:tcPr>
          <w:p w:rsidR="00F57305" w:rsidRPr="00A06330" w:rsidRDefault="000D52A4" w:rsidP="00353D3A">
            <w:pPr>
              <w:spacing w:before="120" w:after="0" w:afterAutospacing="0"/>
              <w:rPr>
                <w:rFonts w:ascii="Arial" w:hAnsi="Arial" w:cs="Arial"/>
                <w:sz w:val="20"/>
                <w:szCs w:val="20"/>
              </w:rPr>
            </w:pPr>
            <w:r w:rsidRPr="00A06330">
              <w:rPr>
                <w:rFonts w:ascii="Arial" w:hAnsi="Arial" w:cs="Arial"/>
                <w:sz w:val="20"/>
                <w:szCs w:val="20"/>
              </w:rPr>
              <w:t>Lokality, u nichž nebudou prokázána rizika pro lidské zdraví a ekosystémy budou moci být řešeny v rámci SC 3.3.</w:t>
            </w:r>
          </w:p>
        </w:tc>
      </w:tr>
    </w:tbl>
    <w:p w:rsidR="00F57305" w:rsidRPr="00A06330" w:rsidRDefault="00F57305" w:rsidP="00353D3A">
      <w:pPr>
        <w:spacing w:after="0" w:afterAutospacing="0"/>
        <w:rPr>
          <w:rFonts w:ascii="Arial" w:hAnsi="Arial" w:cs="Arial"/>
          <w:sz w:val="20"/>
          <w:szCs w:val="20"/>
          <w:u w:val="single"/>
        </w:rPr>
      </w:pPr>
    </w:p>
    <w:p w:rsidR="00A42E28" w:rsidRPr="00A06330" w:rsidRDefault="00413B42" w:rsidP="00276736">
      <w:pPr>
        <w:pStyle w:val="Odstavecseseznamem"/>
        <w:keepNext/>
        <w:numPr>
          <w:ilvl w:val="0"/>
          <w:numId w:val="16"/>
        </w:numPr>
        <w:ind w:left="714" w:hanging="357"/>
        <w:rPr>
          <w:rFonts w:ascii="Arial" w:hAnsi="Arial" w:cs="Arial"/>
          <w:b/>
          <w:sz w:val="20"/>
          <w:szCs w:val="20"/>
          <w:u w:val="single"/>
        </w:rPr>
      </w:pPr>
      <w:r w:rsidRPr="00A06330">
        <w:rPr>
          <w:rFonts w:ascii="Arial" w:hAnsi="Arial" w:cs="Arial"/>
          <w:b/>
          <w:sz w:val="20"/>
          <w:szCs w:val="20"/>
          <w:u w:val="single"/>
        </w:rPr>
        <w:t xml:space="preserve">Energetická účinnost uvnitř </w:t>
      </w:r>
      <w:r w:rsidR="00A42E28" w:rsidRPr="00A06330">
        <w:rPr>
          <w:rFonts w:ascii="Arial" w:hAnsi="Arial" w:cs="Arial"/>
          <w:b/>
          <w:sz w:val="20"/>
          <w:szCs w:val="20"/>
          <w:u w:val="single"/>
        </w:rPr>
        <w:t>OP</w:t>
      </w:r>
      <w:r w:rsidR="00CD2ECE" w:rsidRPr="00A06330">
        <w:rPr>
          <w:rFonts w:ascii="Arial" w:hAnsi="Arial" w:cs="Arial"/>
          <w:b/>
          <w:sz w:val="20"/>
          <w:szCs w:val="20"/>
          <w:u w:val="single"/>
        </w:rPr>
        <w:t xml:space="preserve"> </w:t>
      </w:r>
      <w:r w:rsidR="00A42E28" w:rsidRPr="00A06330">
        <w:rPr>
          <w:rFonts w:ascii="Arial" w:hAnsi="Arial" w:cs="Arial"/>
          <w:b/>
          <w:sz w:val="20"/>
          <w:szCs w:val="20"/>
          <w:u w:val="single"/>
        </w:rPr>
        <w:t>ŽP 2014-2020 – SC 2.1, SC 2.2 a SC 5.1</w:t>
      </w:r>
    </w:p>
    <w:tbl>
      <w:tblPr>
        <w:tblStyle w:val="Mkatabulky"/>
        <w:tblW w:w="13892" w:type="dxa"/>
        <w:tblInd w:w="108" w:type="dxa"/>
        <w:tblLook w:val="04A0" w:firstRow="1" w:lastRow="0" w:firstColumn="1" w:lastColumn="0" w:noHBand="0" w:noVBand="1"/>
      </w:tblPr>
      <w:tblGrid>
        <w:gridCol w:w="2127"/>
        <w:gridCol w:w="4961"/>
        <w:gridCol w:w="283"/>
        <w:gridCol w:w="6521"/>
      </w:tblGrid>
      <w:tr w:rsidR="00A42E28" w:rsidRPr="00A06330" w:rsidTr="00A77366">
        <w:trPr>
          <w:trHeight w:val="542"/>
        </w:trPr>
        <w:tc>
          <w:tcPr>
            <w:tcW w:w="2127" w:type="dxa"/>
            <w:shd w:val="clear" w:color="auto" w:fill="BFBFBF" w:themeFill="background1" w:themeFillShade="BF"/>
          </w:tcPr>
          <w:p w:rsidR="00A42E28" w:rsidRPr="00A06330" w:rsidRDefault="00A42E28" w:rsidP="00DC2976">
            <w:pPr>
              <w:keepNext/>
              <w:spacing w:before="120"/>
              <w:rPr>
                <w:rFonts w:ascii="Arial" w:hAnsi="Arial" w:cs="Arial"/>
                <w:b/>
                <w:sz w:val="20"/>
                <w:szCs w:val="20"/>
              </w:rPr>
            </w:pPr>
          </w:p>
        </w:tc>
        <w:tc>
          <w:tcPr>
            <w:tcW w:w="4961" w:type="dxa"/>
            <w:tcBorders>
              <w:bottom w:val="single" w:sz="4" w:space="0" w:color="000000" w:themeColor="text1"/>
            </w:tcBorders>
            <w:shd w:val="clear" w:color="auto" w:fill="BFBFBF" w:themeFill="background1" w:themeFillShade="BF"/>
          </w:tcPr>
          <w:p w:rsidR="00A42E28" w:rsidRPr="00A06330" w:rsidRDefault="00A42E28" w:rsidP="00DC2976">
            <w:pPr>
              <w:keepNext/>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83" w:type="dxa"/>
            <w:vMerge w:val="restart"/>
            <w:tcBorders>
              <w:top w:val="nil"/>
            </w:tcBorders>
            <w:shd w:val="clear" w:color="auto" w:fill="FFFFFF" w:themeFill="background1"/>
          </w:tcPr>
          <w:p w:rsidR="00A42E28" w:rsidRPr="00A06330" w:rsidRDefault="00A42E28" w:rsidP="00DC2976">
            <w:pPr>
              <w:keepNext/>
              <w:spacing w:before="120"/>
              <w:rPr>
                <w:rFonts w:ascii="Arial" w:hAnsi="Arial" w:cs="Arial"/>
                <w:b/>
                <w:sz w:val="20"/>
                <w:szCs w:val="20"/>
              </w:rPr>
            </w:pPr>
          </w:p>
        </w:tc>
        <w:tc>
          <w:tcPr>
            <w:tcW w:w="6521" w:type="dxa"/>
            <w:tcBorders>
              <w:bottom w:val="single" w:sz="4" w:space="0" w:color="000000" w:themeColor="text1"/>
            </w:tcBorders>
            <w:shd w:val="clear" w:color="auto" w:fill="BFBFBF" w:themeFill="background1" w:themeFillShade="BF"/>
          </w:tcPr>
          <w:p w:rsidR="00A42E28" w:rsidRPr="00A06330" w:rsidRDefault="00A42E28" w:rsidP="00DC2976">
            <w:pPr>
              <w:keepNext/>
              <w:spacing w:before="120"/>
              <w:rPr>
                <w:rFonts w:ascii="Arial" w:hAnsi="Arial" w:cs="Arial"/>
                <w:b/>
                <w:sz w:val="20"/>
                <w:szCs w:val="20"/>
              </w:rPr>
            </w:pPr>
            <w:r w:rsidRPr="00A06330">
              <w:rPr>
                <w:rFonts w:ascii="Arial" w:hAnsi="Arial" w:cs="Arial"/>
                <w:b/>
                <w:sz w:val="20"/>
                <w:szCs w:val="20"/>
              </w:rPr>
              <w:t>Operační program Životní prostředí 2014-2020</w:t>
            </w:r>
          </w:p>
        </w:tc>
      </w:tr>
      <w:tr w:rsidR="00A42E28" w:rsidRPr="00A06330" w:rsidTr="00A77366">
        <w:trPr>
          <w:trHeight w:val="300"/>
        </w:trPr>
        <w:tc>
          <w:tcPr>
            <w:tcW w:w="2127" w:type="dxa"/>
            <w:shd w:val="clear" w:color="auto" w:fill="D9D9D9" w:themeFill="background1" w:themeFillShade="D9"/>
          </w:tcPr>
          <w:p w:rsidR="00A42E28" w:rsidRPr="00A06330" w:rsidRDefault="00A42E28" w:rsidP="00DC2976">
            <w:pPr>
              <w:spacing w:before="120"/>
              <w:rPr>
                <w:rFonts w:ascii="Arial" w:hAnsi="Arial" w:cs="Arial"/>
                <w:b/>
                <w:sz w:val="20"/>
                <w:szCs w:val="20"/>
              </w:rPr>
            </w:pPr>
            <w:r w:rsidRPr="00A06330">
              <w:rPr>
                <w:rFonts w:ascii="Arial" w:hAnsi="Arial" w:cs="Arial"/>
                <w:b/>
                <w:sz w:val="20"/>
                <w:szCs w:val="20"/>
              </w:rPr>
              <w:t xml:space="preserve">Tematický cíl </w:t>
            </w:r>
          </w:p>
        </w:tc>
        <w:tc>
          <w:tcPr>
            <w:tcW w:w="4961" w:type="dxa"/>
            <w:tcBorders>
              <w:bottom w:val="dotted" w:sz="4" w:space="0" w:color="auto"/>
            </w:tcBorders>
          </w:tcPr>
          <w:p w:rsidR="00A42E28" w:rsidRPr="00A06330" w:rsidRDefault="00A42E28" w:rsidP="00DC2976">
            <w:pPr>
              <w:spacing w:before="120"/>
              <w:rPr>
                <w:rFonts w:ascii="Arial" w:hAnsi="Arial" w:cs="Arial"/>
                <w:sz w:val="20"/>
                <w:szCs w:val="20"/>
              </w:rPr>
            </w:pPr>
            <w:r w:rsidRPr="00A06330">
              <w:rPr>
                <w:rFonts w:ascii="Arial" w:hAnsi="Arial" w:cs="Arial"/>
                <w:sz w:val="20"/>
                <w:szCs w:val="20"/>
              </w:rPr>
              <w:t>TC: 6</w:t>
            </w:r>
          </w:p>
        </w:tc>
        <w:tc>
          <w:tcPr>
            <w:tcW w:w="283" w:type="dxa"/>
            <w:vMerge/>
            <w:shd w:val="clear" w:color="auto" w:fill="FFFFFF" w:themeFill="background1"/>
          </w:tcPr>
          <w:p w:rsidR="00A42E28" w:rsidRPr="00A06330" w:rsidRDefault="00A42E28" w:rsidP="00DC2976">
            <w:pPr>
              <w:spacing w:before="120"/>
              <w:rPr>
                <w:rFonts w:ascii="Arial" w:hAnsi="Arial" w:cs="Arial"/>
                <w:sz w:val="20"/>
                <w:szCs w:val="20"/>
              </w:rPr>
            </w:pPr>
          </w:p>
        </w:tc>
        <w:tc>
          <w:tcPr>
            <w:tcW w:w="6521" w:type="dxa"/>
            <w:tcBorders>
              <w:bottom w:val="dotted" w:sz="4" w:space="0" w:color="auto"/>
            </w:tcBorders>
          </w:tcPr>
          <w:p w:rsidR="00A42E28" w:rsidRPr="00A06330" w:rsidRDefault="00A42E28" w:rsidP="00DC2976">
            <w:pPr>
              <w:spacing w:before="120"/>
              <w:rPr>
                <w:rFonts w:ascii="Arial" w:hAnsi="Arial" w:cs="Arial"/>
                <w:sz w:val="20"/>
                <w:szCs w:val="20"/>
              </w:rPr>
            </w:pPr>
            <w:r w:rsidRPr="00A06330">
              <w:rPr>
                <w:rFonts w:ascii="Arial" w:hAnsi="Arial" w:cs="Arial"/>
                <w:sz w:val="20"/>
                <w:szCs w:val="20"/>
              </w:rPr>
              <w:t xml:space="preserve">TC: </w:t>
            </w:r>
            <w:r w:rsidR="00FC26A7" w:rsidRPr="00A06330">
              <w:rPr>
                <w:rFonts w:ascii="Arial" w:hAnsi="Arial" w:cs="Arial"/>
                <w:sz w:val="20"/>
                <w:szCs w:val="20"/>
              </w:rPr>
              <w:t>4</w:t>
            </w:r>
          </w:p>
        </w:tc>
      </w:tr>
      <w:tr w:rsidR="00A42E28" w:rsidRPr="00A06330" w:rsidTr="00A77366">
        <w:tc>
          <w:tcPr>
            <w:tcW w:w="2127" w:type="dxa"/>
            <w:shd w:val="clear" w:color="auto" w:fill="D9D9D9" w:themeFill="background1" w:themeFillShade="D9"/>
          </w:tcPr>
          <w:p w:rsidR="00A42E28" w:rsidRPr="00A06330" w:rsidRDefault="00A42E28" w:rsidP="00DC2976">
            <w:pPr>
              <w:spacing w:before="120"/>
              <w:rPr>
                <w:rFonts w:ascii="Arial" w:hAnsi="Arial" w:cs="Arial"/>
                <w:b/>
                <w:sz w:val="20"/>
                <w:szCs w:val="20"/>
              </w:rPr>
            </w:pPr>
            <w:r w:rsidRPr="00A06330">
              <w:rPr>
                <w:rFonts w:ascii="Arial" w:hAnsi="Arial" w:cs="Arial"/>
                <w:b/>
                <w:sz w:val="20"/>
                <w:szCs w:val="20"/>
              </w:rPr>
              <w:t>Prioritní osa</w:t>
            </w:r>
          </w:p>
        </w:tc>
        <w:tc>
          <w:tcPr>
            <w:tcW w:w="4961" w:type="dxa"/>
          </w:tcPr>
          <w:p w:rsidR="00A42E28" w:rsidRPr="00A06330" w:rsidRDefault="00F867AE" w:rsidP="00DC2976">
            <w:pPr>
              <w:spacing w:before="120"/>
              <w:rPr>
                <w:rFonts w:ascii="Arial" w:hAnsi="Arial" w:cs="Arial"/>
                <w:sz w:val="20"/>
                <w:szCs w:val="20"/>
              </w:rPr>
            </w:pPr>
            <w:r w:rsidRPr="00A06330">
              <w:rPr>
                <w:rFonts w:ascii="Arial" w:hAnsi="Arial" w:cs="Arial"/>
                <w:sz w:val="20"/>
                <w:szCs w:val="20"/>
              </w:rPr>
              <w:t>PO 2</w:t>
            </w:r>
            <w:r w:rsidR="00A54C6C" w:rsidRPr="00A06330">
              <w:rPr>
                <w:rFonts w:ascii="Arial" w:hAnsi="Arial" w:cs="Arial"/>
                <w:sz w:val="20"/>
                <w:szCs w:val="20"/>
              </w:rPr>
              <w:t>:</w:t>
            </w:r>
            <w:r w:rsidRPr="00A06330">
              <w:rPr>
                <w:rFonts w:ascii="Arial" w:hAnsi="Arial" w:cs="Arial"/>
                <w:sz w:val="20"/>
                <w:szCs w:val="20"/>
              </w:rPr>
              <w:t xml:space="preserve"> </w:t>
            </w:r>
            <w:r w:rsidR="00161D61" w:rsidRPr="00A06330">
              <w:rPr>
                <w:rFonts w:ascii="Arial" w:hAnsi="Arial" w:cs="Arial"/>
                <w:sz w:val="20"/>
                <w:szCs w:val="20"/>
              </w:rPr>
              <w:t>Zlepšování kvality ovzduší v lidských sídlech</w:t>
            </w:r>
          </w:p>
        </w:tc>
        <w:tc>
          <w:tcPr>
            <w:tcW w:w="283" w:type="dxa"/>
            <w:vMerge/>
            <w:shd w:val="clear" w:color="auto" w:fill="FFFFFF" w:themeFill="background1"/>
          </w:tcPr>
          <w:p w:rsidR="00A42E28" w:rsidRPr="00A06330" w:rsidRDefault="00A42E28" w:rsidP="00DC2976">
            <w:pPr>
              <w:spacing w:before="120"/>
              <w:rPr>
                <w:rFonts w:ascii="Arial" w:hAnsi="Arial" w:cs="Arial"/>
                <w:sz w:val="20"/>
                <w:szCs w:val="20"/>
              </w:rPr>
            </w:pPr>
          </w:p>
        </w:tc>
        <w:tc>
          <w:tcPr>
            <w:tcW w:w="6521" w:type="dxa"/>
          </w:tcPr>
          <w:p w:rsidR="00A42E28" w:rsidRPr="00A06330" w:rsidRDefault="00F867AE" w:rsidP="00DC2976">
            <w:pPr>
              <w:spacing w:before="120"/>
              <w:rPr>
                <w:rFonts w:ascii="Arial" w:hAnsi="Arial" w:cs="Arial"/>
                <w:sz w:val="20"/>
                <w:szCs w:val="20"/>
              </w:rPr>
            </w:pPr>
            <w:r w:rsidRPr="00A06330">
              <w:rPr>
                <w:rFonts w:ascii="Arial" w:hAnsi="Arial" w:cs="Arial"/>
                <w:sz w:val="20"/>
                <w:szCs w:val="20"/>
              </w:rPr>
              <w:t>PO 5</w:t>
            </w:r>
            <w:r w:rsidR="00A54C6C" w:rsidRPr="00A06330">
              <w:rPr>
                <w:rFonts w:ascii="Arial" w:hAnsi="Arial" w:cs="Arial"/>
                <w:sz w:val="20"/>
                <w:szCs w:val="20"/>
              </w:rPr>
              <w:t>:</w:t>
            </w:r>
            <w:r w:rsidRPr="00A06330">
              <w:rPr>
                <w:rFonts w:ascii="Arial" w:hAnsi="Arial" w:cs="Arial"/>
                <w:sz w:val="20"/>
                <w:szCs w:val="20"/>
              </w:rPr>
              <w:t xml:space="preserve"> Energetické úspory</w:t>
            </w:r>
          </w:p>
        </w:tc>
      </w:tr>
      <w:tr w:rsidR="00A42E28" w:rsidRPr="00A06330" w:rsidTr="00A77366">
        <w:tc>
          <w:tcPr>
            <w:tcW w:w="2127" w:type="dxa"/>
            <w:shd w:val="clear" w:color="auto" w:fill="D9D9D9" w:themeFill="background1" w:themeFillShade="D9"/>
          </w:tcPr>
          <w:p w:rsidR="00A42E28" w:rsidRPr="00A06330" w:rsidRDefault="00A42E28" w:rsidP="00DC2976">
            <w:pPr>
              <w:spacing w:before="120"/>
              <w:rPr>
                <w:rFonts w:ascii="Arial" w:hAnsi="Arial" w:cs="Arial"/>
                <w:b/>
                <w:sz w:val="20"/>
                <w:szCs w:val="20"/>
              </w:rPr>
            </w:pPr>
            <w:r w:rsidRPr="00A06330">
              <w:rPr>
                <w:rFonts w:ascii="Arial" w:hAnsi="Arial" w:cs="Arial"/>
                <w:b/>
                <w:sz w:val="20"/>
                <w:szCs w:val="20"/>
              </w:rPr>
              <w:t>Investiční priorita</w:t>
            </w:r>
          </w:p>
        </w:tc>
        <w:tc>
          <w:tcPr>
            <w:tcW w:w="4961" w:type="dxa"/>
          </w:tcPr>
          <w:p w:rsidR="00A42E28" w:rsidRPr="00A06330" w:rsidRDefault="00161D61" w:rsidP="00DC2976">
            <w:pPr>
              <w:spacing w:before="120"/>
              <w:rPr>
                <w:rFonts w:ascii="Arial" w:hAnsi="Arial" w:cs="Arial"/>
                <w:sz w:val="20"/>
                <w:szCs w:val="20"/>
              </w:rPr>
            </w:pPr>
            <w:r w:rsidRPr="00A06330">
              <w:rPr>
                <w:rFonts w:ascii="Arial" w:hAnsi="Arial" w:cs="Arial"/>
                <w:sz w:val="20"/>
                <w:szCs w:val="20"/>
              </w:rPr>
              <w:t>IP6d</w:t>
            </w:r>
          </w:p>
        </w:tc>
        <w:tc>
          <w:tcPr>
            <w:tcW w:w="283" w:type="dxa"/>
            <w:vMerge/>
            <w:shd w:val="clear" w:color="auto" w:fill="FFFFFF" w:themeFill="background1"/>
          </w:tcPr>
          <w:p w:rsidR="00A42E28" w:rsidRPr="00A06330" w:rsidRDefault="00A42E28" w:rsidP="00DC2976">
            <w:pPr>
              <w:spacing w:before="120"/>
              <w:rPr>
                <w:rFonts w:ascii="Arial" w:hAnsi="Arial" w:cs="Arial"/>
                <w:sz w:val="20"/>
                <w:szCs w:val="20"/>
              </w:rPr>
            </w:pPr>
          </w:p>
        </w:tc>
        <w:tc>
          <w:tcPr>
            <w:tcW w:w="6521" w:type="dxa"/>
          </w:tcPr>
          <w:p w:rsidR="00A42E28" w:rsidRPr="00A06330" w:rsidRDefault="00161D61" w:rsidP="00DC2976">
            <w:pPr>
              <w:spacing w:before="120"/>
              <w:rPr>
                <w:rFonts w:ascii="Arial" w:hAnsi="Arial" w:cs="Arial"/>
                <w:sz w:val="20"/>
                <w:szCs w:val="20"/>
              </w:rPr>
            </w:pPr>
            <w:r w:rsidRPr="00A06330">
              <w:rPr>
                <w:rFonts w:ascii="Arial" w:hAnsi="Arial" w:cs="Arial"/>
                <w:sz w:val="20"/>
                <w:szCs w:val="20"/>
              </w:rPr>
              <w:t>IP4c</w:t>
            </w:r>
          </w:p>
        </w:tc>
      </w:tr>
      <w:tr w:rsidR="00A42E28" w:rsidRPr="00A06330" w:rsidTr="00A77366">
        <w:tc>
          <w:tcPr>
            <w:tcW w:w="2127" w:type="dxa"/>
            <w:shd w:val="clear" w:color="auto" w:fill="D9D9D9" w:themeFill="background1" w:themeFillShade="D9"/>
          </w:tcPr>
          <w:p w:rsidR="00A42E28" w:rsidRPr="00A06330" w:rsidRDefault="00A42E28" w:rsidP="00DC2976">
            <w:pPr>
              <w:spacing w:before="120"/>
              <w:rPr>
                <w:rFonts w:ascii="Arial" w:hAnsi="Arial" w:cs="Arial"/>
                <w:b/>
                <w:sz w:val="20"/>
                <w:szCs w:val="20"/>
              </w:rPr>
            </w:pPr>
            <w:r w:rsidRPr="00A06330">
              <w:rPr>
                <w:rFonts w:ascii="Arial" w:hAnsi="Arial" w:cs="Arial"/>
                <w:b/>
                <w:sz w:val="20"/>
                <w:szCs w:val="20"/>
              </w:rPr>
              <w:t>Specifický cíl</w:t>
            </w:r>
          </w:p>
        </w:tc>
        <w:tc>
          <w:tcPr>
            <w:tcW w:w="4961" w:type="dxa"/>
          </w:tcPr>
          <w:p w:rsidR="00A42E28" w:rsidRPr="00A06330" w:rsidRDefault="00161D61" w:rsidP="00DC2976">
            <w:pPr>
              <w:spacing w:before="120" w:after="0" w:afterAutospacing="0"/>
              <w:rPr>
                <w:rFonts w:ascii="Arial" w:hAnsi="Arial" w:cs="Arial"/>
                <w:sz w:val="20"/>
                <w:szCs w:val="20"/>
              </w:rPr>
            </w:pPr>
            <w:r w:rsidRPr="00A06330">
              <w:rPr>
                <w:rFonts w:ascii="Arial" w:hAnsi="Arial" w:cs="Arial"/>
                <w:sz w:val="20"/>
                <w:szCs w:val="20"/>
              </w:rPr>
              <w:t>SC 2.1</w:t>
            </w:r>
            <w:r w:rsidR="00A54C6C" w:rsidRPr="00A06330">
              <w:rPr>
                <w:rFonts w:ascii="Arial" w:hAnsi="Arial" w:cs="Arial"/>
                <w:sz w:val="20"/>
                <w:szCs w:val="20"/>
              </w:rPr>
              <w:t>:</w:t>
            </w:r>
            <w:r w:rsidRPr="00A06330">
              <w:rPr>
                <w:rFonts w:ascii="Arial" w:hAnsi="Arial" w:cs="Arial"/>
                <w:sz w:val="20"/>
                <w:szCs w:val="20"/>
              </w:rPr>
              <w:t xml:space="preserve"> Snížit emise z lokálního vytápění domácností podílející se na expozici obyvatelstva nadlimitním koncentracím znečišťujících látek</w:t>
            </w:r>
          </w:p>
          <w:p w:rsidR="00161D61" w:rsidRPr="00A06330" w:rsidRDefault="00161D61" w:rsidP="00DC2976">
            <w:pPr>
              <w:spacing w:before="120"/>
              <w:rPr>
                <w:rFonts w:ascii="Arial" w:hAnsi="Arial" w:cs="Arial"/>
                <w:sz w:val="20"/>
                <w:szCs w:val="20"/>
              </w:rPr>
            </w:pPr>
            <w:r w:rsidRPr="00A06330">
              <w:rPr>
                <w:rFonts w:ascii="Arial" w:hAnsi="Arial" w:cs="Arial"/>
                <w:sz w:val="20"/>
                <w:szCs w:val="20"/>
              </w:rPr>
              <w:t>SC 2.2</w:t>
            </w:r>
            <w:r w:rsidR="00A54C6C" w:rsidRPr="00A06330">
              <w:rPr>
                <w:rFonts w:ascii="Arial" w:hAnsi="Arial" w:cs="Arial"/>
                <w:sz w:val="20"/>
                <w:szCs w:val="20"/>
              </w:rPr>
              <w:t>:</w:t>
            </w:r>
            <w:r w:rsidRPr="00A06330">
              <w:rPr>
                <w:rFonts w:ascii="Arial" w:hAnsi="Arial" w:cs="Arial"/>
                <w:sz w:val="20"/>
                <w:szCs w:val="20"/>
              </w:rPr>
              <w:t xml:space="preserve"> </w:t>
            </w:r>
            <w:r w:rsidRPr="00A06330">
              <w:rPr>
                <w:rFonts w:ascii="Arial" w:hAnsi="Arial" w:cs="Arial"/>
                <w:bCs/>
                <w:sz w:val="20"/>
                <w:szCs w:val="20"/>
              </w:rPr>
              <w:t>Snížit emise stacionárních zdrojů podílející se na expozici obyvatelstva nadlimitním koncentracím znečišťujících látek</w:t>
            </w:r>
          </w:p>
        </w:tc>
        <w:tc>
          <w:tcPr>
            <w:tcW w:w="283" w:type="dxa"/>
            <w:vMerge/>
            <w:shd w:val="clear" w:color="auto" w:fill="FFFFFF" w:themeFill="background1"/>
          </w:tcPr>
          <w:p w:rsidR="00A42E28" w:rsidRPr="00A06330" w:rsidRDefault="00A42E28" w:rsidP="00DC2976">
            <w:pPr>
              <w:spacing w:before="120"/>
              <w:rPr>
                <w:rFonts w:ascii="Arial" w:hAnsi="Arial" w:cs="Arial"/>
                <w:sz w:val="20"/>
                <w:szCs w:val="20"/>
              </w:rPr>
            </w:pPr>
          </w:p>
        </w:tc>
        <w:tc>
          <w:tcPr>
            <w:tcW w:w="6521" w:type="dxa"/>
          </w:tcPr>
          <w:p w:rsidR="00A42E28" w:rsidRPr="00A06330" w:rsidRDefault="00161D61" w:rsidP="00DC2976">
            <w:pPr>
              <w:spacing w:before="120"/>
              <w:rPr>
                <w:rFonts w:ascii="Arial" w:hAnsi="Arial" w:cs="Arial"/>
                <w:sz w:val="20"/>
                <w:szCs w:val="20"/>
              </w:rPr>
            </w:pPr>
            <w:r w:rsidRPr="00A06330">
              <w:rPr>
                <w:rFonts w:ascii="Arial" w:hAnsi="Arial" w:cs="Arial"/>
                <w:sz w:val="20"/>
                <w:szCs w:val="20"/>
              </w:rPr>
              <w:t>SC 5.1</w:t>
            </w:r>
            <w:r w:rsidR="00A54C6C" w:rsidRPr="00A06330">
              <w:rPr>
                <w:rFonts w:ascii="Arial" w:hAnsi="Arial" w:cs="Arial"/>
                <w:sz w:val="20"/>
                <w:szCs w:val="20"/>
              </w:rPr>
              <w:t>:</w:t>
            </w:r>
            <w:r w:rsidRPr="00A06330">
              <w:rPr>
                <w:rFonts w:ascii="Arial" w:hAnsi="Arial" w:cs="Arial"/>
                <w:sz w:val="20"/>
                <w:szCs w:val="20"/>
              </w:rPr>
              <w:t xml:space="preserve"> Snížit energetickou náročnost veřejných budov a zvýšit využití obnovitelných zdrojů energie</w:t>
            </w:r>
          </w:p>
          <w:p w:rsidR="00B21E36" w:rsidRPr="00A06330" w:rsidRDefault="00B21E36" w:rsidP="00DC2976">
            <w:pPr>
              <w:spacing w:before="120"/>
              <w:rPr>
                <w:rFonts w:ascii="Arial" w:hAnsi="Arial" w:cs="Arial"/>
                <w:sz w:val="20"/>
                <w:szCs w:val="20"/>
              </w:rPr>
            </w:pPr>
          </w:p>
        </w:tc>
      </w:tr>
      <w:tr w:rsidR="00A42E28" w:rsidRPr="00A06330" w:rsidTr="00A77366">
        <w:trPr>
          <w:trHeight w:val="268"/>
        </w:trPr>
        <w:tc>
          <w:tcPr>
            <w:tcW w:w="2127" w:type="dxa"/>
            <w:shd w:val="clear" w:color="auto" w:fill="D9D9D9" w:themeFill="background1" w:themeFillShade="D9"/>
          </w:tcPr>
          <w:p w:rsidR="00A42E28" w:rsidRPr="00A06330" w:rsidRDefault="00A42E28" w:rsidP="00DC2976">
            <w:pPr>
              <w:spacing w:before="120"/>
              <w:rPr>
                <w:rFonts w:ascii="Arial" w:hAnsi="Arial" w:cs="Arial"/>
                <w:b/>
                <w:sz w:val="20"/>
                <w:szCs w:val="20"/>
              </w:rPr>
            </w:pPr>
            <w:r w:rsidRPr="00A06330">
              <w:rPr>
                <w:rFonts w:ascii="Arial" w:hAnsi="Arial" w:cs="Arial"/>
                <w:b/>
                <w:sz w:val="20"/>
                <w:szCs w:val="20"/>
              </w:rPr>
              <w:t>Věcná specifikace (zaměření, aktivity)</w:t>
            </w:r>
          </w:p>
        </w:tc>
        <w:tc>
          <w:tcPr>
            <w:tcW w:w="4961" w:type="dxa"/>
          </w:tcPr>
          <w:p w:rsidR="00A42E28" w:rsidRPr="00A06330" w:rsidRDefault="00A87AAC" w:rsidP="00DC2976">
            <w:pPr>
              <w:spacing w:before="120" w:after="0" w:afterAutospacing="0"/>
              <w:rPr>
                <w:rFonts w:ascii="Arial" w:hAnsi="Arial" w:cs="Arial"/>
                <w:sz w:val="20"/>
                <w:szCs w:val="20"/>
              </w:rPr>
            </w:pPr>
            <w:r w:rsidRPr="00A06330">
              <w:rPr>
                <w:rFonts w:ascii="Arial" w:hAnsi="Arial" w:cs="Arial"/>
                <w:sz w:val="20"/>
                <w:szCs w:val="20"/>
              </w:rPr>
              <w:t xml:space="preserve">náhradu nevhodných spalovacích stacionárních zdrojů </w:t>
            </w:r>
          </w:p>
        </w:tc>
        <w:tc>
          <w:tcPr>
            <w:tcW w:w="283" w:type="dxa"/>
            <w:vMerge/>
            <w:shd w:val="clear" w:color="auto" w:fill="FFFFFF" w:themeFill="background1"/>
          </w:tcPr>
          <w:p w:rsidR="00A42E28" w:rsidRPr="00A06330" w:rsidRDefault="00A42E28" w:rsidP="00DC2976">
            <w:pPr>
              <w:spacing w:before="120"/>
              <w:rPr>
                <w:rFonts w:ascii="Arial" w:hAnsi="Arial" w:cs="Arial"/>
                <w:sz w:val="20"/>
                <w:szCs w:val="20"/>
              </w:rPr>
            </w:pPr>
          </w:p>
        </w:tc>
        <w:tc>
          <w:tcPr>
            <w:tcW w:w="6521" w:type="dxa"/>
          </w:tcPr>
          <w:p w:rsidR="00A42E28" w:rsidRPr="00A06330" w:rsidRDefault="00A87AAC" w:rsidP="00DC2976">
            <w:pPr>
              <w:spacing w:before="120"/>
              <w:rPr>
                <w:rFonts w:ascii="Arial" w:hAnsi="Arial" w:cs="Arial"/>
                <w:sz w:val="20"/>
                <w:szCs w:val="20"/>
              </w:rPr>
            </w:pPr>
            <w:r w:rsidRPr="00A06330">
              <w:rPr>
                <w:rFonts w:ascii="Arial" w:hAnsi="Arial" w:cs="Arial"/>
                <w:sz w:val="20"/>
                <w:szCs w:val="20"/>
              </w:rPr>
              <w:t xml:space="preserve">komplexní řešení zvýšení energetické účinnosti veřejných budov, což zahrnuje výměnu nevyhovujícího spalovacího zdroje v kombinaci se zateplením budovy </w:t>
            </w:r>
          </w:p>
        </w:tc>
      </w:tr>
      <w:tr w:rsidR="00A42E28" w:rsidRPr="00A06330" w:rsidTr="00353D3A">
        <w:trPr>
          <w:trHeight w:val="1099"/>
        </w:trPr>
        <w:tc>
          <w:tcPr>
            <w:tcW w:w="2127" w:type="dxa"/>
            <w:shd w:val="clear" w:color="auto" w:fill="D9D9D9" w:themeFill="background1" w:themeFillShade="D9"/>
          </w:tcPr>
          <w:p w:rsidR="00A42E28" w:rsidRPr="00A06330" w:rsidRDefault="00A42E28" w:rsidP="00DC2976">
            <w:pPr>
              <w:spacing w:before="120"/>
              <w:rPr>
                <w:rFonts w:ascii="Arial" w:hAnsi="Arial" w:cs="Arial"/>
                <w:b/>
                <w:sz w:val="20"/>
                <w:szCs w:val="20"/>
              </w:rPr>
            </w:pPr>
            <w:r w:rsidRPr="00A06330">
              <w:rPr>
                <w:rFonts w:ascii="Arial" w:hAnsi="Arial" w:cs="Arial"/>
                <w:b/>
                <w:sz w:val="20"/>
                <w:szCs w:val="20"/>
              </w:rPr>
              <w:t xml:space="preserve">Implementační prvky </w:t>
            </w:r>
          </w:p>
        </w:tc>
        <w:tc>
          <w:tcPr>
            <w:tcW w:w="4961" w:type="dxa"/>
          </w:tcPr>
          <w:p w:rsidR="002643C6" w:rsidRPr="00A06330" w:rsidRDefault="00A857A0" w:rsidP="00DC2976">
            <w:pPr>
              <w:spacing w:before="120" w:after="0" w:afterAutospacing="0"/>
              <w:rPr>
                <w:rFonts w:ascii="Arial" w:hAnsi="Arial" w:cs="Arial"/>
                <w:sz w:val="20"/>
                <w:szCs w:val="20"/>
              </w:rPr>
            </w:pPr>
            <w:r w:rsidRPr="00A06330">
              <w:rPr>
                <w:rFonts w:ascii="Arial" w:hAnsi="Arial" w:cs="Arial"/>
                <w:sz w:val="20"/>
                <w:szCs w:val="20"/>
              </w:rPr>
              <w:t xml:space="preserve">Typy příjemců </w:t>
            </w:r>
            <w:r w:rsidR="00174114" w:rsidRPr="00A06330">
              <w:rPr>
                <w:rFonts w:ascii="Arial" w:hAnsi="Arial" w:cs="Arial"/>
                <w:sz w:val="20"/>
                <w:szCs w:val="20"/>
              </w:rPr>
              <w:t xml:space="preserve">SC </w:t>
            </w:r>
            <w:r w:rsidRPr="00A06330">
              <w:rPr>
                <w:rFonts w:ascii="Arial" w:hAnsi="Arial" w:cs="Arial"/>
                <w:sz w:val="20"/>
                <w:szCs w:val="20"/>
              </w:rPr>
              <w:t>2.1</w:t>
            </w:r>
            <w:r w:rsidR="00F82463" w:rsidRPr="00A06330">
              <w:rPr>
                <w:rFonts w:ascii="Arial" w:hAnsi="Arial" w:cs="Arial"/>
                <w:sz w:val="20"/>
                <w:szCs w:val="20"/>
              </w:rPr>
              <w:t>: kraje, obce.</w:t>
            </w:r>
          </w:p>
          <w:p w:rsidR="00DC2976" w:rsidRPr="00A06330" w:rsidRDefault="001E2A47" w:rsidP="00DC2976">
            <w:pPr>
              <w:spacing w:before="120" w:after="0" w:afterAutospacing="0"/>
              <w:rPr>
                <w:rFonts w:ascii="Arial" w:hAnsi="Arial" w:cs="Arial"/>
                <w:sz w:val="20"/>
                <w:szCs w:val="20"/>
              </w:rPr>
            </w:pPr>
            <w:r w:rsidRPr="00A06330">
              <w:rPr>
                <w:rFonts w:ascii="Arial" w:hAnsi="Arial" w:cs="Arial"/>
                <w:sz w:val="20"/>
                <w:szCs w:val="20"/>
              </w:rPr>
              <w:t>Cílová území: území celé České republiky.</w:t>
            </w:r>
          </w:p>
          <w:p w:rsidR="00A42E28" w:rsidRPr="00A06330" w:rsidRDefault="00C50001" w:rsidP="00DC2976">
            <w:pPr>
              <w:spacing w:before="120" w:after="0" w:afterAutospacing="0"/>
              <w:rPr>
                <w:rFonts w:ascii="Arial" w:hAnsi="Arial" w:cs="Arial"/>
                <w:sz w:val="20"/>
                <w:szCs w:val="20"/>
              </w:rPr>
            </w:pPr>
            <w:r w:rsidRPr="00A06330">
              <w:rPr>
                <w:rFonts w:ascii="Arial" w:hAnsi="Arial" w:cs="Arial"/>
                <w:sz w:val="20"/>
                <w:szCs w:val="20"/>
              </w:rPr>
              <w:t>Typy příjemců</w:t>
            </w:r>
            <w:r w:rsidR="00A857A0" w:rsidRPr="00A06330">
              <w:rPr>
                <w:rFonts w:ascii="Arial" w:hAnsi="Arial" w:cs="Arial"/>
                <w:sz w:val="20"/>
                <w:szCs w:val="20"/>
              </w:rPr>
              <w:t xml:space="preserve"> </w:t>
            </w:r>
            <w:r w:rsidR="00174114" w:rsidRPr="00A06330">
              <w:rPr>
                <w:rFonts w:ascii="Arial" w:hAnsi="Arial" w:cs="Arial"/>
                <w:sz w:val="20"/>
                <w:szCs w:val="20"/>
              </w:rPr>
              <w:t xml:space="preserve">SC </w:t>
            </w:r>
            <w:r w:rsidR="00A857A0" w:rsidRPr="00A06330">
              <w:rPr>
                <w:rFonts w:ascii="Arial" w:hAnsi="Arial" w:cs="Arial"/>
                <w:sz w:val="20"/>
                <w:szCs w:val="20"/>
              </w:rPr>
              <w:t>2.2</w:t>
            </w:r>
            <w:r w:rsidRPr="00A06330">
              <w:rPr>
                <w:rFonts w:ascii="Arial" w:hAnsi="Arial" w:cs="Arial"/>
                <w:sz w:val="20"/>
                <w:szCs w:val="20"/>
              </w:rPr>
              <w:t>: kraje, obce, dobrovolné svazky obcí, příspěvkové organizace, organizační složky státu, státní podniky, podnikatelské subjekty, obchodní společnosti a družstva, vysoké školy, školy a školská zařízení,</w:t>
            </w:r>
            <w:r w:rsidRPr="00A06330">
              <w:rPr>
                <w:rFonts w:ascii="Arial" w:hAnsi="Arial" w:cs="Arial"/>
                <w:color w:val="000000"/>
                <w:sz w:val="20"/>
                <w:szCs w:val="20"/>
              </w:rPr>
              <w:t xml:space="preserve"> nestátní neziskové organizace (obecně prospěšné společnosti, nadace, nadační fondy, ústavy</w:t>
            </w:r>
            <w:r w:rsidRPr="00A06330">
              <w:rPr>
                <w:rFonts w:ascii="Arial" w:hAnsi="Arial" w:cs="Arial"/>
                <w:sz w:val="20"/>
                <w:szCs w:val="20"/>
              </w:rPr>
              <w:t>, spolky),</w:t>
            </w:r>
            <w:r w:rsidR="00A857A0" w:rsidRPr="00A06330">
              <w:rPr>
                <w:rFonts w:ascii="Arial" w:hAnsi="Arial" w:cs="Arial"/>
                <w:sz w:val="20"/>
                <w:szCs w:val="20"/>
              </w:rPr>
              <w:t xml:space="preserve"> veřejné výzkumné instituce, veřejnoprávní instituce,</w:t>
            </w:r>
            <w:r w:rsidRPr="00A06330">
              <w:rPr>
                <w:rFonts w:ascii="Arial" w:hAnsi="Arial" w:cs="Arial"/>
                <w:sz w:val="20"/>
                <w:szCs w:val="20"/>
              </w:rPr>
              <w:t xml:space="preserve"> </w:t>
            </w:r>
            <w:r w:rsidRPr="00A06330">
              <w:rPr>
                <w:rFonts w:ascii="Arial" w:hAnsi="Arial" w:cs="Arial"/>
                <w:color w:val="000000"/>
                <w:sz w:val="20"/>
                <w:szCs w:val="20"/>
              </w:rPr>
              <w:t xml:space="preserve">církve a náboženské společnosti a jejich svazy, </w:t>
            </w:r>
            <w:r w:rsidRPr="00A06330">
              <w:rPr>
                <w:rFonts w:ascii="Arial" w:hAnsi="Arial" w:cs="Arial"/>
                <w:sz w:val="20"/>
                <w:szCs w:val="20"/>
              </w:rPr>
              <w:t>městské části hl. města Prahy, fyzické osoby podnikající.</w:t>
            </w:r>
          </w:p>
          <w:p w:rsidR="00F6055E" w:rsidRPr="00A06330" w:rsidRDefault="001E2A47" w:rsidP="00DC2976">
            <w:pPr>
              <w:spacing w:before="120" w:after="0" w:afterAutospacing="0"/>
              <w:rPr>
                <w:rFonts w:ascii="Arial" w:hAnsi="Arial" w:cs="Arial"/>
                <w:sz w:val="20"/>
                <w:szCs w:val="20"/>
              </w:rPr>
            </w:pPr>
            <w:r w:rsidRPr="00A06330">
              <w:rPr>
                <w:rFonts w:ascii="Arial" w:hAnsi="Arial" w:cs="Arial"/>
                <w:sz w:val="20"/>
                <w:szCs w:val="20"/>
              </w:rPr>
              <w:t>Cílová území: území celé České republiky se zaměřením na sídelní útvary (města, obce).</w:t>
            </w:r>
          </w:p>
        </w:tc>
        <w:tc>
          <w:tcPr>
            <w:tcW w:w="283" w:type="dxa"/>
            <w:vMerge/>
            <w:shd w:val="clear" w:color="auto" w:fill="FFFFFF" w:themeFill="background1"/>
          </w:tcPr>
          <w:p w:rsidR="00A42E28" w:rsidRPr="00A06330" w:rsidRDefault="00A42E28" w:rsidP="00DC2976">
            <w:pPr>
              <w:spacing w:before="120"/>
              <w:rPr>
                <w:rFonts w:ascii="Arial" w:hAnsi="Arial" w:cs="Arial"/>
                <w:sz w:val="20"/>
                <w:szCs w:val="20"/>
              </w:rPr>
            </w:pPr>
          </w:p>
        </w:tc>
        <w:tc>
          <w:tcPr>
            <w:tcW w:w="6521" w:type="dxa"/>
          </w:tcPr>
          <w:p w:rsidR="00A87AAC" w:rsidRDefault="00DA11A8" w:rsidP="00DC2976">
            <w:pPr>
              <w:spacing w:before="120" w:after="0" w:afterAutospacing="0"/>
              <w:rPr>
                <w:rFonts w:ascii="Arial" w:hAnsi="Arial" w:cs="Arial"/>
                <w:color w:val="000000"/>
                <w:sz w:val="20"/>
                <w:szCs w:val="20"/>
              </w:rPr>
            </w:pPr>
            <w:r w:rsidRPr="00A06330">
              <w:rPr>
                <w:rFonts w:ascii="Arial" w:hAnsi="Arial" w:cs="Arial"/>
                <w:sz w:val="20"/>
                <w:szCs w:val="20"/>
              </w:rPr>
              <w:t>Typy příjemců: kraje</w:t>
            </w:r>
            <w:r w:rsidRPr="00A06330">
              <w:rPr>
                <w:rFonts w:ascii="Arial" w:hAnsi="Arial" w:cs="Arial"/>
                <w:bCs/>
                <w:sz w:val="20"/>
                <w:szCs w:val="20"/>
              </w:rPr>
              <w:t>,</w:t>
            </w:r>
            <w:r w:rsidRPr="00A06330">
              <w:rPr>
                <w:rFonts w:ascii="Arial" w:hAnsi="Arial" w:cs="Arial"/>
                <w:sz w:val="20"/>
                <w:szCs w:val="20"/>
              </w:rPr>
              <w:t xml:space="preserve"> obce, dobrovolné svazky obcí, příspěvkové organizace, veřejné výzkumné instituce,</w:t>
            </w:r>
            <w:r w:rsidR="002C3BAA" w:rsidRPr="00A06330">
              <w:rPr>
                <w:rFonts w:ascii="Arial" w:hAnsi="Arial" w:cs="Arial"/>
                <w:sz w:val="20"/>
                <w:szCs w:val="20"/>
              </w:rPr>
              <w:t xml:space="preserve"> veřejnoprávní instituce,</w:t>
            </w:r>
            <w:r w:rsidRPr="00A06330">
              <w:rPr>
                <w:rFonts w:ascii="Arial" w:hAnsi="Arial" w:cs="Arial"/>
                <w:sz w:val="20"/>
                <w:szCs w:val="20"/>
              </w:rPr>
              <w:t xml:space="preserve"> vysoké školy, školy a školská zařízení, </w:t>
            </w:r>
            <w:r w:rsidR="00C136B3" w:rsidRPr="00A06330">
              <w:rPr>
                <w:rFonts w:ascii="Arial" w:hAnsi="Arial" w:cs="Arial"/>
                <w:sz w:val="20"/>
                <w:szCs w:val="20"/>
              </w:rPr>
              <w:t xml:space="preserve">státní organizace, </w:t>
            </w:r>
            <w:r w:rsidRPr="00A06330">
              <w:rPr>
                <w:rFonts w:ascii="Arial" w:hAnsi="Arial" w:cs="Arial"/>
                <w:sz w:val="20"/>
                <w:szCs w:val="20"/>
              </w:rPr>
              <w:t xml:space="preserve">organizační složky státu, </w:t>
            </w:r>
            <w:r w:rsidRPr="00A06330">
              <w:rPr>
                <w:rFonts w:ascii="Arial" w:hAnsi="Arial" w:cs="Arial"/>
                <w:color w:val="000000"/>
                <w:sz w:val="20"/>
                <w:szCs w:val="20"/>
              </w:rPr>
              <w:t>nestátní neziskové organizace (</w:t>
            </w:r>
            <w:r w:rsidRPr="00A06330">
              <w:rPr>
                <w:rFonts w:ascii="Arial" w:hAnsi="Arial" w:cs="Arial"/>
                <w:sz w:val="20"/>
                <w:szCs w:val="20"/>
              </w:rPr>
              <w:t xml:space="preserve">obecně prospěšné společnosti, nadace, nadační fondy, ústavy, spolky), </w:t>
            </w:r>
            <w:r w:rsidRPr="00A06330">
              <w:rPr>
                <w:rFonts w:ascii="Arial" w:hAnsi="Arial" w:cs="Arial"/>
                <w:color w:val="000000"/>
                <w:sz w:val="20"/>
                <w:szCs w:val="20"/>
              </w:rPr>
              <w:t>církve a náboženské společnosti a jejich svazy,</w:t>
            </w:r>
            <w:r w:rsidRPr="00A06330">
              <w:rPr>
                <w:rFonts w:ascii="Arial" w:hAnsi="Arial" w:cs="Arial"/>
                <w:sz w:val="20"/>
                <w:szCs w:val="20"/>
              </w:rPr>
              <w:t xml:space="preserve"> </w:t>
            </w:r>
            <w:r w:rsidRPr="00A06330">
              <w:rPr>
                <w:rFonts w:ascii="Arial" w:hAnsi="Arial" w:cs="Arial"/>
                <w:color w:val="000000"/>
                <w:sz w:val="20"/>
                <w:szCs w:val="20"/>
              </w:rPr>
              <w:t xml:space="preserve">městské části </w:t>
            </w:r>
            <w:r w:rsidRPr="00A06330">
              <w:rPr>
                <w:rFonts w:ascii="Arial" w:hAnsi="Arial" w:cs="Arial"/>
                <w:sz w:val="20"/>
                <w:szCs w:val="20"/>
              </w:rPr>
              <w:t>hl. města Prahy</w:t>
            </w:r>
            <w:r w:rsidRPr="00A06330">
              <w:rPr>
                <w:rFonts w:ascii="Arial" w:hAnsi="Arial" w:cs="Arial"/>
                <w:color w:val="000000"/>
                <w:sz w:val="20"/>
                <w:szCs w:val="20"/>
              </w:rPr>
              <w:t>.</w:t>
            </w:r>
          </w:p>
          <w:p w:rsidR="00DC2976" w:rsidRPr="00DC2976" w:rsidRDefault="00DC2976" w:rsidP="00DC2976">
            <w:pPr>
              <w:spacing w:before="120" w:after="0" w:afterAutospacing="0"/>
              <w:rPr>
                <w:rFonts w:ascii="Arial" w:hAnsi="Arial" w:cs="Arial"/>
                <w:color w:val="000000"/>
                <w:sz w:val="20"/>
                <w:szCs w:val="20"/>
              </w:rPr>
            </w:pPr>
          </w:p>
          <w:p w:rsidR="00A42E28" w:rsidRPr="00A06330" w:rsidRDefault="00A42E28" w:rsidP="00DC2976">
            <w:pPr>
              <w:spacing w:before="120"/>
              <w:rPr>
                <w:rFonts w:ascii="Arial" w:hAnsi="Arial" w:cs="Arial"/>
                <w:sz w:val="20"/>
                <w:szCs w:val="20"/>
              </w:rPr>
            </w:pPr>
            <w:r w:rsidRPr="00A06330">
              <w:rPr>
                <w:rFonts w:ascii="Arial" w:hAnsi="Arial" w:cs="Arial"/>
                <w:sz w:val="20"/>
                <w:szCs w:val="20"/>
              </w:rPr>
              <w:t>Cílová území: území celé České republiky</w:t>
            </w:r>
            <w:r w:rsidR="002C3BAA" w:rsidRPr="00A06330">
              <w:rPr>
                <w:rFonts w:ascii="Arial" w:hAnsi="Arial" w:cs="Arial"/>
                <w:sz w:val="20"/>
                <w:szCs w:val="20"/>
              </w:rPr>
              <w:t>.</w:t>
            </w:r>
          </w:p>
        </w:tc>
      </w:tr>
      <w:tr w:rsidR="00A42E28" w:rsidRPr="00A06330" w:rsidTr="00A77366">
        <w:tc>
          <w:tcPr>
            <w:tcW w:w="2127" w:type="dxa"/>
            <w:shd w:val="clear" w:color="auto" w:fill="D9D9D9" w:themeFill="background1" w:themeFillShade="D9"/>
          </w:tcPr>
          <w:p w:rsidR="00A42E28" w:rsidRPr="00A06330" w:rsidRDefault="00A42E28" w:rsidP="00DC2976">
            <w:pPr>
              <w:spacing w:before="120"/>
              <w:rPr>
                <w:rFonts w:ascii="Arial" w:hAnsi="Arial" w:cs="Arial"/>
                <w:b/>
                <w:sz w:val="20"/>
                <w:szCs w:val="20"/>
              </w:rPr>
            </w:pPr>
            <w:r w:rsidRPr="00A06330">
              <w:rPr>
                <w:rFonts w:ascii="Arial" w:hAnsi="Arial" w:cs="Arial"/>
                <w:b/>
                <w:sz w:val="20"/>
                <w:szCs w:val="20"/>
              </w:rPr>
              <w:t xml:space="preserve">Mechanismus koordinace </w:t>
            </w:r>
          </w:p>
        </w:tc>
        <w:tc>
          <w:tcPr>
            <w:tcW w:w="4961" w:type="dxa"/>
          </w:tcPr>
          <w:p w:rsidR="00A42E28" w:rsidRPr="00A06330" w:rsidRDefault="00A87AAC" w:rsidP="00DC2976">
            <w:pPr>
              <w:pStyle w:val="Odstavecseseznamem"/>
              <w:spacing w:before="120"/>
              <w:ind w:left="0"/>
              <w:rPr>
                <w:rFonts w:ascii="Arial" w:hAnsi="Arial" w:cs="Arial"/>
                <w:b/>
                <w:sz w:val="20"/>
                <w:szCs w:val="20"/>
              </w:rPr>
            </w:pPr>
            <w:r w:rsidRPr="00A06330">
              <w:rPr>
                <w:rFonts w:ascii="Arial" w:hAnsi="Arial" w:cs="Arial"/>
                <w:sz w:val="20"/>
                <w:szCs w:val="20"/>
              </w:rPr>
              <w:t>V rámci specifického cíle 2 prioritní osy 2 nebudou podporovány typy aktivit definované prioritní osou 5, specifickým cílem 1 pod písmeny A a B realizované ve veřejných budovách.</w:t>
            </w:r>
          </w:p>
        </w:tc>
        <w:tc>
          <w:tcPr>
            <w:tcW w:w="283" w:type="dxa"/>
            <w:vMerge/>
            <w:shd w:val="clear" w:color="auto" w:fill="FFFFFF" w:themeFill="background1"/>
          </w:tcPr>
          <w:p w:rsidR="00A42E28" w:rsidRPr="00A06330" w:rsidRDefault="00A42E28" w:rsidP="00DC2976">
            <w:pPr>
              <w:spacing w:before="120"/>
              <w:rPr>
                <w:rFonts w:ascii="Arial" w:hAnsi="Arial" w:cs="Arial"/>
                <w:sz w:val="20"/>
                <w:szCs w:val="20"/>
              </w:rPr>
            </w:pPr>
          </w:p>
        </w:tc>
        <w:tc>
          <w:tcPr>
            <w:tcW w:w="6521" w:type="dxa"/>
          </w:tcPr>
          <w:p w:rsidR="00A42E28" w:rsidRPr="00A06330" w:rsidRDefault="009A56C1" w:rsidP="00DC2976">
            <w:pPr>
              <w:spacing w:before="120"/>
              <w:rPr>
                <w:rFonts w:ascii="Arial" w:hAnsi="Arial" w:cs="Arial"/>
                <w:sz w:val="20"/>
                <w:szCs w:val="20"/>
              </w:rPr>
            </w:pPr>
            <w:r w:rsidRPr="00A06330">
              <w:rPr>
                <w:rFonts w:ascii="Arial" w:hAnsi="Arial" w:cs="Arial"/>
                <w:sz w:val="20"/>
                <w:szCs w:val="20"/>
              </w:rPr>
              <w:t>V prioritní ose 5 budou podporována opatření pouze pro veřejné budovy, které nejsou předmětem podpory u intervencí v prioritní ose 2.</w:t>
            </w:r>
          </w:p>
          <w:p w:rsidR="00F6055E" w:rsidRPr="00A06330" w:rsidRDefault="009A56C1" w:rsidP="00353D3A">
            <w:pPr>
              <w:spacing w:before="120" w:after="120" w:afterAutospacing="0"/>
              <w:rPr>
                <w:rFonts w:ascii="Arial" w:hAnsi="Arial" w:cs="Arial"/>
                <w:sz w:val="20"/>
                <w:szCs w:val="20"/>
              </w:rPr>
            </w:pPr>
            <w:r w:rsidRPr="00A06330">
              <w:rPr>
                <w:rFonts w:ascii="Arial" w:hAnsi="Arial" w:cs="Arial"/>
                <w:sz w:val="20"/>
                <w:szCs w:val="20"/>
              </w:rPr>
              <w:t>Zaměření podpory je koordinovánu uvnitř Ministerstva životního prostředí na úrovni náměstka ministra – ředitele sekce fondů EU, finančních a dobrovolných nástrojů</w:t>
            </w:r>
            <w:r w:rsidR="005F1A80" w:rsidRPr="00A06330">
              <w:rPr>
                <w:rFonts w:ascii="Arial" w:hAnsi="Arial" w:cs="Arial"/>
                <w:sz w:val="20"/>
                <w:szCs w:val="20"/>
              </w:rPr>
              <w:t>.</w:t>
            </w:r>
          </w:p>
        </w:tc>
      </w:tr>
    </w:tbl>
    <w:p w:rsidR="000211D3" w:rsidRPr="005E720A" w:rsidRDefault="00F8600D" w:rsidP="00117357">
      <w:pPr>
        <w:pStyle w:val="Nadpis1"/>
        <w:rPr>
          <w:rFonts w:ascii="Arial" w:hAnsi="Arial" w:cs="Arial"/>
        </w:rPr>
      </w:pPr>
      <w:r w:rsidRPr="005E720A">
        <w:rPr>
          <w:rFonts w:ascii="Arial" w:hAnsi="Arial" w:cs="Arial"/>
        </w:rPr>
        <w:t xml:space="preserve">Podrobný popis </w:t>
      </w:r>
      <w:r w:rsidR="000211D3" w:rsidRPr="005E720A">
        <w:rPr>
          <w:rFonts w:ascii="Arial" w:hAnsi="Arial" w:cs="Arial"/>
        </w:rPr>
        <w:t>synergií a komplementarit mezi programy</w:t>
      </w:r>
      <w:r w:rsidR="00785A5D" w:rsidRPr="005E720A">
        <w:rPr>
          <w:rFonts w:ascii="Arial" w:hAnsi="Arial" w:cs="Arial"/>
        </w:rPr>
        <w:t xml:space="preserve"> ESIF</w:t>
      </w:r>
    </w:p>
    <w:p w:rsidR="000211D3" w:rsidRPr="00A06330" w:rsidRDefault="000211D3" w:rsidP="00276736">
      <w:pPr>
        <w:pStyle w:val="Odstavecseseznamem"/>
        <w:numPr>
          <w:ilvl w:val="0"/>
          <w:numId w:val="25"/>
        </w:numPr>
        <w:rPr>
          <w:rFonts w:ascii="Arial" w:hAnsi="Arial" w:cs="Arial"/>
          <w:b/>
          <w:sz w:val="20"/>
          <w:szCs w:val="20"/>
          <w:u w:val="single"/>
        </w:rPr>
      </w:pPr>
      <w:r w:rsidRPr="00A06330">
        <w:rPr>
          <w:rFonts w:ascii="Arial" w:hAnsi="Arial" w:cs="Arial"/>
          <w:b/>
          <w:sz w:val="20"/>
          <w:szCs w:val="20"/>
          <w:u w:val="single"/>
        </w:rPr>
        <w:t>Úspory energie</w:t>
      </w:r>
    </w:p>
    <w:tbl>
      <w:tblPr>
        <w:tblStyle w:val="Mkatabulky"/>
        <w:tblW w:w="13892" w:type="dxa"/>
        <w:tblInd w:w="108" w:type="dxa"/>
        <w:tblLayout w:type="fixed"/>
        <w:tblLook w:val="04A0" w:firstRow="1" w:lastRow="0" w:firstColumn="1" w:lastColumn="0" w:noHBand="0" w:noVBand="1"/>
      </w:tblPr>
      <w:tblGrid>
        <w:gridCol w:w="2014"/>
        <w:gridCol w:w="2409"/>
        <w:gridCol w:w="284"/>
        <w:gridCol w:w="2693"/>
        <w:gridCol w:w="2239"/>
        <w:gridCol w:w="1985"/>
        <w:gridCol w:w="2268"/>
      </w:tblGrid>
      <w:tr w:rsidR="00A54C6C" w:rsidRPr="00A06330" w:rsidTr="00DC2976">
        <w:trPr>
          <w:trHeight w:val="542"/>
        </w:trPr>
        <w:tc>
          <w:tcPr>
            <w:tcW w:w="2014" w:type="dxa"/>
            <w:shd w:val="clear" w:color="auto" w:fill="BFBFBF" w:themeFill="background1" w:themeFillShade="BF"/>
          </w:tcPr>
          <w:p w:rsidR="00A54C6C" w:rsidRPr="00A06330" w:rsidRDefault="00A54C6C" w:rsidP="00DC2976">
            <w:pPr>
              <w:spacing w:before="120"/>
              <w:rPr>
                <w:rFonts w:ascii="Arial" w:hAnsi="Arial" w:cs="Arial"/>
                <w:b/>
                <w:sz w:val="20"/>
                <w:szCs w:val="20"/>
              </w:rPr>
            </w:pPr>
          </w:p>
        </w:tc>
        <w:tc>
          <w:tcPr>
            <w:tcW w:w="2409" w:type="dxa"/>
            <w:tcBorders>
              <w:bottom w:val="single" w:sz="4" w:space="0" w:color="000000" w:themeColor="text1"/>
            </w:tcBorders>
            <w:shd w:val="clear" w:color="auto" w:fill="BFBFBF" w:themeFill="background1" w:themeFillShade="BF"/>
          </w:tcPr>
          <w:p w:rsidR="00A54C6C" w:rsidRPr="00A06330" w:rsidRDefault="00A54C6C" w:rsidP="00DC2976">
            <w:pPr>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84" w:type="dxa"/>
            <w:vMerge w:val="restart"/>
            <w:tcBorders>
              <w:top w:val="nil"/>
            </w:tcBorders>
            <w:shd w:val="clear" w:color="auto" w:fill="auto"/>
          </w:tcPr>
          <w:p w:rsidR="00A54C6C" w:rsidRPr="00A06330" w:rsidRDefault="00A54C6C" w:rsidP="00DC2976">
            <w:pPr>
              <w:spacing w:before="120"/>
              <w:rPr>
                <w:rFonts w:ascii="Arial" w:hAnsi="Arial" w:cs="Arial"/>
                <w:b/>
                <w:sz w:val="20"/>
                <w:szCs w:val="20"/>
              </w:rPr>
            </w:pPr>
          </w:p>
        </w:tc>
        <w:tc>
          <w:tcPr>
            <w:tcW w:w="2693" w:type="dxa"/>
            <w:tcBorders>
              <w:bottom w:val="single" w:sz="4" w:space="0" w:color="000000" w:themeColor="text1"/>
            </w:tcBorders>
            <w:shd w:val="clear" w:color="auto" w:fill="BFBFBF" w:themeFill="background1" w:themeFillShade="BF"/>
          </w:tcPr>
          <w:p w:rsidR="00A54C6C" w:rsidRPr="00A06330" w:rsidRDefault="00A54C6C" w:rsidP="00DC2976">
            <w:pPr>
              <w:spacing w:before="120"/>
              <w:rPr>
                <w:rFonts w:ascii="Arial" w:hAnsi="Arial" w:cs="Arial"/>
                <w:b/>
                <w:sz w:val="20"/>
                <w:szCs w:val="20"/>
              </w:rPr>
            </w:pPr>
            <w:r w:rsidRPr="00A06330">
              <w:rPr>
                <w:rFonts w:ascii="Arial" w:hAnsi="Arial" w:cs="Arial"/>
                <w:b/>
                <w:sz w:val="20"/>
                <w:szCs w:val="20"/>
              </w:rPr>
              <w:t>Integrovaný regionální operační program</w:t>
            </w:r>
          </w:p>
        </w:tc>
        <w:tc>
          <w:tcPr>
            <w:tcW w:w="2239" w:type="dxa"/>
            <w:tcBorders>
              <w:bottom w:val="single" w:sz="4" w:space="0" w:color="000000" w:themeColor="text1"/>
            </w:tcBorders>
            <w:shd w:val="clear" w:color="auto" w:fill="BFBFBF" w:themeFill="background1" w:themeFillShade="BF"/>
          </w:tcPr>
          <w:p w:rsidR="00A54C6C" w:rsidRPr="00A06330" w:rsidRDefault="00A54C6C" w:rsidP="00DC2976">
            <w:pPr>
              <w:spacing w:before="120"/>
              <w:rPr>
                <w:rFonts w:ascii="Arial" w:hAnsi="Arial" w:cs="Arial"/>
                <w:b/>
                <w:sz w:val="20"/>
                <w:szCs w:val="20"/>
              </w:rPr>
            </w:pPr>
            <w:r w:rsidRPr="00A06330">
              <w:rPr>
                <w:rFonts w:ascii="Arial" w:hAnsi="Arial" w:cs="Arial"/>
                <w:b/>
                <w:sz w:val="20"/>
                <w:szCs w:val="20"/>
              </w:rPr>
              <w:t>Operační program podnikání a inovace pro konkurenceschopnost</w:t>
            </w:r>
          </w:p>
        </w:tc>
        <w:tc>
          <w:tcPr>
            <w:tcW w:w="1985" w:type="dxa"/>
            <w:tcBorders>
              <w:bottom w:val="single" w:sz="4" w:space="0" w:color="000000" w:themeColor="text1"/>
            </w:tcBorders>
            <w:shd w:val="clear" w:color="auto" w:fill="BFBFBF" w:themeFill="background1" w:themeFillShade="BF"/>
          </w:tcPr>
          <w:p w:rsidR="00A54C6C" w:rsidRPr="00A06330" w:rsidRDefault="00A54C6C" w:rsidP="00DC2976">
            <w:pPr>
              <w:spacing w:before="120"/>
              <w:rPr>
                <w:rFonts w:ascii="Arial" w:hAnsi="Arial" w:cs="Arial"/>
                <w:b/>
                <w:sz w:val="20"/>
                <w:szCs w:val="20"/>
              </w:rPr>
            </w:pPr>
            <w:r w:rsidRPr="00A06330">
              <w:rPr>
                <w:rFonts w:ascii="Arial" w:hAnsi="Arial" w:cs="Arial"/>
                <w:b/>
                <w:sz w:val="20"/>
                <w:szCs w:val="20"/>
              </w:rPr>
              <w:t>Operační program Praha pól růstu</w:t>
            </w:r>
          </w:p>
        </w:tc>
        <w:tc>
          <w:tcPr>
            <w:tcW w:w="2268" w:type="dxa"/>
            <w:tcBorders>
              <w:bottom w:val="single" w:sz="4" w:space="0" w:color="000000" w:themeColor="text1"/>
            </w:tcBorders>
            <w:shd w:val="clear" w:color="auto" w:fill="BFBFBF" w:themeFill="background1" w:themeFillShade="BF"/>
          </w:tcPr>
          <w:p w:rsidR="00A54C6C" w:rsidRPr="00A06330" w:rsidRDefault="00A54C6C" w:rsidP="00DC2976">
            <w:pPr>
              <w:spacing w:before="120"/>
              <w:rPr>
                <w:rFonts w:ascii="Arial" w:hAnsi="Arial" w:cs="Arial"/>
                <w:b/>
                <w:sz w:val="20"/>
                <w:szCs w:val="20"/>
              </w:rPr>
            </w:pPr>
            <w:r w:rsidRPr="00A06330">
              <w:rPr>
                <w:rFonts w:ascii="Arial" w:hAnsi="Arial" w:cs="Arial"/>
                <w:b/>
                <w:sz w:val="20"/>
                <w:szCs w:val="20"/>
              </w:rPr>
              <w:t>Program rozvoje venkova</w:t>
            </w:r>
          </w:p>
        </w:tc>
      </w:tr>
      <w:tr w:rsidR="00A54C6C" w:rsidRPr="00A06330" w:rsidTr="00DC2976">
        <w:trPr>
          <w:trHeight w:val="300"/>
        </w:trPr>
        <w:tc>
          <w:tcPr>
            <w:tcW w:w="2014" w:type="dxa"/>
            <w:shd w:val="clear" w:color="auto" w:fill="D9D9D9" w:themeFill="background1" w:themeFillShade="D9"/>
          </w:tcPr>
          <w:p w:rsidR="00A54C6C" w:rsidRPr="00A06330" w:rsidRDefault="00A54C6C" w:rsidP="00DC2976">
            <w:pPr>
              <w:spacing w:before="120"/>
              <w:rPr>
                <w:rFonts w:ascii="Arial" w:hAnsi="Arial" w:cs="Arial"/>
                <w:b/>
                <w:sz w:val="20"/>
                <w:szCs w:val="20"/>
              </w:rPr>
            </w:pPr>
            <w:r w:rsidRPr="00A06330">
              <w:rPr>
                <w:rFonts w:ascii="Arial" w:hAnsi="Arial" w:cs="Arial"/>
                <w:b/>
                <w:sz w:val="20"/>
                <w:szCs w:val="20"/>
              </w:rPr>
              <w:t xml:space="preserve">Tematický cíl </w:t>
            </w:r>
          </w:p>
        </w:tc>
        <w:tc>
          <w:tcPr>
            <w:tcW w:w="2409" w:type="dxa"/>
            <w:tcBorders>
              <w:bottom w:val="dotted" w:sz="4" w:space="0" w:color="auto"/>
            </w:tcBorders>
            <w:shd w:val="clear" w:color="auto" w:fill="FFFFFF" w:themeFill="background1"/>
          </w:tcPr>
          <w:p w:rsidR="00A54C6C" w:rsidRPr="00A06330" w:rsidRDefault="00A54C6C" w:rsidP="00DC2976">
            <w:pPr>
              <w:spacing w:before="120"/>
              <w:rPr>
                <w:rFonts w:ascii="Arial" w:hAnsi="Arial" w:cs="Arial"/>
                <w:sz w:val="20"/>
                <w:szCs w:val="20"/>
              </w:rPr>
            </w:pPr>
            <w:r w:rsidRPr="00A06330">
              <w:rPr>
                <w:rFonts w:ascii="Arial" w:hAnsi="Arial" w:cs="Arial"/>
                <w:sz w:val="20"/>
                <w:szCs w:val="20"/>
              </w:rPr>
              <w:t>TC: 4</w:t>
            </w:r>
          </w:p>
        </w:tc>
        <w:tc>
          <w:tcPr>
            <w:tcW w:w="284" w:type="dxa"/>
            <w:vMerge/>
            <w:shd w:val="clear" w:color="auto" w:fill="auto"/>
          </w:tcPr>
          <w:p w:rsidR="00A54C6C" w:rsidRPr="00A06330" w:rsidRDefault="00A54C6C" w:rsidP="00DC2976">
            <w:pPr>
              <w:spacing w:before="120"/>
              <w:rPr>
                <w:rFonts w:ascii="Arial" w:hAnsi="Arial" w:cs="Arial"/>
                <w:sz w:val="20"/>
                <w:szCs w:val="20"/>
              </w:rPr>
            </w:pPr>
          </w:p>
        </w:tc>
        <w:tc>
          <w:tcPr>
            <w:tcW w:w="2693" w:type="dxa"/>
            <w:tcBorders>
              <w:bottom w:val="dotted" w:sz="4" w:space="0" w:color="auto"/>
            </w:tcBorders>
          </w:tcPr>
          <w:p w:rsidR="00A54C6C" w:rsidRPr="00A06330" w:rsidRDefault="00A54C6C" w:rsidP="00DC2976">
            <w:pPr>
              <w:spacing w:before="120"/>
              <w:rPr>
                <w:rFonts w:ascii="Arial" w:hAnsi="Arial" w:cs="Arial"/>
                <w:sz w:val="20"/>
                <w:szCs w:val="20"/>
              </w:rPr>
            </w:pPr>
            <w:r w:rsidRPr="00A06330">
              <w:rPr>
                <w:rFonts w:ascii="Arial" w:hAnsi="Arial" w:cs="Arial"/>
                <w:sz w:val="20"/>
                <w:szCs w:val="20"/>
              </w:rPr>
              <w:t>TC: 4</w:t>
            </w:r>
          </w:p>
        </w:tc>
        <w:tc>
          <w:tcPr>
            <w:tcW w:w="2239" w:type="dxa"/>
            <w:tcBorders>
              <w:bottom w:val="dotted" w:sz="4" w:space="0" w:color="auto"/>
            </w:tcBorders>
          </w:tcPr>
          <w:p w:rsidR="00A54C6C" w:rsidRPr="00A06330" w:rsidRDefault="00A54C6C" w:rsidP="00DC2976">
            <w:pPr>
              <w:spacing w:before="120"/>
              <w:rPr>
                <w:rFonts w:ascii="Arial" w:hAnsi="Arial" w:cs="Arial"/>
                <w:sz w:val="20"/>
                <w:szCs w:val="20"/>
              </w:rPr>
            </w:pPr>
            <w:r w:rsidRPr="00A06330">
              <w:rPr>
                <w:rFonts w:ascii="Arial" w:hAnsi="Arial" w:cs="Arial"/>
                <w:sz w:val="20"/>
                <w:szCs w:val="20"/>
              </w:rPr>
              <w:t>TC: 4</w:t>
            </w:r>
          </w:p>
        </w:tc>
        <w:tc>
          <w:tcPr>
            <w:tcW w:w="1985" w:type="dxa"/>
            <w:tcBorders>
              <w:bottom w:val="dotted" w:sz="4" w:space="0" w:color="auto"/>
            </w:tcBorders>
          </w:tcPr>
          <w:p w:rsidR="00A54C6C" w:rsidRPr="00A06330" w:rsidRDefault="00A54C6C" w:rsidP="00DC2976">
            <w:pPr>
              <w:spacing w:before="120"/>
              <w:rPr>
                <w:rFonts w:ascii="Arial" w:hAnsi="Arial" w:cs="Arial"/>
                <w:sz w:val="20"/>
                <w:szCs w:val="20"/>
              </w:rPr>
            </w:pPr>
            <w:r w:rsidRPr="00A06330">
              <w:rPr>
                <w:rFonts w:ascii="Arial" w:hAnsi="Arial" w:cs="Arial"/>
                <w:sz w:val="20"/>
                <w:szCs w:val="20"/>
              </w:rPr>
              <w:t>TC: 4</w:t>
            </w:r>
          </w:p>
        </w:tc>
        <w:tc>
          <w:tcPr>
            <w:tcW w:w="2268" w:type="dxa"/>
            <w:tcBorders>
              <w:bottom w:val="dotted" w:sz="4" w:space="0" w:color="auto"/>
            </w:tcBorders>
          </w:tcPr>
          <w:p w:rsidR="00A54C6C" w:rsidRPr="00A06330" w:rsidRDefault="00CB61CA" w:rsidP="00DC2976">
            <w:pPr>
              <w:spacing w:before="120"/>
              <w:rPr>
                <w:rFonts w:ascii="Arial" w:hAnsi="Arial" w:cs="Arial"/>
                <w:sz w:val="20"/>
                <w:szCs w:val="20"/>
              </w:rPr>
            </w:pPr>
            <w:r w:rsidRPr="00A06330">
              <w:rPr>
                <w:rFonts w:ascii="Arial" w:hAnsi="Arial" w:cs="Arial"/>
                <w:sz w:val="20"/>
                <w:szCs w:val="20"/>
              </w:rPr>
              <w:t>TC: 4</w:t>
            </w:r>
          </w:p>
        </w:tc>
      </w:tr>
      <w:tr w:rsidR="00A54C6C" w:rsidRPr="00A06330" w:rsidTr="00DC2976">
        <w:tc>
          <w:tcPr>
            <w:tcW w:w="2014" w:type="dxa"/>
            <w:shd w:val="clear" w:color="auto" w:fill="D9D9D9" w:themeFill="background1" w:themeFillShade="D9"/>
          </w:tcPr>
          <w:p w:rsidR="00A54C6C" w:rsidRPr="00A06330" w:rsidRDefault="00A54C6C" w:rsidP="00DC2976">
            <w:pPr>
              <w:spacing w:before="120"/>
              <w:rPr>
                <w:rFonts w:ascii="Arial" w:hAnsi="Arial" w:cs="Arial"/>
                <w:b/>
                <w:sz w:val="20"/>
                <w:szCs w:val="20"/>
              </w:rPr>
            </w:pPr>
            <w:r w:rsidRPr="00A06330">
              <w:rPr>
                <w:rFonts w:ascii="Arial" w:hAnsi="Arial" w:cs="Arial"/>
                <w:b/>
                <w:sz w:val="20"/>
                <w:szCs w:val="20"/>
              </w:rPr>
              <w:t xml:space="preserve">Prioritní osa </w:t>
            </w:r>
          </w:p>
        </w:tc>
        <w:tc>
          <w:tcPr>
            <w:tcW w:w="2409" w:type="dxa"/>
            <w:shd w:val="clear" w:color="auto" w:fill="FFFFFF" w:themeFill="background1"/>
          </w:tcPr>
          <w:p w:rsidR="00A54C6C" w:rsidRPr="00A06330" w:rsidRDefault="00A54C6C" w:rsidP="00DC2976">
            <w:pPr>
              <w:spacing w:before="120"/>
              <w:rPr>
                <w:rFonts w:ascii="Arial" w:hAnsi="Arial" w:cs="Arial"/>
                <w:sz w:val="20"/>
                <w:szCs w:val="20"/>
              </w:rPr>
            </w:pPr>
            <w:r w:rsidRPr="00A06330">
              <w:rPr>
                <w:rFonts w:ascii="Arial" w:hAnsi="Arial" w:cs="Arial"/>
                <w:sz w:val="20"/>
                <w:szCs w:val="20"/>
              </w:rPr>
              <w:t>PO 5: Energetické úspory</w:t>
            </w:r>
          </w:p>
        </w:tc>
        <w:tc>
          <w:tcPr>
            <w:tcW w:w="284" w:type="dxa"/>
            <w:vMerge/>
            <w:tcBorders>
              <w:bottom w:val="nil"/>
            </w:tcBorders>
            <w:shd w:val="clear" w:color="auto" w:fill="auto"/>
          </w:tcPr>
          <w:p w:rsidR="00A54C6C" w:rsidRPr="00A06330" w:rsidRDefault="00A54C6C" w:rsidP="00DC2976">
            <w:pPr>
              <w:spacing w:before="120"/>
              <w:rPr>
                <w:rFonts w:ascii="Arial" w:hAnsi="Arial" w:cs="Arial"/>
                <w:sz w:val="20"/>
                <w:szCs w:val="20"/>
              </w:rPr>
            </w:pPr>
          </w:p>
        </w:tc>
        <w:tc>
          <w:tcPr>
            <w:tcW w:w="2693" w:type="dxa"/>
          </w:tcPr>
          <w:p w:rsidR="00A54C6C" w:rsidRPr="00A06330" w:rsidRDefault="00A54C6C" w:rsidP="00DC2976">
            <w:pPr>
              <w:spacing w:before="120"/>
              <w:rPr>
                <w:rFonts w:ascii="Arial" w:hAnsi="Arial" w:cs="Arial"/>
                <w:sz w:val="20"/>
                <w:szCs w:val="20"/>
              </w:rPr>
            </w:pPr>
            <w:r w:rsidRPr="00A06330">
              <w:rPr>
                <w:rFonts w:ascii="Arial" w:hAnsi="Arial" w:cs="Arial"/>
                <w:sz w:val="20"/>
                <w:szCs w:val="20"/>
              </w:rPr>
              <w:t>PO 2: Zkvalitnění veřejných služeb a podmínek života pro obyvatele regionů</w:t>
            </w:r>
          </w:p>
        </w:tc>
        <w:tc>
          <w:tcPr>
            <w:tcW w:w="2239" w:type="dxa"/>
          </w:tcPr>
          <w:p w:rsidR="00A54C6C" w:rsidRPr="00A06330" w:rsidRDefault="00A54C6C" w:rsidP="00DC2976">
            <w:pPr>
              <w:spacing w:before="120"/>
              <w:rPr>
                <w:rFonts w:ascii="Arial" w:hAnsi="Arial" w:cs="Arial"/>
                <w:sz w:val="20"/>
                <w:szCs w:val="20"/>
              </w:rPr>
            </w:pPr>
            <w:r w:rsidRPr="00A06330">
              <w:rPr>
                <w:rFonts w:ascii="Arial" w:hAnsi="Arial" w:cs="Arial"/>
                <w:sz w:val="20"/>
                <w:szCs w:val="20"/>
              </w:rPr>
              <w:t>PO 3: Účinné nakládání energií, rozvoj energetické infrastruktury a obnovitelných zdrojů energie, podpora zavádění nových technologií v oblasti nakládání energií a druhotných surovin</w:t>
            </w:r>
          </w:p>
        </w:tc>
        <w:tc>
          <w:tcPr>
            <w:tcW w:w="1985" w:type="dxa"/>
          </w:tcPr>
          <w:p w:rsidR="00A54C6C" w:rsidRPr="00A06330" w:rsidRDefault="00A54C6C" w:rsidP="00DC2976">
            <w:pPr>
              <w:spacing w:before="120"/>
              <w:rPr>
                <w:rFonts w:ascii="Arial" w:hAnsi="Arial" w:cs="Arial"/>
                <w:sz w:val="20"/>
                <w:szCs w:val="20"/>
              </w:rPr>
            </w:pPr>
            <w:r w:rsidRPr="00A06330">
              <w:rPr>
                <w:rFonts w:ascii="Arial" w:hAnsi="Arial" w:cs="Arial"/>
                <w:sz w:val="20"/>
                <w:szCs w:val="20"/>
              </w:rPr>
              <w:t>PO 2: Udržitelná mobilita a energetické úspory</w:t>
            </w:r>
          </w:p>
        </w:tc>
        <w:tc>
          <w:tcPr>
            <w:tcW w:w="2268" w:type="dxa"/>
          </w:tcPr>
          <w:p w:rsidR="00A54C6C" w:rsidRPr="00A06330" w:rsidRDefault="00A54C6C" w:rsidP="00DC2976">
            <w:pPr>
              <w:pStyle w:val="Tabulka"/>
              <w:spacing w:before="120" w:after="100"/>
              <w:jc w:val="both"/>
            </w:pPr>
            <w:r w:rsidRPr="00A06330">
              <w:rPr>
                <w:rFonts w:ascii="Arial" w:hAnsi="Arial" w:cs="Arial"/>
                <w:sz w:val="20"/>
                <w:szCs w:val="20"/>
              </w:rPr>
              <w:t>P5</w:t>
            </w:r>
            <w:r w:rsidR="00FB1F8B" w:rsidRPr="00A06330">
              <w:rPr>
                <w:rFonts w:ascii="Arial" w:hAnsi="Arial" w:cs="Arial"/>
                <w:sz w:val="20"/>
                <w:szCs w:val="20"/>
              </w:rPr>
              <w:t>:</w:t>
            </w:r>
            <w:r w:rsidRPr="00A06330">
              <w:rPr>
                <w:rFonts w:ascii="Arial" w:hAnsi="Arial" w:cs="Arial"/>
                <w:sz w:val="20"/>
                <w:szCs w:val="20"/>
              </w:rPr>
              <w:t xml:space="preserve"> Podpora účinného využívání zdrojů a podpora přechodu na nízkouhlíkovou ekonomiku </w:t>
            </w:r>
            <w:r w:rsidR="00E644F0" w:rsidRPr="00A06330">
              <w:rPr>
                <w:rFonts w:ascii="Arial" w:hAnsi="Arial" w:cs="Arial"/>
                <w:sz w:val="20"/>
                <w:szCs w:val="20"/>
              </w:rPr>
              <w:t>v odvětvích zemědělství, potravinářství a lesnictví, která je odolná vůči klimatu</w:t>
            </w:r>
          </w:p>
        </w:tc>
      </w:tr>
      <w:tr w:rsidR="00112586" w:rsidRPr="00A06330" w:rsidTr="00DC2976">
        <w:tc>
          <w:tcPr>
            <w:tcW w:w="2014" w:type="dxa"/>
            <w:shd w:val="clear" w:color="auto" w:fill="D9D9D9" w:themeFill="background1" w:themeFillShade="D9"/>
          </w:tcPr>
          <w:p w:rsidR="00112586" w:rsidRPr="00A06330" w:rsidRDefault="00112586" w:rsidP="00DC2976">
            <w:pPr>
              <w:spacing w:before="120"/>
              <w:rPr>
                <w:rFonts w:ascii="Arial" w:hAnsi="Arial" w:cs="Arial"/>
                <w:b/>
                <w:sz w:val="20"/>
                <w:szCs w:val="20"/>
              </w:rPr>
            </w:pPr>
            <w:r w:rsidRPr="00A06330">
              <w:rPr>
                <w:rFonts w:ascii="Arial" w:hAnsi="Arial" w:cs="Arial"/>
                <w:b/>
                <w:sz w:val="20"/>
                <w:szCs w:val="20"/>
              </w:rPr>
              <w:t>Investiční priorita</w:t>
            </w:r>
          </w:p>
        </w:tc>
        <w:tc>
          <w:tcPr>
            <w:tcW w:w="2409" w:type="dxa"/>
            <w:shd w:val="clear" w:color="auto" w:fill="FFFFFF" w:themeFill="background1"/>
          </w:tcPr>
          <w:p w:rsidR="00112586" w:rsidRPr="00A06330" w:rsidRDefault="00112586" w:rsidP="00DC2976">
            <w:pPr>
              <w:spacing w:before="120"/>
              <w:rPr>
                <w:rFonts w:ascii="Arial" w:hAnsi="Arial" w:cs="Arial"/>
                <w:sz w:val="20"/>
                <w:szCs w:val="20"/>
              </w:rPr>
            </w:pPr>
            <w:r w:rsidRPr="00A06330">
              <w:rPr>
                <w:rFonts w:ascii="Arial" w:hAnsi="Arial" w:cs="Arial"/>
                <w:sz w:val="20"/>
                <w:szCs w:val="20"/>
              </w:rPr>
              <w:t>IP4c</w:t>
            </w:r>
          </w:p>
        </w:tc>
        <w:tc>
          <w:tcPr>
            <w:tcW w:w="284" w:type="dxa"/>
            <w:tcBorders>
              <w:top w:val="nil"/>
              <w:bottom w:val="nil"/>
            </w:tcBorders>
            <w:shd w:val="clear" w:color="auto" w:fill="auto"/>
          </w:tcPr>
          <w:p w:rsidR="00112586" w:rsidRPr="00A06330" w:rsidRDefault="00112586" w:rsidP="00DC2976">
            <w:pPr>
              <w:spacing w:before="120"/>
              <w:rPr>
                <w:rFonts w:ascii="Arial" w:hAnsi="Arial" w:cs="Arial"/>
                <w:sz w:val="20"/>
                <w:szCs w:val="20"/>
              </w:rPr>
            </w:pPr>
          </w:p>
        </w:tc>
        <w:tc>
          <w:tcPr>
            <w:tcW w:w="2693" w:type="dxa"/>
          </w:tcPr>
          <w:p w:rsidR="00112586" w:rsidRPr="00A06330" w:rsidRDefault="00112586" w:rsidP="00DC2976">
            <w:pPr>
              <w:spacing w:before="120"/>
              <w:rPr>
                <w:rFonts w:ascii="Arial" w:hAnsi="Arial" w:cs="Arial"/>
                <w:sz w:val="20"/>
                <w:szCs w:val="20"/>
              </w:rPr>
            </w:pPr>
            <w:r w:rsidRPr="00A06330">
              <w:rPr>
                <w:rFonts w:ascii="Arial" w:hAnsi="Arial" w:cs="Arial"/>
                <w:sz w:val="20"/>
                <w:szCs w:val="20"/>
              </w:rPr>
              <w:t>IP4c</w:t>
            </w:r>
          </w:p>
        </w:tc>
        <w:tc>
          <w:tcPr>
            <w:tcW w:w="2239" w:type="dxa"/>
          </w:tcPr>
          <w:p w:rsidR="00112586" w:rsidRPr="00A06330" w:rsidRDefault="00112586" w:rsidP="00DC2976">
            <w:pPr>
              <w:spacing w:before="120"/>
              <w:rPr>
                <w:rFonts w:ascii="Arial" w:hAnsi="Arial" w:cs="Arial"/>
                <w:sz w:val="20"/>
                <w:szCs w:val="20"/>
              </w:rPr>
            </w:pPr>
            <w:r w:rsidRPr="00A06330">
              <w:rPr>
                <w:rFonts w:ascii="Arial" w:hAnsi="Arial" w:cs="Arial"/>
                <w:sz w:val="20"/>
                <w:szCs w:val="20"/>
              </w:rPr>
              <w:t>IP4b</w:t>
            </w:r>
          </w:p>
        </w:tc>
        <w:tc>
          <w:tcPr>
            <w:tcW w:w="1985" w:type="dxa"/>
          </w:tcPr>
          <w:p w:rsidR="00112586" w:rsidRPr="00A06330" w:rsidRDefault="00112586" w:rsidP="00DC2976">
            <w:pPr>
              <w:spacing w:before="120"/>
              <w:rPr>
                <w:rFonts w:ascii="Arial" w:hAnsi="Arial" w:cs="Arial"/>
                <w:sz w:val="20"/>
                <w:szCs w:val="20"/>
              </w:rPr>
            </w:pPr>
            <w:r w:rsidRPr="00A06330">
              <w:rPr>
                <w:rFonts w:ascii="Arial" w:hAnsi="Arial" w:cs="Arial"/>
                <w:sz w:val="20"/>
                <w:szCs w:val="20"/>
              </w:rPr>
              <w:t>IP4c</w:t>
            </w:r>
          </w:p>
        </w:tc>
        <w:tc>
          <w:tcPr>
            <w:tcW w:w="2268" w:type="dxa"/>
          </w:tcPr>
          <w:p w:rsidR="00112586" w:rsidRPr="00A06330" w:rsidRDefault="00091224" w:rsidP="00DC2976">
            <w:pPr>
              <w:spacing w:before="120"/>
              <w:rPr>
                <w:rFonts w:ascii="Arial" w:hAnsi="Arial" w:cs="Arial"/>
                <w:sz w:val="20"/>
                <w:szCs w:val="20"/>
              </w:rPr>
            </w:pPr>
            <w:r w:rsidRPr="00A06330">
              <w:rPr>
                <w:rFonts w:ascii="Arial" w:hAnsi="Arial" w:cs="Arial"/>
                <w:sz w:val="20"/>
                <w:szCs w:val="20"/>
              </w:rPr>
              <w:t>IP5</w:t>
            </w:r>
          </w:p>
        </w:tc>
      </w:tr>
      <w:tr w:rsidR="00112586" w:rsidRPr="00A06330" w:rsidTr="00DC2976">
        <w:tc>
          <w:tcPr>
            <w:tcW w:w="2014" w:type="dxa"/>
            <w:shd w:val="clear" w:color="auto" w:fill="D9D9D9" w:themeFill="background1" w:themeFillShade="D9"/>
          </w:tcPr>
          <w:p w:rsidR="00112586" w:rsidRPr="00A06330" w:rsidRDefault="00112586" w:rsidP="00DC2976">
            <w:pPr>
              <w:spacing w:before="120"/>
              <w:rPr>
                <w:rFonts w:ascii="Arial" w:hAnsi="Arial" w:cs="Arial"/>
                <w:b/>
                <w:sz w:val="20"/>
                <w:szCs w:val="20"/>
              </w:rPr>
            </w:pPr>
            <w:r w:rsidRPr="00A06330">
              <w:rPr>
                <w:rFonts w:ascii="Arial" w:hAnsi="Arial" w:cs="Arial"/>
                <w:b/>
                <w:sz w:val="20"/>
                <w:szCs w:val="20"/>
              </w:rPr>
              <w:t>Specifický cíl</w:t>
            </w:r>
          </w:p>
        </w:tc>
        <w:tc>
          <w:tcPr>
            <w:tcW w:w="2409" w:type="dxa"/>
            <w:shd w:val="clear" w:color="auto" w:fill="FFFFFF" w:themeFill="background1"/>
          </w:tcPr>
          <w:p w:rsidR="00112586" w:rsidRPr="00A06330" w:rsidRDefault="00112586" w:rsidP="00DC2976">
            <w:pPr>
              <w:spacing w:before="120"/>
              <w:rPr>
                <w:rFonts w:ascii="Arial" w:hAnsi="Arial" w:cs="Arial"/>
                <w:sz w:val="20"/>
                <w:szCs w:val="20"/>
              </w:rPr>
            </w:pPr>
            <w:r w:rsidRPr="00A06330">
              <w:rPr>
                <w:rFonts w:ascii="Arial" w:hAnsi="Arial" w:cs="Arial"/>
                <w:sz w:val="20"/>
                <w:szCs w:val="20"/>
              </w:rPr>
              <w:t>SC 5.1: Snížit energetickou náročnost u veřejných budov a zvýšit využití obnovitelných zdrojů energie</w:t>
            </w:r>
            <w:r w:rsidRPr="00A06330" w:rsidDel="009514FB">
              <w:rPr>
                <w:rFonts w:ascii="Arial" w:hAnsi="Arial" w:cs="Arial"/>
                <w:sz w:val="20"/>
                <w:szCs w:val="20"/>
              </w:rPr>
              <w:t xml:space="preserve"> </w:t>
            </w:r>
          </w:p>
          <w:p w:rsidR="00B21E36" w:rsidRPr="00A06330" w:rsidRDefault="00B21E36" w:rsidP="00DC2976">
            <w:pPr>
              <w:spacing w:before="120"/>
              <w:rPr>
                <w:rFonts w:ascii="Arial" w:hAnsi="Arial" w:cs="Arial"/>
                <w:sz w:val="20"/>
                <w:szCs w:val="20"/>
              </w:rPr>
            </w:pPr>
            <w:r w:rsidRPr="00A06330">
              <w:rPr>
                <w:rFonts w:ascii="Arial" w:hAnsi="Arial" w:cs="Arial"/>
                <w:sz w:val="20"/>
                <w:szCs w:val="20"/>
              </w:rPr>
              <w:t>SC 5.2</w:t>
            </w:r>
            <w:r w:rsidR="00A54C6C" w:rsidRPr="00A06330">
              <w:rPr>
                <w:rFonts w:ascii="Arial" w:hAnsi="Arial" w:cs="Arial"/>
                <w:sz w:val="20"/>
                <w:szCs w:val="20"/>
              </w:rPr>
              <w:t>:</w:t>
            </w:r>
            <w:r w:rsidRPr="00A06330">
              <w:rPr>
                <w:rFonts w:ascii="Arial" w:hAnsi="Arial" w:cs="Arial"/>
                <w:sz w:val="20"/>
                <w:szCs w:val="20"/>
              </w:rPr>
              <w:t xml:space="preserve"> Dosáhnout vysokého energetického standardu nových veřejných budov</w:t>
            </w:r>
          </w:p>
        </w:tc>
        <w:tc>
          <w:tcPr>
            <w:tcW w:w="284" w:type="dxa"/>
            <w:tcBorders>
              <w:top w:val="nil"/>
              <w:bottom w:val="nil"/>
            </w:tcBorders>
          </w:tcPr>
          <w:p w:rsidR="00112586" w:rsidRPr="00A06330" w:rsidRDefault="00112586" w:rsidP="00DC2976">
            <w:pPr>
              <w:spacing w:before="120"/>
              <w:rPr>
                <w:rFonts w:ascii="Arial" w:hAnsi="Arial" w:cs="Arial"/>
                <w:sz w:val="20"/>
                <w:szCs w:val="20"/>
              </w:rPr>
            </w:pPr>
          </w:p>
        </w:tc>
        <w:tc>
          <w:tcPr>
            <w:tcW w:w="2693" w:type="dxa"/>
          </w:tcPr>
          <w:p w:rsidR="00112586" w:rsidRPr="00A06330" w:rsidRDefault="00112586" w:rsidP="00DC2976">
            <w:pPr>
              <w:spacing w:before="120"/>
              <w:rPr>
                <w:rFonts w:ascii="Arial" w:hAnsi="Arial" w:cs="Arial"/>
                <w:sz w:val="20"/>
                <w:szCs w:val="20"/>
              </w:rPr>
            </w:pPr>
            <w:r w:rsidRPr="00A06330">
              <w:rPr>
                <w:rFonts w:ascii="Arial" w:hAnsi="Arial" w:cs="Arial"/>
                <w:sz w:val="20"/>
                <w:szCs w:val="20"/>
              </w:rPr>
              <w:t>SC 2.</w:t>
            </w:r>
            <w:r w:rsidR="00A20A82" w:rsidRPr="00A06330">
              <w:rPr>
                <w:rFonts w:ascii="Arial" w:hAnsi="Arial" w:cs="Arial"/>
                <w:sz w:val="20"/>
                <w:szCs w:val="20"/>
              </w:rPr>
              <w:t>5</w:t>
            </w:r>
            <w:r w:rsidRPr="00A06330">
              <w:rPr>
                <w:rFonts w:ascii="Arial" w:hAnsi="Arial" w:cs="Arial"/>
                <w:sz w:val="20"/>
                <w:szCs w:val="20"/>
              </w:rPr>
              <w:t>: Snížení energetické náročnosti v sektoru bydlení</w:t>
            </w:r>
          </w:p>
        </w:tc>
        <w:tc>
          <w:tcPr>
            <w:tcW w:w="2239" w:type="dxa"/>
          </w:tcPr>
          <w:p w:rsidR="00112586" w:rsidRPr="00A06330" w:rsidRDefault="00112586" w:rsidP="00DC2976">
            <w:pPr>
              <w:spacing w:before="120"/>
              <w:rPr>
                <w:rFonts w:ascii="Arial" w:hAnsi="Arial" w:cs="Arial"/>
                <w:sz w:val="20"/>
                <w:szCs w:val="20"/>
              </w:rPr>
            </w:pPr>
            <w:r w:rsidRPr="00A06330">
              <w:rPr>
                <w:rFonts w:ascii="Arial" w:hAnsi="Arial" w:cs="Arial"/>
                <w:sz w:val="20"/>
                <w:szCs w:val="20"/>
              </w:rPr>
              <w:t xml:space="preserve">SC 3.2: Zvýšit energetickou účinnost podnikatelského sektoru </w:t>
            </w:r>
          </w:p>
        </w:tc>
        <w:tc>
          <w:tcPr>
            <w:tcW w:w="1985" w:type="dxa"/>
          </w:tcPr>
          <w:p w:rsidR="00112586" w:rsidRPr="00A06330" w:rsidRDefault="00112586" w:rsidP="00DC2976">
            <w:pPr>
              <w:spacing w:before="120"/>
              <w:rPr>
                <w:rFonts w:ascii="Arial" w:hAnsi="Arial" w:cs="Arial"/>
                <w:sz w:val="20"/>
                <w:szCs w:val="20"/>
              </w:rPr>
            </w:pPr>
            <w:r w:rsidRPr="00A06330">
              <w:rPr>
                <w:rFonts w:ascii="Arial" w:hAnsi="Arial" w:cs="Arial"/>
                <w:sz w:val="20"/>
                <w:szCs w:val="20"/>
              </w:rPr>
              <w:t>SC</w:t>
            </w:r>
            <w:r w:rsidR="00093870" w:rsidRPr="00A06330">
              <w:rPr>
                <w:rFonts w:ascii="Arial" w:hAnsi="Arial" w:cs="Arial"/>
                <w:sz w:val="20"/>
                <w:szCs w:val="20"/>
              </w:rPr>
              <w:t xml:space="preserve"> </w:t>
            </w:r>
            <w:r w:rsidRPr="00A06330">
              <w:rPr>
                <w:rFonts w:ascii="Arial" w:hAnsi="Arial" w:cs="Arial"/>
                <w:sz w:val="20"/>
                <w:szCs w:val="20"/>
              </w:rPr>
              <w:t>2.1: Energetické úspory v městských objektech dosažené také s využitím vhodných obnovitelných zdrojů energie, energeticky efektivních zařízení a inteligentních systémů řízení</w:t>
            </w:r>
          </w:p>
        </w:tc>
        <w:tc>
          <w:tcPr>
            <w:tcW w:w="2268" w:type="dxa"/>
          </w:tcPr>
          <w:p w:rsidR="00091224" w:rsidRPr="00A06330" w:rsidRDefault="00091224" w:rsidP="00DC2976">
            <w:pPr>
              <w:pStyle w:val="Tabulka"/>
              <w:spacing w:before="120" w:after="100"/>
              <w:jc w:val="left"/>
              <w:rPr>
                <w:rFonts w:ascii="Arial" w:hAnsi="Arial" w:cs="Arial"/>
                <w:sz w:val="20"/>
                <w:szCs w:val="20"/>
              </w:rPr>
            </w:pPr>
            <w:r w:rsidRPr="00A06330">
              <w:rPr>
                <w:rFonts w:ascii="Arial" w:hAnsi="Arial" w:cs="Arial"/>
                <w:sz w:val="20"/>
                <w:szCs w:val="20"/>
              </w:rPr>
              <w:t>PO 5B</w:t>
            </w:r>
            <w:r w:rsidR="00E644F0" w:rsidRPr="00A06330">
              <w:rPr>
                <w:rFonts w:ascii="Arial" w:hAnsi="Arial" w:cs="Arial"/>
                <w:sz w:val="20"/>
                <w:szCs w:val="20"/>
              </w:rPr>
              <w:t>)</w:t>
            </w:r>
            <w:r w:rsidRPr="00A06330">
              <w:rPr>
                <w:rFonts w:ascii="Arial" w:hAnsi="Arial" w:cs="Arial"/>
                <w:sz w:val="20"/>
                <w:szCs w:val="20"/>
              </w:rPr>
              <w:t xml:space="preserve"> Efektivnější využívání energie v zemědělství a při zpracování potravin</w:t>
            </w:r>
          </w:p>
          <w:p w:rsidR="00112586" w:rsidRPr="00A06330" w:rsidRDefault="00091224" w:rsidP="00DC2976">
            <w:pPr>
              <w:spacing w:before="120"/>
              <w:rPr>
                <w:rFonts w:ascii="Arial" w:hAnsi="Arial" w:cs="Arial"/>
                <w:sz w:val="20"/>
                <w:szCs w:val="20"/>
              </w:rPr>
            </w:pPr>
            <w:r w:rsidRPr="00A06330">
              <w:rPr>
                <w:rFonts w:ascii="Arial" w:hAnsi="Arial" w:cs="Arial"/>
                <w:sz w:val="20"/>
                <w:szCs w:val="20"/>
              </w:rPr>
              <w:t>Vedlejší příspěvek realizace investičních projektů primárně programovaných v prioritě 2(6) Opatření Investice do hmotného majetku, resp. Investice do nezemědělské činnosti</w:t>
            </w:r>
          </w:p>
        </w:tc>
      </w:tr>
      <w:tr w:rsidR="00112586" w:rsidRPr="00A06330" w:rsidTr="00DC2976">
        <w:tc>
          <w:tcPr>
            <w:tcW w:w="2014" w:type="dxa"/>
            <w:shd w:val="clear" w:color="auto" w:fill="D9D9D9" w:themeFill="background1" w:themeFillShade="D9"/>
          </w:tcPr>
          <w:p w:rsidR="00112586" w:rsidRPr="00A06330" w:rsidRDefault="00112586" w:rsidP="00DC2976">
            <w:pPr>
              <w:spacing w:before="120"/>
              <w:rPr>
                <w:rFonts w:ascii="Arial" w:hAnsi="Arial" w:cs="Arial"/>
                <w:b/>
                <w:sz w:val="20"/>
                <w:szCs w:val="20"/>
              </w:rPr>
            </w:pPr>
            <w:r w:rsidRPr="00A06330">
              <w:rPr>
                <w:rFonts w:ascii="Arial" w:hAnsi="Arial" w:cs="Arial"/>
                <w:b/>
                <w:sz w:val="20"/>
                <w:szCs w:val="20"/>
              </w:rPr>
              <w:t>Věcná specifikace (zaměření, aktivity)</w:t>
            </w:r>
          </w:p>
        </w:tc>
        <w:tc>
          <w:tcPr>
            <w:tcW w:w="2409" w:type="dxa"/>
            <w:shd w:val="clear" w:color="auto" w:fill="FFFFFF" w:themeFill="background1"/>
          </w:tcPr>
          <w:p w:rsidR="00112586" w:rsidRPr="00A06330" w:rsidRDefault="00112586" w:rsidP="00276736">
            <w:pPr>
              <w:pStyle w:val="Odstavecseseznamem"/>
              <w:numPr>
                <w:ilvl w:val="0"/>
                <w:numId w:val="12"/>
              </w:numPr>
              <w:spacing w:before="120"/>
              <w:rPr>
                <w:rFonts w:ascii="Arial" w:hAnsi="Arial" w:cs="Arial"/>
                <w:sz w:val="20"/>
                <w:szCs w:val="20"/>
              </w:rPr>
            </w:pPr>
            <w:r w:rsidRPr="00A06330">
              <w:rPr>
                <w:rFonts w:ascii="Arial" w:hAnsi="Arial" w:cs="Arial"/>
                <w:sz w:val="20"/>
                <w:szCs w:val="20"/>
              </w:rPr>
              <w:t>Snižování spotřeby energie zlepšením tepelně technických vlastností obvodových konstrukcí budov. Technologie na využití odpadního tepla. Další stavební opatření vedoucí ke sníže</w:t>
            </w:r>
            <w:r w:rsidR="00BD5F07" w:rsidRPr="00A06330">
              <w:rPr>
                <w:rFonts w:ascii="Arial" w:hAnsi="Arial" w:cs="Arial"/>
                <w:sz w:val="20"/>
                <w:szCs w:val="20"/>
              </w:rPr>
              <w:t>ní energetické náročnosti budov.</w:t>
            </w:r>
          </w:p>
          <w:p w:rsidR="00112586" w:rsidRPr="00A06330" w:rsidRDefault="00112586" w:rsidP="00276736">
            <w:pPr>
              <w:pStyle w:val="Odstavecseseznamem"/>
              <w:numPr>
                <w:ilvl w:val="0"/>
                <w:numId w:val="12"/>
              </w:numPr>
              <w:spacing w:before="120"/>
              <w:rPr>
                <w:rFonts w:ascii="Arial" w:hAnsi="Arial" w:cs="Arial"/>
                <w:sz w:val="20"/>
                <w:szCs w:val="20"/>
              </w:rPr>
            </w:pPr>
            <w:r w:rsidRPr="00A06330">
              <w:rPr>
                <w:rFonts w:ascii="Arial" w:hAnsi="Arial" w:cs="Arial"/>
                <w:sz w:val="20"/>
                <w:szCs w:val="20"/>
              </w:rPr>
              <w:t>Realizace technologií na využití odpadního tepla.</w:t>
            </w:r>
          </w:p>
          <w:p w:rsidR="00112586" w:rsidRPr="00A06330" w:rsidRDefault="00112586" w:rsidP="00276736">
            <w:pPr>
              <w:pStyle w:val="Odstavecseseznamem"/>
              <w:numPr>
                <w:ilvl w:val="0"/>
                <w:numId w:val="12"/>
              </w:numPr>
              <w:spacing w:before="120"/>
              <w:rPr>
                <w:rFonts w:ascii="Arial" w:hAnsi="Arial" w:cs="Arial"/>
                <w:sz w:val="20"/>
                <w:szCs w:val="20"/>
              </w:rPr>
            </w:pPr>
            <w:r w:rsidRPr="00A06330">
              <w:rPr>
                <w:rFonts w:ascii="Arial" w:eastAsia="Times New Roman" w:hAnsi="Arial" w:cs="Arial"/>
                <w:color w:val="000000"/>
                <w:sz w:val="20"/>
                <w:szCs w:val="20"/>
              </w:rPr>
              <w:t>Realizace nízkoemisních a obnovitelných zdrojů tepla.</w:t>
            </w:r>
          </w:p>
        </w:tc>
        <w:tc>
          <w:tcPr>
            <w:tcW w:w="284" w:type="dxa"/>
            <w:tcBorders>
              <w:top w:val="nil"/>
              <w:bottom w:val="nil"/>
            </w:tcBorders>
          </w:tcPr>
          <w:p w:rsidR="00112586" w:rsidRPr="00A06330" w:rsidRDefault="00112586" w:rsidP="00DC2976">
            <w:pPr>
              <w:spacing w:before="120"/>
              <w:rPr>
                <w:rFonts w:ascii="Arial" w:hAnsi="Arial" w:cs="Arial"/>
                <w:sz w:val="20"/>
                <w:szCs w:val="20"/>
              </w:rPr>
            </w:pPr>
          </w:p>
        </w:tc>
        <w:tc>
          <w:tcPr>
            <w:tcW w:w="2693" w:type="dxa"/>
          </w:tcPr>
          <w:p w:rsidR="00BC2D6D" w:rsidRPr="00A06330" w:rsidRDefault="00BC2D6D" w:rsidP="00DC2976">
            <w:pPr>
              <w:pStyle w:val="NormlnIROP"/>
              <w:spacing w:before="120" w:after="0" w:line="240" w:lineRule="auto"/>
              <w:rPr>
                <w:rFonts w:ascii="Arial" w:hAnsi="Arial" w:cs="Arial"/>
                <w:color w:val="000000"/>
                <w:sz w:val="20"/>
                <w:szCs w:val="20"/>
              </w:rPr>
            </w:pPr>
            <w:r w:rsidRPr="00A06330">
              <w:rPr>
                <w:rFonts w:ascii="Arial" w:hAnsi="Arial" w:cs="Arial"/>
                <w:color w:val="000000"/>
                <w:sz w:val="20"/>
                <w:szCs w:val="20"/>
              </w:rPr>
              <w:t>V bytových domech bude za účelem snižování spotřeby energie zlepšením tepelných vlastností budov podporováno zateplení obvodového pláště, stěnových, střešních, stropních a podlahových konstrukcí, výměna a rekonstrukce oken a dveří. Za stejným účelem budou financovány prvky pasivního vytápění a chlazení, stínění a instalace systémů řízeného větrání s rekuperací odpadního tepla.</w:t>
            </w:r>
          </w:p>
          <w:p w:rsidR="00BC2D6D" w:rsidRPr="00A06330" w:rsidRDefault="00BC2D6D" w:rsidP="00DC2976">
            <w:pPr>
              <w:pStyle w:val="NormlnIROP"/>
              <w:spacing w:before="120" w:after="0" w:line="240" w:lineRule="auto"/>
              <w:rPr>
                <w:rFonts w:ascii="Arial" w:hAnsi="Arial" w:cs="Arial"/>
                <w:color w:val="000000"/>
                <w:sz w:val="20"/>
                <w:szCs w:val="20"/>
              </w:rPr>
            </w:pPr>
            <w:r w:rsidRPr="00A06330">
              <w:rPr>
                <w:rFonts w:ascii="Arial" w:hAnsi="Arial" w:cs="Arial"/>
                <w:color w:val="000000"/>
                <w:sz w:val="20"/>
                <w:szCs w:val="20"/>
              </w:rPr>
              <w:t>V oblasti zařízení pro vytápění nebo přípravu teplé vody bude podporována výměna zdroje tepla bytového domu pro vytápění, využívajícího pevná nebo tekutá fosilní paliva, za efektivní ekologicky šetrné zdroje; u objektů napojených na soustavu CZT podporovat, mimo komplexní zateplení budovy, výměnu předávací stanice včetně vyregulování nebo modernizaci celkové soustavy vytápění objektu; výměna zdroje tepla bytového domu pro přípravu teplé vody, využívajícího pevná nebo tekutá fosilní paliva, za efektivní, ekologicky šetrné zdroje. Stejně tak pořízení kondenzačních kotlů na zemní plyn nebo zařízení pro kombinovanou výrobu elektřiny a tepla, využívající obnovitelné zdroje nebo zemní plyn a kryjící primárně energetické potřeby budov, kde jsou umístěny.</w:t>
            </w:r>
          </w:p>
          <w:p w:rsidR="00112586" w:rsidRPr="00A06330" w:rsidRDefault="00BC2D6D" w:rsidP="00DC2976">
            <w:pPr>
              <w:spacing w:before="120" w:after="60"/>
              <w:rPr>
                <w:rFonts w:ascii="Arial" w:hAnsi="Arial" w:cs="Arial"/>
                <w:sz w:val="20"/>
                <w:szCs w:val="20"/>
              </w:rPr>
            </w:pPr>
            <w:r w:rsidRPr="00A06330">
              <w:rPr>
                <w:rFonts w:ascii="Arial" w:hAnsi="Arial" w:cs="Arial"/>
                <w:color w:val="000000"/>
                <w:sz w:val="20"/>
                <w:szCs w:val="20"/>
              </w:rPr>
              <w:t>Za stejným účelem bude podporována výměna rozvodů tepla a vody a instalace systémů měření a regulace otopné soustavy.</w:t>
            </w:r>
          </w:p>
        </w:tc>
        <w:tc>
          <w:tcPr>
            <w:tcW w:w="2239" w:type="dxa"/>
          </w:tcPr>
          <w:p w:rsidR="00112586" w:rsidRPr="00A06330" w:rsidRDefault="003D659F" w:rsidP="00DC2976">
            <w:pPr>
              <w:spacing w:before="120"/>
              <w:rPr>
                <w:rFonts w:ascii="Arial" w:hAnsi="Arial" w:cs="Arial"/>
                <w:sz w:val="20"/>
                <w:szCs w:val="20"/>
              </w:rPr>
            </w:pPr>
            <w:r w:rsidRPr="00A06330">
              <w:rPr>
                <w:rFonts w:ascii="Arial" w:hAnsi="Arial" w:cs="Arial"/>
                <w:sz w:val="20"/>
                <w:szCs w:val="20"/>
              </w:rPr>
              <w:t xml:space="preserve"> Úspory energie v budovách podnikatelských subjektů.</w:t>
            </w:r>
          </w:p>
        </w:tc>
        <w:tc>
          <w:tcPr>
            <w:tcW w:w="1985" w:type="dxa"/>
          </w:tcPr>
          <w:p w:rsidR="00112586" w:rsidRPr="00A06330" w:rsidRDefault="00112586" w:rsidP="00DC2976">
            <w:pPr>
              <w:spacing w:before="120"/>
              <w:rPr>
                <w:rFonts w:ascii="Arial" w:hAnsi="Arial" w:cs="Arial"/>
                <w:sz w:val="20"/>
                <w:szCs w:val="20"/>
              </w:rPr>
            </w:pPr>
            <w:r w:rsidRPr="00A06330">
              <w:rPr>
                <w:rFonts w:ascii="Arial" w:hAnsi="Arial" w:cs="Arial"/>
                <w:sz w:val="20"/>
                <w:szCs w:val="20"/>
              </w:rPr>
              <w:t>Realizace pilotních projektů přeměny energeticky náročných veřejných budov na budovy s téměř nulovou spotřebou energie s integrovanými inteligentními systémy</w:t>
            </w:r>
          </w:p>
        </w:tc>
        <w:tc>
          <w:tcPr>
            <w:tcW w:w="2268" w:type="dxa"/>
          </w:tcPr>
          <w:p w:rsidR="00112586" w:rsidRPr="00A06330" w:rsidRDefault="00091224" w:rsidP="00DC2976">
            <w:pPr>
              <w:spacing w:before="120"/>
              <w:rPr>
                <w:rFonts w:ascii="Arial" w:hAnsi="Arial" w:cs="Arial"/>
                <w:sz w:val="20"/>
                <w:szCs w:val="20"/>
              </w:rPr>
            </w:pPr>
            <w:r w:rsidRPr="00A06330">
              <w:rPr>
                <w:rFonts w:ascii="Arial" w:hAnsi="Arial" w:cs="Arial"/>
                <w:sz w:val="20"/>
                <w:szCs w:val="20"/>
              </w:rPr>
              <w:t>podpora technologií, výrobního procesu</w:t>
            </w:r>
          </w:p>
          <w:p w:rsidR="00854436" w:rsidRPr="00A06330" w:rsidRDefault="00854436" w:rsidP="00DC2976">
            <w:pPr>
              <w:spacing w:before="120" w:after="60"/>
              <w:rPr>
                <w:rFonts w:ascii="Arial" w:hAnsi="Arial" w:cs="Arial"/>
                <w:sz w:val="20"/>
                <w:szCs w:val="20"/>
              </w:rPr>
            </w:pPr>
            <w:r w:rsidRPr="00A06330">
              <w:rPr>
                <w:rFonts w:ascii="Arial" w:hAnsi="Arial" w:cs="Arial"/>
                <w:sz w:val="20"/>
                <w:szCs w:val="20"/>
              </w:rPr>
              <w:t>V rámci PRV by byly podporovány „výrobní“ projekty, které svým charakterem nesplňují podmínky energetických úspor definovaných OP PIK. Energetický audit určí, do kterého programu je projekt žadatele způsobilý.</w:t>
            </w:r>
          </w:p>
          <w:p w:rsidR="00854436" w:rsidRPr="00A06330" w:rsidRDefault="00854436" w:rsidP="00DC2976">
            <w:pPr>
              <w:spacing w:before="120"/>
              <w:rPr>
                <w:rFonts w:ascii="Arial" w:hAnsi="Arial" w:cs="Arial"/>
                <w:sz w:val="20"/>
                <w:szCs w:val="20"/>
              </w:rPr>
            </w:pPr>
          </w:p>
        </w:tc>
      </w:tr>
      <w:tr w:rsidR="00112586" w:rsidRPr="00A06330" w:rsidTr="00DC2976">
        <w:tc>
          <w:tcPr>
            <w:tcW w:w="2014" w:type="dxa"/>
            <w:shd w:val="clear" w:color="auto" w:fill="D9D9D9" w:themeFill="background1" w:themeFillShade="D9"/>
          </w:tcPr>
          <w:p w:rsidR="00112586" w:rsidRPr="00A06330" w:rsidRDefault="00112586" w:rsidP="00DC2976">
            <w:pPr>
              <w:spacing w:before="120"/>
              <w:rPr>
                <w:rFonts w:ascii="Arial" w:hAnsi="Arial" w:cs="Arial"/>
                <w:b/>
                <w:sz w:val="20"/>
                <w:szCs w:val="20"/>
              </w:rPr>
            </w:pPr>
            <w:r w:rsidRPr="00A06330">
              <w:rPr>
                <w:rFonts w:ascii="Arial" w:hAnsi="Arial" w:cs="Arial"/>
                <w:b/>
                <w:sz w:val="20"/>
                <w:szCs w:val="20"/>
              </w:rPr>
              <w:t>Implementační prvky</w:t>
            </w:r>
          </w:p>
        </w:tc>
        <w:tc>
          <w:tcPr>
            <w:tcW w:w="2409" w:type="dxa"/>
            <w:shd w:val="clear" w:color="auto" w:fill="FFFFFF" w:themeFill="background1"/>
          </w:tcPr>
          <w:p w:rsidR="00C50001" w:rsidRPr="00A06330" w:rsidRDefault="00C50001" w:rsidP="00DC2976">
            <w:pPr>
              <w:spacing w:before="120" w:after="0" w:afterAutospacing="0"/>
              <w:rPr>
                <w:rFonts w:ascii="Arial" w:hAnsi="Arial" w:cs="Arial"/>
                <w:color w:val="000000"/>
                <w:sz w:val="20"/>
                <w:szCs w:val="20"/>
              </w:rPr>
            </w:pPr>
            <w:r w:rsidRPr="00A06330">
              <w:rPr>
                <w:rFonts w:ascii="Arial" w:hAnsi="Arial" w:cs="Arial"/>
                <w:sz w:val="20"/>
                <w:szCs w:val="20"/>
              </w:rPr>
              <w:t>Typy příjemců</w:t>
            </w:r>
            <w:r w:rsidR="00B21E36" w:rsidRPr="00A06330">
              <w:rPr>
                <w:rFonts w:ascii="Arial" w:hAnsi="Arial" w:cs="Arial"/>
                <w:sz w:val="20"/>
                <w:szCs w:val="20"/>
              </w:rPr>
              <w:t xml:space="preserve"> </w:t>
            </w:r>
            <w:r w:rsidR="00093870" w:rsidRPr="00A06330">
              <w:rPr>
                <w:rFonts w:ascii="Arial" w:hAnsi="Arial" w:cs="Arial"/>
                <w:sz w:val="20"/>
                <w:szCs w:val="20"/>
              </w:rPr>
              <w:t xml:space="preserve">SC </w:t>
            </w:r>
            <w:r w:rsidR="00B21E36" w:rsidRPr="00A06330">
              <w:rPr>
                <w:rFonts w:ascii="Arial" w:hAnsi="Arial" w:cs="Arial"/>
                <w:sz w:val="20"/>
                <w:szCs w:val="20"/>
              </w:rPr>
              <w:t>5.1</w:t>
            </w:r>
            <w:r w:rsidRPr="00A06330">
              <w:rPr>
                <w:rFonts w:ascii="Arial" w:hAnsi="Arial" w:cs="Arial"/>
                <w:sz w:val="20"/>
                <w:szCs w:val="20"/>
              </w:rPr>
              <w:t>: kraje</w:t>
            </w:r>
            <w:r w:rsidRPr="00A06330">
              <w:rPr>
                <w:rFonts w:ascii="Arial" w:hAnsi="Arial" w:cs="Arial"/>
                <w:bCs/>
                <w:sz w:val="20"/>
                <w:szCs w:val="20"/>
              </w:rPr>
              <w:t>,</w:t>
            </w:r>
            <w:r w:rsidRPr="00A06330">
              <w:rPr>
                <w:rFonts w:ascii="Arial" w:hAnsi="Arial" w:cs="Arial"/>
                <w:sz w:val="20"/>
                <w:szCs w:val="20"/>
              </w:rPr>
              <w:t xml:space="preserve"> obce, dobrovolné svazky obcí, příspěvkové organizace, veřejné výzkumné instituce</w:t>
            </w:r>
            <w:r w:rsidR="00277D86" w:rsidRPr="00A06330">
              <w:rPr>
                <w:rFonts w:ascii="Arial" w:hAnsi="Arial" w:cs="Arial"/>
                <w:sz w:val="20"/>
                <w:szCs w:val="20"/>
              </w:rPr>
              <w:t>, veřejnoprávní instituce</w:t>
            </w:r>
            <w:r w:rsidRPr="00A06330">
              <w:rPr>
                <w:rFonts w:ascii="Arial" w:hAnsi="Arial" w:cs="Arial"/>
                <w:sz w:val="20"/>
                <w:szCs w:val="20"/>
              </w:rPr>
              <w:t xml:space="preserve">, vysoké školy, školy a školská zařízení, </w:t>
            </w:r>
            <w:r w:rsidR="00C136B3" w:rsidRPr="00A06330">
              <w:rPr>
                <w:rFonts w:ascii="Arial" w:hAnsi="Arial" w:cs="Arial"/>
                <w:sz w:val="20"/>
                <w:szCs w:val="20"/>
              </w:rPr>
              <w:t xml:space="preserve">státní organizace, </w:t>
            </w:r>
            <w:r w:rsidRPr="00A06330">
              <w:rPr>
                <w:rFonts w:ascii="Arial" w:hAnsi="Arial" w:cs="Arial"/>
                <w:sz w:val="20"/>
                <w:szCs w:val="20"/>
              </w:rPr>
              <w:t xml:space="preserve">organizační složky státu, </w:t>
            </w:r>
            <w:r w:rsidRPr="00A06330">
              <w:rPr>
                <w:rFonts w:ascii="Arial" w:hAnsi="Arial" w:cs="Arial"/>
                <w:color w:val="000000"/>
                <w:sz w:val="20"/>
                <w:szCs w:val="20"/>
              </w:rPr>
              <w:t>nestátní neziskové organizace (</w:t>
            </w:r>
            <w:r w:rsidRPr="00A06330">
              <w:rPr>
                <w:rFonts w:ascii="Arial" w:hAnsi="Arial" w:cs="Arial"/>
                <w:sz w:val="20"/>
                <w:szCs w:val="20"/>
              </w:rPr>
              <w:t xml:space="preserve">obecně prospěšné společnosti, nadace, nadační fondy, ústavy, spolky), </w:t>
            </w:r>
            <w:r w:rsidRPr="00A06330">
              <w:rPr>
                <w:rFonts w:ascii="Arial" w:hAnsi="Arial" w:cs="Arial"/>
                <w:color w:val="000000"/>
                <w:sz w:val="20"/>
                <w:szCs w:val="20"/>
              </w:rPr>
              <w:t>církve a náboženské společnosti a jejich svazy,</w:t>
            </w:r>
            <w:r w:rsidRPr="00A06330">
              <w:rPr>
                <w:rFonts w:ascii="Arial" w:hAnsi="Arial" w:cs="Arial"/>
                <w:sz w:val="20"/>
                <w:szCs w:val="20"/>
              </w:rPr>
              <w:t xml:space="preserve"> </w:t>
            </w:r>
            <w:r w:rsidRPr="00A06330">
              <w:rPr>
                <w:rFonts w:ascii="Arial" w:hAnsi="Arial" w:cs="Arial"/>
                <w:color w:val="000000"/>
                <w:sz w:val="20"/>
                <w:szCs w:val="20"/>
              </w:rPr>
              <w:t xml:space="preserve">městské části </w:t>
            </w:r>
            <w:r w:rsidRPr="00A06330">
              <w:rPr>
                <w:rFonts w:ascii="Arial" w:hAnsi="Arial" w:cs="Arial"/>
                <w:sz w:val="20"/>
                <w:szCs w:val="20"/>
              </w:rPr>
              <w:t>hl. města Prahy</w:t>
            </w:r>
            <w:r w:rsidRPr="00A06330">
              <w:rPr>
                <w:rFonts w:ascii="Arial" w:hAnsi="Arial" w:cs="Arial"/>
                <w:color w:val="000000"/>
                <w:sz w:val="20"/>
                <w:szCs w:val="20"/>
              </w:rPr>
              <w:t>.</w:t>
            </w:r>
          </w:p>
          <w:p w:rsidR="00B21E36" w:rsidRPr="00A06330" w:rsidRDefault="002C3BAA" w:rsidP="00DC2976">
            <w:pPr>
              <w:spacing w:before="120" w:after="0" w:afterAutospacing="0"/>
              <w:rPr>
                <w:rFonts w:ascii="Arial" w:hAnsi="Arial" w:cs="Arial"/>
                <w:sz w:val="20"/>
                <w:szCs w:val="20"/>
              </w:rPr>
            </w:pPr>
            <w:r w:rsidRPr="00A06330">
              <w:rPr>
                <w:rFonts w:ascii="Arial" w:hAnsi="Arial" w:cs="Arial"/>
                <w:sz w:val="20"/>
                <w:szCs w:val="20"/>
              </w:rPr>
              <w:t>Cílové území: Česká republika.</w:t>
            </w:r>
          </w:p>
          <w:p w:rsidR="002C3BAA" w:rsidRPr="00A06330" w:rsidRDefault="002C3BAA" w:rsidP="00DC2976">
            <w:pPr>
              <w:spacing w:before="120" w:after="0" w:afterAutospacing="0"/>
              <w:rPr>
                <w:rFonts w:ascii="Arial" w:hAnsi="Arial" w:cs="Arial"/>
                <w:color w:val="000000"/>
                <w:sz w:val="20"/>
                <w:szCs w:val="20"/>
              </w:rPr>
            </w:pPr>
          </w:p>
          <w:p w:rsidR="00B21E36" w:rsidRPr="00A06330" w:rsidRDefault="00B21E36" w:rsidP="00DC2976">
            <w:pPr>
              <w:spacing w:before="120" w:after="0" w:afterAutospacing="0"/>
              <w:rPr>
                <w:rFonts w:ascii="Arial" w:hAnsi="Arial" w:cs="Arial"/>
                <w:sz w:val="20"/>
                <w:szCs w:val="20"/>
              </w:rPr>
            </w:pPr>
            <w:r w:rsidRPr="00A06330">
              <w:rPr>
                <w:rFonts w:ascii="Arial" w:hAnsi="Arial" w:cs="Arial"/>
                <w:sz w:val="20"/>
                <w:szCs w:val="20"/>
              </w:rPr>
              <w:t xml:space="preserve">Typy příjemců </w:t>
            </w:r>
            <w:r w:rsidR="00093870" w:rsidRPr="00A06330">
              <w:rPr>
                <w:rFonts w:ascii="Arial" w:hAnsi="Arial" w:cs="Arial"/>
                <w:sz w:val="20"/>
                <w:szCs w:val="20"/>
              </w:rPr>
              <w:t xml:space="preserve">SC </w:t>
            </w:r>
            <w:r w:rsidRPr="00A06330">
              <w:rPr>
                <w:rFonts w:ascii="Arial" w:hAnsi="Arial" w:cs="Arial"/>
                <w:sz w:val="20"/>
                <w:szCs w:val="20"/>
              </w:rPr>
              <w:t>5.2: kraje</w:t>
            </w:r>
            <w:r w:rsidRPr="00A06330">
              <w:rPr>
                <w:rFonts w:ascii="Arial" w:hAnsi="Arial" w:cs="Arial"/>
                <w:bCs/>
                <w:sz w:val="20"/>
                <w:szCs w:val="20"/>
              </w:rPr>
              <w:t>,</w:t>
            </w:r>
            <w:r w:rsidRPr="00A06330">
              <w:rPr>
                <w:rFonts w:ascii="Arial" w:hAnsi="Arial" w:cs="Arial"/>
                <w:sz w:val="20"/>
                <w:szCs w:val="20"/>
              </w:rPr>
              <w:t xml:space="preserve"> obce, dobrovolné svazky obcí, příspěvkové organizace, veřejné výzkumné instituce,</w:t>
            </w:r>
            <w:r w:rsidR="00452E26" w:rsidRPr="00A06330">
              <w:rPr>
                <w:rFonts w:ascii="Arial" w:hAnsi="Arial" w:cs="Arial"/>
                <w:sz w:val="20"/>
                <w:szCs w:val="20"/>
              </w:rPr>
              <w:t xml:space="preserve"> veřejnoprávní instituce,</w:t>
            </w:r>
            <w:r w:rsidRPr="00A06330">
              <w:rPr>
                <w:rFonts w:ascii="Arial" w:hAnsi="Arial" w:cs="Arial"/>
                <w:sz w:val="20"/>
                <w:szCs w:val="20"/>
              </w:rPr>
              <w:t xml:space="preserve"> vysoké školy, školy a školská zařízení, organizační složky státu.</w:t>
            </w:r>
          </w:p>
          <w:p w:rsidR="00B21E36" w:rsidRPr="00A06330" w:rsidRDefault="00B21E36" w:rsidP="00DC2976">
            <w:pPr>
              <w:spacing w:before="120" w:after="0" w:afterAutospacing="0"/>
              <w:rPr>
                <w:rFonts w:ascii="Arial" w:hAnsi="Arial" w:cs="Arial"/>
                <w:sz w:val="20"/>
                <w:szCs w:val="20"/>
              </w:rPr>
            </w:pPr>
          </w:p>
          <w:p w:rsidR="00112586" w:rsidRPr="00A06330" w:rsidRDefault="00452E26" w:rsidP="00DC2976">
            <w:pPr>
              <w:spacing w:before="120"/>
              <w:rPr>
                <w:rFonts w:ascii="Arial" w:hAnsi="Arial" w:cs="Arial"/>
                <w:sz w:val="20"/>
                <w:szCs w:val="20"/>
              </w:rPr>
            </w:pPr>
            <w:r w:rsidRPr="00A06330">
              <w:rPr>
                <w:rFonts w:ascii="Arial" w:hAnsi="Arial" w:cs="Arial"/>
                <w:sz w:val="20"/>
                <w:szCs w:val="20"/>
              </w:rPr>
              <w:t>Cílová území: území celé České republiky, mimo území hl. města Prahy.</w:t>
            </w:r>
          </w:p>
          <w:p w:rsidR="00112586" w:rsidRPr="00A06330" w:rsidRDefault="00112586" w:rsidP="00DC2976">
            <w:pPr>
              <w:spacing w:before="120"/>
              <w:rPr>
                <w:rFonts w:ascii="Arial" w:hAnsi="Arial" w:cs="Arial"/>
                <w:sz w:val="20"/>
                <w:szCs w:val="20"/>
              </w:rPr>
            </w:pPr>
          </w:p>
        </w:tc>
        <w:tc>
          <w:tcPr>
            <w:tcW w:w="284" w:type="dxa"/>
            <w:tcBorders>
              <w:top w:val="nil"/>
              <w:bottom w:val="nil"/>
            </w:tcBorders>
          </w:tcPr>
          <w:p w:rsidR="00112586" w:rsidRPr="00A06330" w:rsidRDefault="00112586" w:rsidP="00DC2976">
            <w:pPr>
              <w:spacing w:before="120"/>
              <w:rPr>
                <w:rFonts w:ascii="Arial" w:hAnsi="Arial" w:cs="Arial"/>
                <w:sz w:val="20"/>
                <w:szCs w:val="20"/>
              </w:rPr>
            </w:pPr>
          </w:p>
        </w:tc>
        <w:tc>
          <w:tcPr>
            <w:tcW w:w="2693" w:type="dxa"/>
          </w:tcPr>
          <w:p w:rsidR="009C39BB" w:rsidRPr="00A06330" w:rsidRDefault="00112586" w:rsidP="00DC2976">
            <w:pPr>
              <w:spacing w:before="120" w:after="0" w:afterAutospacing="0"/>
              <w:rPr>
                <w:rFonts w:ascii="Arial" w:hAnsi="Arial" w:cs="Arial"/>
                <w:sz w:val="20"/>
                <w:szCs w:val="20"/>
              </w:rPr>
            </w:pPr>
            <w:r w:rsidRPr="00A06330">
              <w:rPr>
                <w:rFonts w:ascii="Arial" w:hAnsi="Arial" w:cs="Arial"/>
                <w:sz w:val="20"/>
                <w:szCs w:val="20"/>
              </w:rPr>
              <w:t xml:space="preserve">Typy příjemců: </w:t>
            </w:r>
            <w:r w:rsidR="009C39BB" w:rsidRPr="00A06330">
              <w:rPr>
                <w:rFonts w:ascii="Arial" w:hAnsi="Arial" w:cs="Arial"/>
                <w:sz w:val="20"/>
                <w:szCs w:val="20"/>
              </w:rPr>
              <w:t xml:space="preserve">v případě dotace: vlastníci bytových domů a společenství vlastníků bytových jednotek – budovy se čtyřmi a více byty, kromě fyzických osob nepodnikajících </w:t>
            </w:r>
          </w:p>
          <w:p w:rsidR="009C39BB" w:rsidRPr="00A06330" w:rsidRDefault="009C39BB" w:rsidP="00DC2976">
            <w:pPr>
              <w:spacing w:before="120" w:after="0" w:afterAutospacing="0"/>
              <w:rPr>
                <w:rFonts w:ascii="Arial" w:hAnsi="Arial" w:cs="Arial"/>
                <w:sz w:val="20"/>
                <w:szCs w:val="20"/>
              </w:rPr>
            </w:pPr>
            <w:r w:rsidRPr="00A06330">
              <w:rPr>
                <w:rFonts w:ascii="Arial" w:hAnsi="Arial" w:cs="Arial"/>
                <w:sz w:val="20"/>
                <w:szCs w:val="20"/>
              </w:rPr>
              <w:t xml:space="preserve">- v případě finančního nástroje: vlastníci bytových domů a společenství vlastníků bytových jednotek – budovy se čtyřmi a více byty; správce fondu fondů/správce finančního nástroje podle výsledku ex-ante posouzení finančního nástroje </w:t>
            </w:r>
          </w:p>
          <w:p w:rsidR="009C39BB" w:rsidRPr="00A06330" w:rsidRDefault="00BC2D6D" w:rsidP="00DC2976">
            <w:pPr>
              <w:spacing w:before="120" w:after="0" w:afterAutospacing="0"/>
              <w:rPr>
                <w:rFonts w:ascii="Arial" w:hAnsi="Arial" w:cs="Arial"/>
                <w:sz w:val="20"/>
                <w:szCs w:val="20"/>
              </w:rPr>
            </w:pPr>
            <w:r w:rsidRPr="00A06330">
              <w:rPr>
                <w:rFonts w:ascii="Arial" w:hAnsi="Arial" w:cs="Arial"/>
                <w:sz w:val="20"/>
                <w:szCs w:val="20"/>
              </w:rPr>
              <w:t>Ú</w:t>
            </w:r>
            <w:r w:rsidR="00112586" w:rsidRPr="00A06330">
              <w:rPr>
                <w:rFonts w:ascii="Arial" w:hAnsi="Arial" w:cs="Arial"/>
                <w:sz w:val="20"/>
                <w:szCs w:val="20"/>
              </w:rPr>
              <w:t>zemí</w:t>
            </w:r>
            <w:r w:rsidRPr="00A06330">
              <w:rPr>
                <w:rFonts w:ascii="Arial" w:hAnsi="Arial" w:cs="Arial"/>
                <w:sz w:val="20"/>
                <w:szCs w:val="20"/>
              </w:rPr>
              <w:t xml:space="preserve"> zaměření podpory</w:t>
            </w:r>
            <w:r w:rsidR="00112586" w:rsidRPr="00A06330">
              <w:rPr>
                <w:rFonts w:ascii="Arial" w:hAnsi="Arial" w:cs="Arial"/>
                <w:sz w:val="20"/>
                <w:szCs w:val="20"/>
              </w:rPr>
              <w:t xml:space="preserve">: </w:t>
            </w:r>
            <w:r w:rsidR="009C39BB" w:rsidRPr="00A06330">
              <w:rPr>
                <w:rFonts w:ascii="Arial" w:hAnsi="Arial" w:cs="Arial"/>
                <w:sz w:val="20"/>
                <w:szCs w:val="20"/>
              </w:rPr>
              <w:t xml:space="preserve">Na území celé ČR mimo území hl. m. Prahy bude podpora poskytnuta formou dotace. </w:t>
            </w:r>
          </w:p>
          <w:p w:rsidR="00112586" w:rsidRPr="00A06330" w:rsidRDefault="009C39BB" w:rsidP="00DC2976">
            <w:pPr>
              <w:spacing w:before="120" w:after="0" w:afterAutospacing="0"/>
              <w:rPr>
                <w:rFonts w:ascii="Arial" w:hAnsi="Arial" w:cs="Arial"/>
                <w:sz w:val="20"/>
                <w:szCs w:val="20"/>
              </w:rPr>
            </w:pPr>
            <w:r w:rsidRPr="00A06330">
              <w:rPr>
                <w:rFonts w:ascii="Arial" w:hAnsi="Arial" w:cs="Arial"/>
                <w:sz w:val="20"/>
                <w:szCs w:val="20"/>
              </w:rPr>
              <w:t>Úvěry budou poskytovány na území definovaném v závěrech ex-ante posouzení finančního nástroje.</w:t>
            </w:r>
          </w:p>
        </w:tc>
        <w:tc>
          <w:tcPr>
            <w:tcW w:w="2239" w:type="dxa"/>
          </w:tcPr>
          <w:p w:rsidR="003D659F" w:rsidRPr="00A06330" w:rsidRDefault="00112586" w:rsidP="00DC2976">
            <w:pPr>
              <w:spacing w:before="120"/>
              <w:rPr>
                <w:rFonts w:ascii="Arial" w:hAnsi="Arial" w:cs="Arial"/>
                <w:sz w:val="20"/>
                <w:szCs w:val="20"/>
              </w:rPr>
            </w:pPr>
            <w:r w:rsidRPr="00A06330">
              <w:rPr>
                <w:rFonts w:ascii="Arial" w:hAnsi="Arial" w:cs="Arial"/>
                <w:sz w:val="20"/>
                <w:szCs w:val="20"/>
              </w:rPr>
              <w:t>.</w:t>
            </w:r>
            <w:r w:rsidR="003D659F" w:rsidRPr="00A06330">
              <w:rPr>
                <w:rFonts w:ascii="Arial" w:hAnsi="Arial" w:cs="Arial"/>
                <w:sz w:val="20"/>
                <w:szCs w:val="20"/>
              </w:rPr>
              <w:t xml:space="preserve"> Typy příjemců: Podnikatelské subjekty (malé, střední a případně velké podniky); pro intervence v oblasti úspor energie (zateplování výrobních a podnikatelských objektů) rovněž zemědělští podnikatelé, podnikatelé v potravinářství, v ubytovacích a stravovacích službách a maloobchodní organizace, podnikatelé v oblasti akvakultury.</w:t>
            </w:r>
          </w:p>
          <w:p w:rsidR="0062624B" w:rsidRPr="00A06330" w:rsidRDefault="003D659F" w:rsidP="00DC2976">
            <w:pPr>
              <w:spacing w:before="120"/>
              <w:rPr>
                <w:rFonts w:ascii="Arial" w:hAnsi="Arial" w:cs="Arial"/>
                <w:sz w:val="20"/>
                <w:szCs w:val="20"/>
              </w:rPr>
            </w:pPr>
            <w:r w:rsidRPr="00A06330">
              <w:rPr>
                <w:rFonts w:ascii="Arial" w:hAnsi="Arial" w:cs="Arial"/>
                <w:sz w:val="20"/>
                <w:szCs w:val="20"/>
              </w:rPr>
              <w:t>Cílové území: Všechny regiony České republiky, mimo území hl. města Prahy.</w:t>
            </w:r>
          </w:p>
        </w:tc>
        <w:tc>
          <w:tcPr>
            <w:tcW w:w="1985" w:type="dxa"/>
          </w:tcPr>
          <w:p w:rsidR="00112586" w:rsidRPr="00A06330" w:rsidRDefault="00112586" w:rsidP="00DC2976">
            <w:pPr>
              <w:spacing w:before="120"/>
              <w:rPr>
                <w:rFonts w:ascii="Arial" w:eastAsiaTheme="minorHAnsi" w:hAnsi="Arial" w:cs="Arial"/>
                <w:sz w:val="20"/>
                <w:szCs w:val="20"/>
                <w:lang w:eastAsia="en-US"/>
              </w:rPr>
            </w:pPr>
            <w:r w:rsidRPr="00A06330">
              <w:rPr>
                <w:rFonts w:ascii="Arial" w:eastAsiaTheme="minorHAnsi" w:hAnsi="Arial" w:cs="Arial"/>
                <w:sz w:val="20"/>
                <w:szCs w:val="20"/>
                <w:lang w:eastAsia="en-US"/>
              </w:rPr>
              <w:t>Typ příjemce: Hlavní město Praha, organizace zřízené a založené hl. m. Prahou, Dopravní podnik hl.</w:t>
            </w:r>
            <w:r w:rsidR="00A44C2A" w:rsidRPr="00A06330">
              <w:rPr>
                <w:rFonts w:ascii="Arial" w:eastAsiaTheme="minorHAnsi" w:hAnsi="Arial" w:cs="Arial"/>
                <w:sz w:val="20"/>
                <w:szCs w:val="20"/>
                <w:lang w:eastAsia="en-US"/>
              </w:rPr>
              <w:t xml:space="preserve"> </w:t>
            </w:r>
            <w:r w:rsidRPr="00A06330">
              <w:rPr>
                <w:rFonts w:ascii="Arial" w:eastAsiaTheme="minorHAnsi" w:hAnsi="Arial" w:cs="Arial"/>
                <w:sz w:val="20"/>
                <w:szCs w:val="20"/>
                <w:lang w:eastAsia="en-US"/>
              </w:rPr>
              <w:t>m.</w:t>
            </w:r>
            <w:r w:rsidR="00A44C2A" w:rsidRPr="00A06330">
              <w:rPr>
                <w:rFonts w:ascii="Arial" w:eastAsiaTheme="minorHAnsi" w:hAnsi="Arial" w:cs="Arial"/>
                <w:sz w:val="20"/>
                <w:szCs w:val="20"/>
                <w:lang w:eastAsia="en-US"/>
              </w:rPr>
              <w:t xml:space="preserve"> </w:t>
            </w:r>
            <w:r w:rsidRPr="00A06330">
              <w:rPr>
                <w:rFonts w:ascii="Arial" w:eastAsiaTheme="minorHAnsi" w:hAnsi="Arial" w:cs="Arial"/>
                <w:sz w:val="20"/>
                <w:szCs w:val="20"/>
                <w:lang w:eastAsia="en-US"/>
              </w:rPr>
              <w:t>Prahy</w:t>
            </w:r>
          </w:p>
          <w:p w:rsidR="00112586" w:rsidRPr="00A06330" w:rsidRDefault="00112586" w:rsidP="00DC2976">
            <w:pPr>
              <w:spacing w:before="120"/>
              <w:rPr>
                <w:rFonts w:ascii="Arial" w:eastAsiaTheme="minorHAnsi" w:hAnsi="Arial" w:cs="Arial"/>
                <w:sz w:val="20"/>
                <w:szCs w:val="20"/>
                <w:lang w:eastAsia="en-US"/>
              </w:rPr>
            </w:pPr>
          </w:p>
          <w:p w:rsidR="00112586" w:rsidRPr="00A06330" w:rsidRDefault="00112586" w:rsidP="00DC2976">
            <w:pPr>
              <w:spacing w:before="120"/>
              <w:rPr>
                <w:rFonts w:ascii="Arial" w:eastAsiaTheme="minorHAnsi" w:hAnsi="Arial" w:cs="Arial"/>
                <w:sz w:val="20"/>
                <w:szCs w:val="20"/>
                <w:lang w:eastAsia="en-US"/>
              </w:rPr>
            </w:pPr>
            <w:r w:rsidRPr="00A06330">
              <w:rPr>
                <w:rFonts w:ascii="Arial" w:eastAsiaTheme="minorHAnsi" w:hAnsi="Arial" w:cs="Arial"/>
                <w:sz w:val="20"/>
                <w:szCs w:val="20"/>
                <w:lang w:eastAsia="en-US"/>
              </w:rPr>
              <w:t>Podporované území: Region soudržnosti NUTS2 Praha</w:t>
            </w:r>
          </w:p>
        </w:tc>
        <w:tc>
          <w:tcPr>
            <w:tcW w:w="2268" w:type="dxa"/>
          </w:tcPr>
          <w:p w:rsidR="00091224" w:rsidRPr="00A06330" w:rsidRDefault="00091224" w:rsidP="00DC2976">
            <w:pPr>
              <w:pStyle w:val="Tabulka"/>
              <w:spacing w:before="120"/>
              <w:jc w:val="left"/>
              <w:rPr>
                <w:rFonts w:ascii="Arial" w:hAnsi="Arial" w:cs="Arial"/>
                <w:sz w:val="20"/>
                <w:szCs w:val="20"/>
              </w:rPr>
            </w:pPr>
            <w:r w:rsidRPr="00A06330">
              <w:rPr>
                <w:rFonts w:ascii="Arial" w:hAnsi="Arial" w:cs="Arial"/>
                <w:sz w:val="20"/>
                <w:szCs w:val="20"/>
              </w:rPr>
              <w:t xml:space="preserve">Typy příjemců: Podnikatelské subjekty zemědělští podnikatelé, zpracovatelé - podnikatelé v potravinářství </w:t>
            </w:r>
          </w:p>
          <w:p w:rsidR="00112586" w:rsidRPr="00A06330" w:rsidRDefault="00091224" w:rsidP="00DC2976">
            <w:pPr>
              <w:spacing w:before="120"/>
              <w:rPr>
                <w:rFonts w:ascii="Arial" w:eastAsiaTheme="minorHAnsi" w:hAnsi="Arial" w:cs="Arial"/>
                <w:sz w:val="20"/>
                <w:szCs w:val="20"/>
                <w:lang w:eastAsia="en-US"/>
              </w:rPr>
            </w:pPr>
            <w:r w:rsidRPr="00A06330">
              <w:rPr>
                <w:rFonts w:ascii="Arial" w:hAnsi="Arial" w:cs="Arial"/>
                <w:sz w:val="20"/>
                <w:szCs w:val="20"/>
              </w:rPr>
              <w:t>Cílové území: Celé území ČR, kromě hl. města Prahy</w:t>
            </w:r>
          </w:p>
        </w:tc>
      </w:tr>
      <w:tr w:rsidR="00112586" w:rsidRPr="00A06330" w:rsidTr="00DC2976">
        <w:tc>
          <w:tcPr>
            <w:tcW w:w="2014" w:type="dxa"/>
            <w:shd w:val="clear" w:color="auto" w:fill="D9D9D9" w:themeFill="background1" w:themeFillShade="D9"/>
          </w:tcPr>
          <w:p w:rsidR="00112586" w:rsidRPr="00A06330" w:rsidRDefault="00112586" w:rsidP="00DC2976">
            <w:pPr>
              <w:spacing w:before="120"/>
              <w:rPr>
                <w:rFonts w:ascii="Arial" w:hAnsi="Arial" w:cs="Arial"/>
                <w:b/>
                <w:sz w:val="20"/>
                <w:szCs w:val="20"/>
              </w:rPr>
            </w:pPr>
            <w:r w:rsidRPr="00A06330">
              <w:rPr>
                <w:rFonts w:ascii="Arial" w:hAnsi="Arial" w:cs="Arial"/>
                <w:b/>
                <w:sz w:val="20"/>
                <w:szCs w:val="20"/>
              </w:rPr>
              <w:t>Synergie</w:t>
            </w:r>
            <w:r w:rsidR="00B44DBE" w:rsidRPr="00A06330">
              <w:rPr>
                <w:rFonts w:ascii="Arial" w:hAnsi="Arial" w:cs="Arial"/>
                <w:b/>
                <w:sz w:val="20"/>
                <w:szCs w:val="20"/>
              </w:rPr>
              <w:t xml:space="preserve"> </w:t>
            </w:r>
            <w:r w:rsidRPr="00A06330">
              <w:rPr>
                <w:rFonts w:ascii="Arial" w:hAnsi="Arial" w:cs="Arial"/>
                <w:b/>
                <w:sz w:val="20"/>
                <w:szCs w:val="20"/>
              </w:rPr>
              <w:t>(komplementarita)</w:t>
            </w:r>
          </w:p>
        </w:tc>
        <w:tc>
          <w:tcPr>
            <w:tcW w:w="2409" w:type="dxa"/>
            <w:shd w:val="clear" w:color="auto" w:fill="FFFFFF" w:themeFill="background1"/>
          </w:tcPr>
          <w:p w:rsidR="00112586" w:rsidRPr="00A06330" w:rsidRDefault="00112586" w:rsidP="00DC2976">
            <w:pPr>
              <w:spacing w:before="120"/>
              <w:rPr>
                <w:rFonts w:ascii="Arial" w:hAnsi="Arial" w:cs="Arial"/>
                <w:sz w:val="20"/>
                <w:szCs w:val="20"/>
                <w:shd w:val="clear" w:color="auto" w:fill="FFFFFF" w:themeFill="background1"/>
              </w:rPr>
            </w:pPr>
            <w:r w:rsidRPr="00A06330">
              <w:rPr>
                <w:rFonts w:ascii="Arial" w:hAnsi="Arial" w:cs="Arial"/>
                <w:sz w:val="20"/>
                <w:szCs w:val="20"/>
                <w:shd w:val="clear" w:color="auto" w:fill="FFFFFF" w:themeFill="background1"/>
              </w:rPr>
              <w:t>Komplementarita</w:t>
            </w:r>
          </w:p>
        </w:tc>
        <w:tc>
          <w:tcPr>
            <w:tcW w:w="284" w:type="dxa"/>
            <w:tcBorders>
              <w:top w:val="nil"/>
              <w:bottom w:val="nil"/>
            </w:tcBorders>
          </w:tcPr>
          <w:p w:rsidR="00112586" w:rsidRPr="00A06330" w:rsidRDefault="00112586" w:rsidP="00DC2976">
            <w:pPr>
              <w:spacing w:before="120"/>
              <w:rPr>
                <w:rFonts w:ascii="Arial" w:hAnsi="Arial" w:cs="Arial"/>
                <w:sz w:val="20"/>
                <w:szCs w:val="20"/>
              </w:rPr>
            </w:pPr>
          </w:p>
        </w:tc>
        <w:tc>
          <w:tcPr>
            <w:tcW w:w="2693" w:type="dxa"/>
          </w:tcPr>
          <w:p w:rsidR="00112586" w:rsidRPr="00A06330" w:rsidRDefault="00112586" w:rsidP="00DC2976">
            <w:pPr>
              <w:spacing w:before="120"/>
              <w:rPr>
                <w:rFonts w:ascii="Arial" w:eastAsiaTheme="minorHAnsi" w:hAnsi="Arial" w:cs="Arial"/>
                <w:sz w:val="20"/>
                <w:szCs w:val="20"/>
                <w:lang w:eastAsia="en-US"/>
              </w:rPr>
            </w:pPr>
            <w:r w:rsidRPr="00A06330">
              <w:rPr>
                <w:rFonts w:ascii="Arial" w:hAnsi="Arial" w:cs="Arial"/>
                <w:sz w:val="20"/>
                <w:szCs w:val="20"/>
                <w:shd w:val="clear" w:color="auto" w:fill="FFFFFF" w:themeFill="background1"/>
              </w:rPr>
              <w:t>Komplementarita</w:t>
            </w:r>
          </w:p>
        </w:tc>
        <w:tc>
          <w:tcPr>
            <w:tcW w:w="2239" w:type="dxa"/>
          </w:tcPr>
          <w:p w:rsidR="00112586" w:rsidRPr="00A06330" w:rsidRDefault="00112586" w:rsidP="00DC2976">
            <w:pPr>
              <w:spacing w:before="120"/>
              <w:rPr>
                <w:rFonts w:ascii="Arial" w:eastAsiaTheme="minorHAnsi" w:hAnsi="Arial" w:cs="Arial"/>
                <w:sz w:val="20"/>
                <w:szCs w:val="20"/>
                <w:lang w:eastAsia="en-US"/>
              </w:rPr>
            </w:pPr>
            <w:r w:rsidRPr="00A06330">
              <w:rPr>
                <w:rFonts w:ascii="Arial" w:hAnsi="Arial" w:cs="Arial"/>
                <w:sz w:val="20"/>
                <w:szCs w:val="20"/>
                <w:shd w:val="clear" w:color="auto" w:fill="FFFFFF" w:themeFill="background1"/>
              </w:rPr>
              <w:t>Komplementarita</w:t>
            </w:r>
          </w:p>
        </w:tc>
        <w:tc>
          <w:tcPr>
            <w:tcW w:w="1985" w:type="dxa"/>
          </w:tcPr>
          <w:p w:rsidR="00112586" w:rsidRPr="00A06330" w:rsidRDefault="00112586" w:rsidP="00DC2976">
            <w:pPr>
              <w:spacing w:before="120"/>
              <w:rPr>
                <w:rFonts w:ascii="Arial" w:eastAsiaTheme="minorHAnsi" w:hAnsi="Arial" w:cs="Arial"/>
                <w:sz w:val="20"/>
                <w:szCs w:val="20"/>
                <w:lang w:eastAsia="en-US"/>
              </w:rPr>
            </w:pPr>
            <w:r w:rsidRPr="00A06330">
              <w:rPr>
                <w:rFonts w:ascii="Arial" w:hAnsi="Arial" w:cs="Arial"/>
                <w:sz w:val="20"/>
                <w:szCs w:val="20"/>
                <w:shd w:val="clear" w:color="auto" w:fill="FFFFFF" w:themeFill="background1"/>
              </w:rPr>
              <w:t>Komplementarita</w:t>
            </w:r>
          </w:p>
        </w:tc>
        <w:tc>
          <w:tcPr>
            <w:tcW w:w="2268" w:type="dxa"/>
          </w:tcPr>
          <w:p w:rsidR="00112586" w:rsidRPr="00A06330" w:rsidRDefault="00091224" w:rsidP="00DC2976">
            <w:pPr>
              <w:spacing w:before="120"/>
              <w:rPr>
                <w:rFonts w:ascii="Arial" w:hAnsi="Arial" w:cs="Arial"/>
                <w:sz w:val="20"/>
                <w:szCs w:val="20"/>
                <w:shd w:val="clear" w:color="auto" w:fill="FFFFFF" w:themeFill="background1"/>
              </w:rPr>
            </w:pPr>
            <w:r w:rsidRPr="00A06330">
              <w:rPr>
                <w:rFonts w:ascii="Arial" w:hAnsi="Arial" w:cs="Arial"/>
                <w:sz w:val="20"/>
                <w:szCs w:val="20"/>
                <w:shd w:val="clear" w:color="auto" w:fill="FFFFFF" w:themeFill="background1"/>
              </w:rPr>
              <w:t>Komplementarita</w:t>
            </w:r>
          </w:p>
        </w:tc>
      </w:tr>
      <w:tr w:rsidR="00112586" w:rsidRPr="00A06330" w:rsidTr="00DC2976">
        <w:trPr>
          <w:trHeight w:val="1260"/>
        </w:trPr>
        <w:tc>
          <w:tcPr>
            <w:tcW w:w="2014" w:type="dxa"/>
            <w:shd w:val="clear" w:color="auto" w:fill="D9D9D9" w:themeFill="background1" w:themeFillShade="D9"/>
          </w:tcPr>
          <w:p w:rsidR="00112586" w:rsidRPr="00A06330" w:rsidRDefault="00112586" w:rsidP="00DC2976">
            <w:pPr>
              <w:spacing w:before="120"/>
              <w:rPr>
                <w:rFonts w:ascii="Arial" w:hAnsi="Arial" w:cs="Arial"/>
                <w:b/>
                <w:sz w:val="20"/>
                <w:szCs w:val="20"/>
              </w:rPr>
            </w:pPr>
            <w:r w:rsidRPr="00A06330">
              <w:rPr>
                <w:rFonts w:ascii="Arial" w:hAnsi="Arial" w:cs="Arial"/>
                <w:b/>
                <w:sz w:val="20"/>
                <w:szCs w:val="20"/>
              </w:rPr>
              <w:t xml:space="preserve">Mechanismus koordinace </w:t>
            </w:r>
          </w:p>
        </w:tc>
        <w:tc>
          <w:tcPr>
            <w:tcW w:w="2409" w:type="dxa"/>
            <w:shd w:val="clear" w:color="auto" w:fill="FFFFFF" w:themeFill="background1"/>
          </w:tcPr>
          <w:p w:rsidR="00112586" w:rsidRPr="00A06330" w:rsidRDefault="00112586" w:rsidP="00DC2976">
            <w:pPr>
              <w:spacing w:before="120"/>
              <w:rPr>
                <w:rFonts w:ascii="Arial" w:hAnsi="Arial" w:cs="Arial"/>
                <w:sz w:val="20"/>
                <w:szCs w:val="20"/>
                <w:shd w:val="clear" w:color="auto" w:fill="FFFFFF" w:themeFill="background1"/>
              </w:rPr>
            </w:pPr>
            <w:r w:rsidRPr="00A06330">
              <w:rPr>
                <w:rFonts w:ascii="Arial" w:hAnsi="Arial" w:cs="Arial"/>
                <w:sz w:val="20"/>
                <w:szCs w:val="20"/>
                <w:shd w:val="clear" w:color="auto" w:fill="FFFFFF" w:themeFill="background1"/>
              </w:rPr>
              <w:t xml:space="preserve">Aktivita se průřezově doplňuje dle příjemců podpory, MPO – podnikatelské subjekty; OP ŽP – veřejný sektor; IROP – domácnosti; OP PPR – pilotní projekty ve veřejném sektoru na území Prahy. </w:t>
            </w:r>
          </w:p>
          <w:p w:rsidR="00112586" w:rsidRPr="00A06330" w:rsidRDefault="00112586" w:rsidP="00DC2976">
            <w:pPr>
              <w:spacing w:before="120"/>
              <w:rPr>
                <w:rFonts w:ascii="Arial" w:hAnsi="Arial" w:cs="Arial"/>
                <w:sz w:val="20"/>
                <w:szCs w:val="20"/>
              </w:rPr>
            </w:pPr>
            <w:r w:rsidRPr="00A06330">
              <w:rPr>
                <w:rFonts w:ascii="Arial" w:hAnsi="Arial" w:cs="Arial"/>
                <w:sz w:val="20"/>
                <w:szCs w:val="20"/>
                <w:shd w:val="clear" w:color="auto" w:fill="FFFFFF" w:themeFill="background1"/>
              </w:rPr>
              <w:t>Vzájemná účast zástupců řídicích orgánů v pracovních skupinách a platformách ve fázi přípravy i realizace programu, zastoupení na monitorovacím výboru, výměna informací o projektech v rámci jednotlivých programů, spolupráce na</w:t>
            </w:r>
            <w:r w:rsidRPr="00A06330">
              <w:rPr>
                <w:rFonts w:ascii="Arial" w:hAnsi="Arial" w:cs="Arial"/>
                <w:sz w:val="20"/>
                <w:szCs w:val="20"/>
              </w:rPr>
              <w:t xml:space="preserve"> evaluacích v oblasti energetických úspor napříč všemi zainteresovanými operačními programy.</w:t>
            </w:r>
          </w:p>
          <w:p w:rsidR="00112586" w:rsidRPr="00A06330" w:rsidRDefault="00112586" w:rsidP="00DC2976">
            <w:pPr>
              <w:spacing w:before="120"/>
              <w:rPr>
                <w:rFonts w:ascii="Arial" w:hAnsi="Arial" w:cs="Arial"/>
                <w:sz w:val="20"/>
                <w:szCs w:val="20"/>
              </w:rPr>
            </w:pPr>
          </w:p>
        </w:tc>
        <w:tc>
          <w:tcPr>
            <w:tcW w:w="284" w:type="dxa"/>
            <w:tcBorders>
              <w:top w:val="nil"/>
              <w:bottom w:val="nil"/>
            </w:tcBorders>
            <w:shd w:val="clear" w:color="auto" w:fill="auto"/>
          </w:tcPr>
          <w:p w:rsidR="00112586" w:rsidRPr="00A06330" w:rsidRDefault="00112586" w:rsidP="00DC2976">
            <w:pPr>
              <w:spacing w:before="120"/>
              <w:rPr>
                <w:rFonts w:ascii="Arial" w:hAnsi="Arial" w:cs="Arial"/>
                <w:sz w:val="20"/>
                <w:szCs w:val="20"/>
              </w:rPr>
            </w:pPr>
          </w:p>
        </w:tc>
        <w:tc>
          <w:tcPr>
            <w:tcW w:w="2693" w:type="dxa"/>
          </w:tcPr>
          <w:p w:rsidR="00112586" w:rsidRPr="00A06330" w:rsidRDefault="00112586" w:rsidP="00DC2976">
            <w:pPr>
              <w:spacing w:before="120"/>
              <w:rPr>
                <w:rFonts w:ascii="Arial" w:eastAsiaTheme="minorHAnsi" w:hAnsi="Arial" w:cs="Arial"/>
                <w:sz w:val="20"/>
                <w:szCs w:val="20"/>
                <w:lang w:eastAsia="en-US"/>
              </w:rPr>
            </w:pPr>
          </w:p>
        </w:tc>
        <w:tc>
          <w:tcPr>
            <w:tcW w:w="2239" w:type="dxa"/>
          </w:tcPr>
          <w:p w:rsidR="00112586" w:rsidRPr="00A06330" w:rsidRDefault="00112586" w:rsidP="00DC2976">
            <w:pPr>
              <w:spacing w:before="120"/>
              <w:rPr>
                <w:rFonts w:ascii="Arial" w:eastAsiaTheme="minorHAnsi" w:hAnsi="Arial" w:cs="Arial"/>
                <w:sz w:val="20"/>
                <w:szCs w:val="20"/>
                <w:lang w:eastAsia="en-US"/>
              </w:rPr>
            </w:pPr>
          </w:p>
        </w:tc>
        <w:tc>
          <w:tcPr>
            <w:tcW w:w="1985" w:type="dxa"/>
          </w:tcPr>
          <w:p w:rsidR="00112586" w:rsidRPr="00A06330" w:rsidRDefault="00112586" w:rsidP="00DC2976">
            <w:pPr>
              <w:spacing w:before="120"/>
              <w:rPr>
                <w:rFonts w:ascii="Arial" w:eastAsiaTheme="minorHAnsi" w:hAnsi="Arial" w:cs="Arial"/>
                <w:sz w:val="20"/>
                <w:szCs w:val="20"/>
                <w:lang w:eastAsia="en-US"/>
              </w:rPr>
            </w:pPr>
          </w:p>
        </w:tc>
        <w:tc>
          <w:tcPr>
            <w:tcW w:w="2268" w:type="dxa"/>
          </w:tcPr>
          <w:p w:rsidR="00112586" w:rsidRPr="00A06330" w:rsidRDefault="00112586" w:rsidP="00DC2976">
            <w:pPr>
              <w:spacing w:before="120"/>
              <w:rPr>
                <w:rFonts w:ascii="Arial" w:eastAsiaTheme="minorHAnsi" w:hAnsi="Arial" w:cs="Arial"/>
                <w:sz w:val="20"/>
                <w:szCs w:val="20"/>
                <w:lang w:eastAsia="en-US"/>
              </w:rPr>
            </w:pPr>
          </w:p>
        </w:tc>
      </w:tr>
    </w:tbl>
    <w:p w:rsidR="000211D3" w:rsidRPr="00A06330" w:rsidRDefault="000211D3" w:rsidP="00DC2976">
      <w:pPr>
        <w:spacing w:after="0" w:afterAutospacing="0"/>
        <w:rPr>
          <w:rFonts w:ascii="Arial" w:hAnsi="Arial" w:cs="Arial"/>
          <w:b/>
          <w:sz w:val="20"/>
          <w:szCs w:val="20"/>
          <w:u w:val="single"/>
        </w:rPr>
      </w:pPr>
    </w:p>
    <w:p w:rsidR="000211D3" w:rsidRPr="00A06330" w:rsidRDefault="000211D3" w:rsidP="00276736">
      <w:pPr>
        <w:pStyle w:val="Odstavecseseznamem"/>
        <w:keepNext/>
        <w:numPr>
          <w:ilvl w:val="0"/>
          <w:numId w:val="25"/>
        </w:numPr>
        <w:ind w:left="714" w:hanging="357"/>
        <w:rPr>
          <w:rFonts w:ascii="Arial" w:hAnsi="Arial" w:cs="Arial"/>
          <w:b/>
          <w:sz w:val="20"/>
          <w:szCs w:val="20"/>
          <w:u w:val="single"/>
        </w:rPr>
      </w:pPr>
      <w:r w:rsidRPr="00A06330">
        <w:rPr>
          <w:rFonts w:ascii="Arial" w:hAnsi="Arial" w:cs="Arial"/>
          <w:b/>
          <w:sz w:val="20"/>
          <w:szCs w:val="20"/>
          <w:u w:val="single"/>
        </w:rPr>
        <w:t>Bioplynové stanice</w:t>
      </w:r>
    </w:p>
    <w:tbl>
      <w:tblPr>
        <w:tblStyle w:val="Mkatabulky"/>
        <w:tblW w:w="0" w:type="auto"/>
        <w:tblInd w:w="108" w:type="dxa"/>
        <w:tblLook w:val="04A0" w:firstRow="1" w:lastRow="0" w:firstColumn="1" w:lastColumn="0" w:noHBand="0" w:noVBand="1"/>
      </w:tblPr>
      <w:tblGrid>
        <w:gridCol w:w="2736"/>
        <w:gridCol w:w="3216"/>
        <w:gridCol w:w="252"/>
        <w:gridCol w:w="4446"/>
        <w:gridCol w:w="3460"/>
      </w:tblGrid>
      <w:tr w:rsidR="003D156B" w:rsidRPr="00A06330" w:rsidTr="00DC47A8">
        <w:trPr>
          <w:trHeight w:val="542"/>
        </w:trPr>
        <w:tc>
          <w:tcPr>
            <w:tcW w:w="2736" w:type="dxa"/>
            <w:shd w:val="clear" w:color="auto" w:fill="BFBFBF" w:themeFill="background1" w:themeFillShade="BF"/>
          </w:tcPr>
          <w:p w:rsidR="003D156B" w:rsidRPr="00A06330" w:rsidRDefault="003D156B" w:rsidP="00DC2976">
            <w:pPr>
              <w:spacing w:before="120"/>
              <w:rPr>
                <w:rFonts w:ascii="Arial" w:hAnsi="Arial" w:cs="Arial"/>
                <w:b/>
                <w:sz w:val="20"/>
                <w:szCs w:val="20"/>
              </w:rPr>
            </w:pPr>
          </w:p>
        </w:tc>
        <w:tc>
          <w:tcPr>
            <w:tcW w:w="3216" w:type="dxa"/>
            <w:tcBorders>
              <w:bottom w:val="single" w:sz="4" w:space="0" w:color="000000" w:themeColor="text1"/>
            </w:tcBorders>
            <w:shd w:val="clear" w:color="auto" w:fill="BFBFBF" w:themeFill="background1" w:themeFillShade="BF"/>
          </w:tcPr>
          <w:p w:rsidR="003D156B" w:rsidRPr="00A06330" w:rsidRDefault="003D156B" w:rsidP="00DC2976">
            <w:pPr>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52" w:type="dxa"/>
            <w:vMerge w:val="restart"/>
            <w:tcBorders>
              <w:top w:val="nil"/>
            </w:tcBorders>
            <w:shd w:val="clear" w:color="auto" w:fill="FFFFFF" w:themeFill="background1"/>
          </w:tcPr>
          <w:p w:rsidR="003D156B" w:rsidRPr="00A06330" w:rsidRDefault="003D156B" w:rsidP="00DC2976">
            <w:pPr>
              <w:spacing w:before="120"/>
              <w:rPr>
                <w:rFonts w:ascii="Arial" w:hAnsi="Arial" w:cs="Arial"/>
                <w:b/>
                <w:sz w:val="20"/>
                <w:szCs w:val="20"/>
              </w:rPr>
            </w:pPr>
          </w:p>
        </w:tc>
        <w:tc>
          <w:tcPr>
            <w:tcW w:w="4446" w:type="dxa"/>
            <w:tcBorders>
              <w:bottom w:val="single" w:sz="4" w:space="0" w:color="000000" w:themeColor="text1"/>
            </w:tcBorders>
            <w:shd w:val="clear" w:color="auto" w:fill="BFBFBF" w:themeFill="background1" w:themeFillShade="BF"/>
          </w:tcPr>
          <w:p w:rsidR="003D156B" w:rsidRPr="00A06330" w:rsidRDefault="003D156B" w:rsidP="00DC2976">
            <w:pPr>
              <w:spacing w:before="120"/>
              <w:rPr>
                <w:rFonts w:ascii="Arial" w:hAnsi="Arial" w:cs="Arial"/>
                <w:b/>
                <w:sz w:val="20"/>
                <w:szCs w:val="20"/>
              </w:rPr>
            </w:pPr>
            <w:r w:rsidRPr="00A06330">
              <w:rPr>
                <w:rFonts w:ascii="Arial" w:hAnsi="Arial" w:cs="Arial"/>
                <w:b/>
                <w:sz w:val="20"/>
                <w:szCs w:val="20"/>
              </w:rPr>
              <w:t>Operační program podnikání a inovace pro konkurenceschopnost</w:t>
            </w:r>
          </w:p>
        </w:tc>
        <w:tc>
          <w:tcPr>
            <w:tcW w:w="3460" w:type="dxa"/>
            <w:tcBorders>
              <w:bottom w:val="single" w:sz="4" w:space="0" w:color="000000" w:themeColor="text1"/>
            </w:tcBorders>
            <w:shd w:val="clear" w:color="auto" w:fill="BFBFBF" w:themeFill="background1" w:themeFillShade="BF"/>
          </w:tcPr>
          <w:p w:rsidR="003D156B" w:rsidRPr="00A06330" w:rsidRDefault="003D156B" w:rsidP="00DC2976">
            <w:pPr>
              <w:spacing w:before="120"/>
              <w:rPr>
                <w:rFonts w:ascii="Arial" w:hAnsi="Arial" w:cs="Arial"/>
                <w:b/>
                <w:sz w:val="20"/>
                <w:szCs w:val="20"/>
              </w:rPr>
            </w:pPr>
            <w:r w:rsidRPr="00A06330">
              <w:rPr>
                <w:rFonts w:ascii="Arial" w:hAnsi="Arial" w:cs="Arial"/>
                <w:b/>
                <w:sz w:val="20"/>
                <w:szCs w:val="20"/>
              </w:rPr>
              <w:t>Program rozvoje venkova</w:t>
            </w:r>
          </w:p>
        </w:tc>
      </w:tr>
      <w:tr w:rsidR="003D156B" w:rsidRPr="00A06330" w:rsidTr="00DC47A8">
        <w:trPr>
          <w:trHeight w:val="300"/>
        </w:trPr>
        <w:tc>
          <w:tcPr>
            <w:tcW w:w="2736" w:type="dxa"/>
            <w:shd w:val="clear" w:color="auto" w:fill="D9D9D9" w:themeFill="background1" w:themeFillShade="D9"/>
          </w:tcPr>
          <w:p w:rsidR="003D156B" w:rsidRPr="00A06330" w:rsidRDefault="003D156B" w:rsidP="00DC2976">
            <w:pPr>
              <w:spacing w:before="120"/>
              <w:rPr>
                <w:rFonts w:ascii="Arial" w:hAnsi="Arial" w:cs="Arial"/>
                <w:b/>
                <w:sz w:val="20"/>
                <w:szCs w:val="20"/>
              </w:rPr>
            </w:pPr>
            <w:r w:rsidRPr="00A06330">
              <w:rPr>
                <w:rFonts w:ascii="Arial" w:hAnsi="Arial" w:cs="Arial"/>
                <w:b/>
                <w:sz w:val="20"/>
                <w:szCs w:val="20"/>
              </w:rPr>
              <w:t xml:space="preserve">Tematický cíl </w:t>
            </w:r>
          </w:p>
        </w:tc>
        <w:tc>
          <w:tcPr>
            <w:tcW w:w="3216" w:type="dxa"/>
            <w:tcBorders>
              <w:bottom w:val="dotted" w:sz="4" w:space="0" w:color="auto"/>
            </w:tcBorders>
          </w:tcPr>
          <w:p w:rsidR="003D156B" w:rsidRPr="00A06330" w:rsidRDefault="003D156B" w:rsidP="00DC2976">
            <w:pPr>
              <w:spacing w:before="120"/>
              <w:rPr>
                <w:rFonts w:ascii="Arial" w:hAnsi="Arial" w:cs="Arial"/>
                <w:sz w:val="20"/>
                <w:szCs w:val="20"/>
              </w:rPr>
            </w:pPr>
            <w:r w:rsidRPr="00A06330">
              <w:rPr>
                <w:rFonts w:ascii="Arial" w:hAnsi="Arial" w:cs="Arial"/>
                <w:sz w:val="20"/>
                <w:szCs w:val="20"/>
              </w:rPr>
              <w:t>TC: 6</w:t>
            </w:r>
          </w:p>
        </w:tc>
        <w:tc>
          <w:tcPr>
            <w:tcW w:w="252" w:type="dxa"/>
            <w:vMerge/>
            <w:shd w:val="clear" w:color="auto" w:fill="FFFFFF" w:themeFill="background1"/>
          </w:tcPr>
          <w:p w:rsidR="003D156B" w:rsidRPr="00A06330" w:rsidRDefault="003D156B" w:rsidP="00DC2976">
            <w:pPr>
              <w:spacing w:before="120"/>
              <w:rPr>
                <w:rFonts w:ascii="Arial" w:hAnsi="Arial" w:cs="Arial"/>
                <w:sz w:val="20"/>
                <w:szCs w:val="20"/>
              </w:rPr>
            </w:pPr>
          </w:p>
        </w:tc>
        <w:tc>
          <w:tcPr>
            <w:tcW w:w="4446" w:type="dxa"/>
            <w:tcBorders>
              <w:bottom w:val="dotted" w:sz="4" w:space="0" w:color="auto"/>
            </w:tcBorders>
          </w:tcPr>
          <w:p w:rsidR="003D156B" w:rsidRPr="00A06330" w:rsidRDefault="003D156B" w:rsidP="00DC2976">
            <w:pPr>
              <w:spacing w:before="120"/>
              <w:rPr>
                <w:rFonts w:ascii="Arial" w:hAnsi="Arial" w:cs="Arial"/>
                <w:sz w:val="20"/>
                <w:szCs w:val="20"/>
              </w:rPr>
            </w:pPr>
            <w:r w:rsidRPr="00A06330">
              <w:rPr>
                <w:rFonts w:ascii="Arial" w:hAnsi="Arial" w:cs="Arial"/>
                <w:sz w:val="20"/>
                <w:szCs w:val="20"/>
              </w:rPr>
              <w:t>TC:  4</w:t>
            </w:r>
          </w:p>
        </w:tc>
        <w:tc>
          <w:tcPr>
            <w:tcW w:w="3460" w:type="dxa"/>
            <w:tcBorders>
              <w:bottom w:val="dotted" w:sz="4" w:space="0" w:color="auto"/>
            </w:tcBorders>
          </w:tcPr>
          <w:p w:rsidR="003D156B" w:rsidRPr="00A06330" w:rsidRDefault="00CB61CA" w:rsidP="00DC2976">
            <w:pPr>
              <w:spacing w:before="120"/>
              <w:rPr>
                <w:rFonts w:ascii="Arial" w:hAnsi="Arial" w:cs="Arial"/>
                <w:sz w:val="20"/>
                <w:szCs w:val="20"/>
              </w:rPr>
            </w:pPr>
            <w:r w:rsidRPr="00A06330">
              <w:rPr>
                <w:rFonts w:ascii="Arial" w:hAnsi="Arial" w:cs="Arial"/>
                <w:sz w:val="20"/>
                <w:szCs w:val="20"/>
              </w:rPr>
              <w:t>TC: 4</w:t>
            </w:r>
          </w:p>
        </w:tc>
      </w:tr>
      <w:tr w:rsidR="003D156B" w:rsidRPr="00A06330" w:rsidTr="00DC47A8">
        <w:tc>
          <w:tcPr>
            <w:tcW w:w="2736" w:type="dxa"/>
            <w:shd w:val="clear" w:color="auto" w:fill="D9D9D9" w:themeFill="background1" w:themeFillShade="D9"/>
          </w:tcPr>
          <w:p w:rsidR="003D156B" w:rsidRPr="00A06330" w:rsidRDefault="003D156B" w:rsidP="00DC2976">
            <w:pPr>
              <w:spacing w:before="120"/>
              <w:rPr>
                <w:rFonts w:ascii="Arial" w:hAnsi="Arial" w:cs="Arial"/>
                <w:b/>
                <w:sz w:val="20"/>
                <w:szCs w:val="20"/>
              </w:rPr>
            </w:pPr>
            <w:r w:rsidRPr="00A06330">
              <w:rPr>
                <w:rFonts w:ascii="Arial" w:hAnsi="Arial" w:cs="Arial"/>
                <w:b/>
                <w:sz w:val="20"/>
                <w:szCs w:val="20"/>
              </w:rPr>
              <w:t xml:space="preserve">Prioritní osa </w:t>
            </w:r>
          </w:p>
        </w:tc>
        <w:tc>
          <w:tcPr>
            <w:tcW w:w="3216" w:type="dxa"/>
          </w:tcPr>
          <w:p w:rsidR="003D156B" w:rsidRPr="00A06330" w:rsidRDefault="003D156B" w:rsidP="00DC2976">
            <w:pPr>
              <w:spacing w:before="120"/>
              <w:rPr>
                <w:rFonts w:ascii="Arial" w:hAnsi="Arial" w:cs="Arial"/>
                <w:sz w:val="20"/>
                <w:szCs w:val="20"/>
              </w:rPr>
            </w:pPr>
            <w:r w:rsidRPr="00A06330">
              <w:rPr>
                <w:rFonts w:ascii="Arial" w:hAnsi="Arial" w:cs="Arial"/>
                <w:sz w:val="20"/>
                <w:szCs w:val="20"/>
              </w:rPr>
              <w:t>PO 3: Odpady a materiálové toky, ekologické zátěže a rizika</w:t>
            </w:r>
          </w:p>
        </w:tc>
        <w:tc>
          <w:tcPr>
            <w:tcW w:w="252" w:type="dxa"/>
            <w:vMerge/>
            <w:shd w:val="clear" w:color="auto" w:fill="FFFFFF" w:themeFill="background1"/>
          </w:tcPr>
          <w:p w:rsidR="003D156B" w:rsidRPr="00A06330" w:rsidRDefault="003D156B" w:rsidP="00DC2976">
            <w:pPr>
              <w:spacing w:before="120"/>
              <w:rPr>
                <w:rFonts w:ascii="Arial" w:hAnsi="Arial" w:cs="Arial"/>
                <w:sz w:val="20"/>
                <w:szCs w:val="20"/>
              </w:rPr>
            </w:pPr>
          </w:p>
        </w:tc>
        <w:tc>
          <w:tcPr>
            <w:tcW w:w="4446" w:type="dxa"/>
          </w:tcPr>
          <w:p w:rsidR="003D156B" w:rsidRPr="00A06330" w:rsidRDefault="003D156B" w:rsidP="00DC2976">
            <w:pPr>
              <w:spacing w:before="120"/>
              <w:rPr>
                <w:rFonts w:ascii="Arial" w:hAnsi="Arial" w:cs="Arial"/>
                <w:sz w:val="20"/>
                <w:szCs w:val="20"/>
              </w:rPr>
            </w:pPr>
            <w:r w:rsidRPr="00A06330">
              <w:rPr>
                <w:rFonts w:ascii="Arial" w:hAnsi="Arial" w:cs="Arial"/>
                <w:sz w:val="20"/>
                <w:szCs w:val="20"/>
              </w:rPr>
              <w:t>PO 3: Účinné nakládání energií, rozvoj energetické infrastruktury a obnovitelných zdrojů energie, podpora zavádění nových technologií v oblasti nakládání energií a druhotných surovin</w:t>
            </w:r>
          </w:p>
        </w:tc>
        <w:tc>
          <w:tcPr>
            <w:tcW w:w="3460" w:type="dxa"/>
          </w:tcPr>
          <w:p w:rsidR="003D156B" w:rsidRPr="00A06330" w:rsidRDefault="00CC6731" w:rsidP="00353D3A">
            <w:pPr>
              <w:pStyle w:val="Tabulka"/>
              <w:spacing w:before="120"/>
              <w:jc w:val="both"/>
              <w:rPr>
                <w:rFonts w:ascii="Arial" w:hAnsi="Arial" w:cs="Arial"/>
                <w:sz w:val="20"/>
                <w:szCs w:val="20"/>
              </w:rPr>
            </w:pPr>
            <w:r w:rsidRPr="00A06330">
              <w:rPr>
                <w:rFonts w:ascii="Arial" w:hAnsi="Arial" w:cs="Arial"/>
                <w:sz w:val="20"/>
                <w:szCs w:val="20"/>
              </w:rPr>
              <w:t>P5: Podpora účinného využívání zdrojů a podpora přechodu na nízkouhlíkovou ekonomiku v odvětvích zemědělství, potravinářství a lesnictví, která je odolná vůči klimatu</w:t>
            </w:r>
            <w:r w:rsidR="00854436" w:rsidRPr="00A06330">
              <w:rPr>
                <w:rFonts w:ascii="Arial" w:hAnsi="Arial" w:cs="Arial"/>
                <w:sz w:val="20"/>
                <w:szCs w:val="20"/>
              </w:rPr>
              <w:t xml:space="preserve"> (opatření 6.4 Podpora investic na založení nebo rozvoj nezemědělských činností, 4.1 Investice do hmotného majetku)</w:t>
            </w:r>
          </w:p>
        </w:tc>
      </w:tr>
      <w:tr w:rsidR="003D156B" w:rsidRPr="00A06330" w:rsidTr="00DC47A8">
        <w:tc>
          <w:tcPr>
            <w:tcW w:w="2736" w:type="dxa"/>
            <w:shd w:val="clear" w:color="auto" w:fill="D9D9D9" w:themeFill="background1" w:themeFillShade="D9"/>
          </w:tcPr>
          <w:p w:rsidR="003D156B" w:rsidRPr="00A06330" w:rsidRDefault="003D156B" w:rsidP="00DC2976">
            <w:pPr>
              <w:spacing w:before="120"/>
              <w:rPr>
                <w:rFonts w:ascii="Arial" w:hAnsi="Arial" w:cs="Arial"/>
                <w:b/>
                <w:sz w:val="20"/>
                <w:szCs w:val="20"/>
              </w:rPr>
            </w:pPr>
            <w:r w:rsidRPr="00A06330">
              <w:rPr>
                <w:rFonts w:ascii="Arial" w:hAnsi="Arial" w:cs="Arial"/>
                <w:b/>
                <w:sz w:val="20"/>
                <w:szCs w:val="20"/>
              </w:rPr>
              <w:t>Investiční priorita</w:t>
            </w:r>
          </w:p>
        </w:tc>
        <w:tc>
          <w:tcPr>
            <w:tcW w:w="3216" w:type="dxa"/>
          </w:tcPr>
          <w:p w:rsidR="003D156B" w:rsidRPr="00A06330" w:rsidRDefault="003D156B" w:rsidP="00353D3A">
            <w:pPr>
              <w:spacing w:before="120" w:after="120" w:afterAutospacing="0"/>
              <w:rPr>
                <w:rFonts w:ascii="Arial" w:hAnsi="Arial" w:cs="Arial"/>
                <w:sz w:val="20"/>
                <w:szCs w:val="20"/>
              </w:rPr>
            </w:pPr>
            <w:r w:rsidRPr="00A06330">
              <w:rPr>
                <w:rFonts w:ascii="Arial" w:hAnsi="Arial" w:cs="Arial"/>
                <w:sz w:val="20"/>
                <w:szCs w:val="20"/>
              </w:rPr>
              <w:t>IP6a</w:t>
            </w:r>
          </w:p>
        </w:tc>
        <w:tc>
          <w:tcPr>
            <w:tcW w:w="252" w:type="dxa"/>
            <w:vMerge/>
            <w:shd w:val="clear" w:color="auto" w:fill="FFFFFF" w:themeFill="background1"/>
          </w:tcPr>
          <w:p w:rsidR="003D156B" w:rsidRPr="00A06330" w:rsidRDefault="003D156B" w:rsidP="00DC2976">
            <w:pPr>
              <w:spacing w:before="120"/>
              <w:rPr>
                <w:rFonts w:ascii="Arial" w:hAnsi="Arial" w:cs="Arial"/>
                <w:sz w:val="20"/>
                <w:szCs w:val="20"/>
              </w:rPr>
            </w:pPr>
          </w:p>
        </w:tc>
        <w:tc>
          <w:tcPr>
            <w:tcW w:w="4446" w:type="dxa"/>
          </w:tcPr>
          <w:p w:rsidR="003D156B" w:rsidRPr="00A06330" w:rsidRDefault="003D156B" w:rsidP="00DC2976">
            <w:pPr>
              <w:spacing w:before="120"/>
              <w:rPr>
                <w:rFonts w:ascii="Arial" w:hAnsi="Arial" w:cs="Arial"/>
                <w:sz w:val="20"/>
                <w:szCs w:val="20"/>
              </w:rPr>
            </w:pPr>
            <w:r w:rsidRPr="00A06330">
              <w:rPr>
                <w:rFonts w:ascii="Arial" w:hAnsi="Arial" w:cs="Arial"/>
                <w:bCs/>
                <w:sz w:val="20"/>
                <w:szCs w:val="20"/>
              </w:rPr>
              <w:t>IP4a</w:t>
            </w:r>
          </w:p>
        </w:tc>
        <w:tc>
          <w:tcPr>
            <w:tcW w:w="3460" w:type="dxa"/>
          </w:tcPr>
          <w:p w:rsidR="003D156B" w:rsidRPr="00A06330" w:rsidRDefault="003D156B" w:rsidP="00DC2976">
            <w:pPr>
              <w:spacing w:before="120"/>
              <w:rPr>
                <w:rFonts w:ascii="Arial" w:hAnsi="Arial" w:cs="Arial"/>
                <w:bCs/>
                <w:sz w:val="20"/>
                <w:szCs w:val="20"/>
              </w:rPr>
            </w:pPr>
            <w:r w:rsidRPr="00A06330">
              <w:rPr>
                <w:rFonts w:ascii="Arial" w:hAnsi="Arial" w:cs="Arial"/>
                <w:bCs/>
                <w:sz w:val="20"/>
                <w:szCs w:val="20"/>
              </w:rPr>
              <w:t>IP5c</w:t>
            </w:r>
          </w:p>
        </w:tc>
      </w:tr>
      <w:tr w:rsidR="003D156B" w:rsidRPr="00A06330" w:rsidTr="00DC47A8">
        <w:tc>
          <w:tcPr>
            <w:tcW w:w="2736" w:type="dxa"/>
            <w:shd w:val="clear" w:color="auto" w:fill="D9D9D9" w:themeFill="background1" w:themeFillShade="D9"/>
          </w:tcPr>
          <w:p w:rsidR="003D156B" w:rsidRPr="00A06330" w:rsidRDefault="003D156B" w:rsidP="00DC2976">
            <w:pPr>
              <w:spacing w:before="120"/>
              <w:rPr>
                <w:rFonts w:ascii="Arial" w:hAnsi="Arial" w:cs="Arial"/>
                <w:b/>
                <w:sz w:val="20"/>
                <w:szCs w:val="20"/>
              </w:rPr>
            </w:pPr>
            <w:r w:rsidRPr="00A06330">
              <w:rPr>
                <w:rFonts w:ascii="Arial" w:hAnsi="Arial" w:cs="Arial"/>
                <w:b/>
                <w:sz w:val="20"/>
                <w:szCs w:val="20"/>
              </w:rPr>
              <w:t>Specifický cíl</w:t>
            </w:r>
          </w:p>
        </w:tc>
        <w:tc>
          <w:tcPr>
            <w:tcW w:w="3216" w:type="dxa"/>
          </w:tcPr>
          <w:p w:rsidR="003D156B" w:rsidRPr="00A06330" w:rsidRDefault="003D156B" w:rsidP="00DC2976">
            <w:pPr>
              <w:spacing w:before="120"/>
              <w:rPr>
                <w:rFonts w:ascii="Arial" w:hAnsi="Arial" w:cs="Arial"/>
                <w:sz w:val="20"/>
                <w:szCs w:val="20"/>
              </w:rPr>
            </w:pPr>
            <w:r w:rsidRPr="00A06330">
              <w:rPr>
                <w:rFonts w:ascii="Arial" w:hAnsi="Arial" w:cs="Arial"/>
                <w:sz w:val="20"/>
                <w:szCs w:val="20"/>
              </w:rPr>
              <w:t>SC 3.2</w:t>
            </w:r>
            <w:r w:rsidR="00A54C6C" w:rsidRPr="00A06330">
              <w:rPr>
                <w:rFonts w:ascii="Arial" w:hAnsi="Arial" w:cs="Arial"/>
                <w:sz w:val="20"/>
                <w:szCs w:val="20"/>
              </w:rPr>
              <w:t>:</w:t>
            </w:r>
            <w:r w:rsidRPr="00A06330">
              <w:rPr>
                <w:rFonts w:ascii="Arial" w:hAnsi="Arial" w:cs="Arial"/>
                <w:sz w:val="20"/>
                <w:szCs w:val="20"/>
              </w:rPr>
              <w:t xml:space="preserve"> Zvýšit podíl materiálového a energetické využití odpadů </w:t>
            </w:r>
          </w:p>
        </w:tc>
        <w:tc>
          <w:tcPr>
            <w:tcW w:w="252" w:type="dxa"/>
            <w:vMerge/>
            <w:shd w:val="clear" w:color="auto" w:fill="FFFFFF" w:themeFill="background1"/>
          </w:tcPr>
          <w:p w:rsidR="003D156B" w:rsidRPr="00A06330" w:rsidRDefault="003D156B" w:rsidP="00DC2976">
            <w:pPr>
              <w:spacing w:before="120"/>
              <w:rPr>
                <w:rFonts w:ascii="Arial" w:hAnsi="Arial" w:cs="Arial"/>
                <w:sz w:val="20"/>
                <w:szCs w:val="20"/>
              </w:rPr>
            </w:pPr>
          </w:p>
        </w:tc>
        <w:tc>
          <w:tcPr>
            <w:tcW w:w="4446" w:type="dxa"/>
            <w:vAlign w:val="center"/>
          </w:tcPr>
          <w:p w:rsidR="003D156B" w:rsidRPr="00A06330" w:rsidRDefault="003D156B" w:rsidP="00DC2976">
            <w:pPr>
              <w:spacing w:before="120"/>
              <w:rPr>
                <w:rFonts w:ascii="Arial" w:hAnsi="Arial" w:cs="Arial"/>
                <w:sz w:val="20"/>
                <w:szCs w:val="20"/>
              </w:rPr>
            </w:pPr>
            <w:r w:rsidRPr="00A06330">
              <w:rPr>
                <w:rFonts w:ascii="Arial" w:hAnsi="Arial" w:cs="Arial"/>
                <w:sz w:val="20"/>
                <w:szCs w:val="20"/>
              </w:rPr>
              <w:t>SC 3.1: Zvýšit podíl výroby energie z obnovitelných zdrojů na hrubé konečné spotřebě ČR</w:t>
            </w:r>
          </w:p>
        </w:tc>
        <w:tc>
          <w:tcPr>
            <w:tcW w:w="3460" w:type="dxa"/>
          </w:tcPr>
          <w:p w:rsidR="00CC6731" w:rsidRPr="00A06330" w:rsidRDefault="00CC6731" w:rsidP="00DC2976">
            <w:pPr>
              <w:spacing w:before="120" w:after="0" w:afterAutospacing="0"/>
              <w:rPr>
                <w:rFonts w:ascii="Arial" w:hAnsi="Arial" w:cs="Arial"/>
                <w:sz w:val="20"/>
                <w:szCs w:val="20"/>
              </w:rPr>
            </w:pPr>
            <w:r w:rsidRPr="00A06330">
              <w:rPr>
                <w:rFonts w:ascii="Arial" w:hAnsi="Arial" w:cs="Arial"/>
                <w:sz w:val="20"/>
                <w:szCs w:val="20"/>
              </w:rPr>
              <w:t>6.4 Podpora investic na založení nebo rozvoj nezemědělských činností</w:t>
            </w:r>
          </w:p>
          <w:p w:rsidR="003D156B" w:rsidRPr="00A06330" w:rsidRDefault="00CC6731" w:rsidP="00353D3A">
            <w:pPr>
              <w:spacing w:before="120" w:after="120" w:afterAutospacing="0"/>
              <w:rPr>
                <w:rFonts w:ascii="Arial" w:hAnsi="Arial" w:cs="Arial"/>
                <w:sz w:val="20"/>
                <w:szCs w:val="20"/>
              </w:rPr>
            </w:pPr>
            <w:r w:rsidRPr="00A06330">
              <w:rPr>
                <w:rFonts w:ascii="Arial" w:hAnsi="Arial" w:cs="Arial"/>
                <w:sz w:val="20"/>
                <w:szCs w:val="20"/>
              </w:rPr>
              <w:t>6.4.3 Investice na podporu energie z obnovitelných zdrojů</w:t>
            </w:r>
          </w:p>
        </w:tc>
      </w:tr>
      <w:tr w:rsidR="003D156B" w:rsidRPr="00A06330" w:rsidTr="00DC47A8">
        <w:tc>
          <w:tcPr>
            <w:tcW w:w="2736" w:type="dxa"/>
            <w:shd w:val="clear" w:color="auto" w:fill="D9D9D9" w:themeFill="background1" w:themeFillShade="D9"/>
          </w:tcPr>
          <w:p w:rsidR="003D156B" w:rsidRPr="00A06330" w:rsidRDefault="003D156B" w:rsidP="00DC2976">
            <w:pPr>
              <w:spacing w:before="120"/>
              <w:rPr>
                <w:rFonts w:ascii="Arial" w:hAnsi="Arial" w:cs="Arial"/>
                <w:b/>
                <w:sz w:val="20"/>
                <w:szCs w:val="20"/>
              </w:rPr>
            </w:pPr>
            <w:r w:rsidRPr="00A06330">
              <w:rPr>
                <w:rFonts w:ascii="Arial" w:hAnsi="Arial" w:cs="Arial"/>
                <w:b/>
                <w:sz w:val="20"/>
                <w:szCs w:val="20"/>
              </w:rPr>
              <w:t>Věcná specifikace (zaměření, aktivity)</w:t>
            </w:r>
          </w:p>
        </w:tc>
        <w:tc>
          <w:tcPr>
            <w:tcW w:w="3216" w:type="dxa"/>
          </w:tcPr>
          <w:p w:rsidR="003D156B" w:rsidRPr="00A06330" w:rsidRDefault="003D156B" w:rsidP="00DC2976">
            <w:pPr>
              <w:spacing w:before="120"/>
              <w:rPr>
                <w:rFonts w:ascii="Arial" w:hAnsi="Arial" w:cs="Arial"/>
                <w:sz w:val="20"/>
                <w:szCs w:val="20"/>
              </w:rPr>
            </w:pPr>
            <w:r w:rsidRPr="00A06330">
              <w:rPr>
                <w:rFonts w:ascii="Arial" w:hAnsi="Arial" w:cs="Arial"/>
                <w:sz w:val="20"/>
                <w:szCs w:val="20"/>
              </w:rPr>
              <w:t>Výstavba bioplynových a biofermentačních stanic pro zpracování bioodpadů</w:t>
            </w:r>
          </w:p>
        </w:tc>
        <w:tc>
          <w:tcPr>
            <w:tcW w:w="252" w:type="dxa"/>
            <w:vMerge/>
            <w:shd w:val="clear" w:color="auto" w:fill="FFFFFF" w:themeFill="background1"/>
          </w:tcPr>
          <w:p w:rsidR="003D156B" w:rsidRPr="00A06330" w:rsidRDefault="003D156B" w:rsidP="00DC2976">
            <w:pPr>
              <w:spacing w:before="120"/>
              <w:rPr>
                <w:rFonts w:ascii="Arial" w:hAnsi="Arial" w:cs="Arial"/>
                <w:sz w:val="20"/>
                <w:szCs w:val="20"/>
              </w:rPr>
            </w:pPr>
          </w:p>
        </w:tc>
        <w:tc>
          <w:tcPr>
            <w:tcW w:w="4446" w:type="dxa"/>
          </w:tcPr>
          <w:p w:rsidR="003D156B" w:rsidRPr="00A06330" w:rsidRDefault="003D156B" w:rsidP="00DC2976">
            <w:pPr>
              <w:spacing w:before="120"/>
              <w:rPr>
                <w:rFonts w:ascii="Arial" w:hAnsi="Arial" w:cs="Arial"/>
                <w:sz w:val="20"/>
                <w:szCs w:val="20"/>
              </w:rPr>
            </w:pPr>
            <w:r w:rsidRPr="00A06330">
              <w:rPr>
                <w:rFonts w:ascii="Arial" w:hAnsi="Arial" w:cs="Arial"/>
                <w:sz w:val="20"/>
                <w:szCs w:val="20"/>
              </w:rPr>
              <w:t>využití užitečného tepla ze stávajících bioplynových stanic</w:t>
            </w:r>
          </w:p>
        </w:tc>
        <w:tc>
          <w:tcPr>
            <w:tcW w:w="3460" w:type="dxa"/>
          </w:tcPr>
          <w:p w:rsidR="003D156B" w:rsidRPr="00A06330" w:rsidRDefault="003D156B" w:rsidP="00353D3A">
            <w:pPr>
              <w:spacing w:before="120" w:after="120" w:afterAutospacing="0"/>
              <w:rPr>
                <w:rFonts w:ascii="Arial" w:hAnsi="Arial" w:cs="Arial"/>
                <w:sz w:val="20"/>
                <w:szCs w:val="20"/>
              </w:rPr>
            </w:pPr>
            <w:r w:rsidRPr="00A06330">
              <w:rPr>
                <w:rFonts w:ascii="Arial" w:hAnsi="Arial" w:cs="Arial"/>
                <w:sz w:val="20"/>
                <w:szCs w:val="20"/>
              </w:rPr>
              <w:t>výstavba bioplynových stanic</w:t>
            </w:r>
            <w:r w:rsidR="00854436" w:rsidRPr="00A06330">
              <w:rPr>
                <w:rFonts w:ascii="Arial" w:hAnsi="Arial" w:cs="Arial"/>
                <w:sz w:val="20"/>
                <w:szCs w:val="20"/>
              </w:rPr>
              <w:t>,</w:t>
            </w:r>
            <w:r w:rsidRPr="00A06330">
              <w:rPr>
                <w:rFonts w:ascii="Arial" w:hAnsi="Arial" w:cs="Arial"/>
                <w:sz w:val="20"/>
                <w:szCs w:val="20"/>
              </w:rPr>
              <w:t xml:space="preserve"> </w:t>
            </w:r>
            <w:r w:rsidR="00854436" w:rsidRPr="00A06330">
              <w:rPr>
                <w:rFonts w:ascii="Arial" w:hAnsi="Arial" w:cs="Arial"/>
                <w:sz w:val="20"/>
                <w:szCs w:val="20"/>
              </w:rPr>
              <w:t>výstavba koncových zemědělských staveb pro využití tepla (skleník, porodna, apod.)</w:t>
            </w:r>
          </w:p>
        </w:tc>
      </w:tr>
      <w:tr w:rsidR="003D156B" w:rsidRPr="00A06330" w:rsidTr="00DC2976">
        <w:trPr>
          <w:trHeight w:val="3670"/>
        </w:trPr>
        <w:tc>
          <w:tcPr>
            <w:tcW w:w="2736" w:type="dxa"/>
            <w:shd w:val="clear" w:color="auto" w:fill="D9D9D9" w:themeFill="background1" w:themeFillShade="D9"/>
          </w:tcPr>
          <w:p w:rsidR="003D156B" w:rsidRPr="00A06330" w:rsidRDefault="003D156B" w:rsidP="00DC2976">
            <w:pPr>
              <w:spacing w:before="120"/>
              <w:rPr>
                <w:rFonts w:ascii="Arial" w:hAnsi="Arial" w:cs="Arial"/>
                <w:b/>
                <w:sz w:val="20"/>
                <w:szCs w:val="20"/>
              </w:rPr>
            </w:pPr>
            <w:r w:rsidRPr="00A06330">
              <w:rPr>
                <w:rFonts w:ascii="Arial" w:hAnsi="Arial" w:cs="Arial"/>
                <w:b/>
                <w:sz w:val="20"/>
                <w:szCs w:val="20"/>
              </w:rPr>
              <w:t>Implementační prvky</w:t>
            </w:r>
          </w:p>
        </w:tc>
        <w:tc>
          <w:tcPr>
            <w:tcW w:w="3216" w:type="dxa"/>
          </w:tcPr>
          <w:p w:rsidR="003D156B" w:rsidRPr="00A06330" w:rsidRDefault="00C50001" w:rsidP="00DC2976">
            <w:pPr>
              <w:spacing w:before="120" w:after="0" w:afterAutospacing="0"/>
              <w:rPr>
                <w:rFonts w:ascii="Arial" w:hAnsi="Arial" w:cs="Arial"/>
                <w:sz w:val="20"/>
                <w:szCs w:val="20"/>
              </w:rPr>
            </w:pPr>
            <w:r w:rsidRPr="00A06330">
              <w:rPr>
                <w:rFonts w:ascii="Arial" w:hAnsi="Arial" w:cs="Arial"/>
                <w:sz w:val="20"/>
                <w:szCs w:val="20"/>
              </w:rPr>
              <w:t>Typy příjemců: kraje, obce, dobrovolné svazky obcí, příspěvkové organizace, státní podniky,</w:t>
            </w:r>
            <w:r w:rsidR="00C136B3" w:rsidRPr="00A06330">
              <w:rPr>
                <w:rFonts w:ascii="Arial" w:hAnsi="Arial" w:cs="Arial"/>
                <w:sz w:val="20"/>
                <w:szCs w:val="20"/>
              </w:rPr>
              <w:t xml:space="preserve"> státní organizace,</w:t>
            </w:r>
            <w:r w:rsidRPr="00A06330">
              <w:rPr>
                <w:rFonts w:ascii="Arial" w:hAnsi="Arial" w:cs="Arial"/>
                <w:sz w:val="20"/>
                <w:szCs w:val="20"/>
              </w:rPr>
              <w:t xml:space="preserve"> podnikatelské subjekty, </w:t>
            </w:r>
            <w:r w:rsidRPr="00A06330">
              <w:rPr>
                <w:rFonts w:ascii="Arial" w:hAnsi="Arial" w:cs="Arial"/>
                <w:color w:val="000000"/>
                <w:sz w:val="20"/>
                <w:szCs w:val="20"/>
              </w:rPr>
              <w:t>nestátní neziskové organizace (</w:t>
            </w:r>
            <w:r w:rsidRPr="00A06330">
              <w:rPr>
                <w:rFonts w:ascii="Arial" w:hAnsi="Arial" w:cs="Arial"/>
                <w:sz w:val="20"/>
                <w:szCs w:val="20"/>
              </w:rPr>
              <w:t xml:space="preserve">obecně prospěšné společnosti, nadace, nadační fondy, ústavy, spolky), </w:t>
            </w:r>
            <w:r w:rsidRPr="00A06330">
              <w:rPr>
                <w:rFonts w:ascii="Arial" w:hAnsi="Arial" w:cs="Arial"/>
                <w:color w:val="000000"/>
                <w:sz w:val="20"/>
                <w:szCs w:val="20"/>
              </w:rPr>
              <w:t xml:space="preserve">církve a náboženské společnosti a jejich svazy, </w:t>
            </w:r>
            <w:r w:rsidRPr="00A06330">
              <w:rPr>
                <w:rFonts w:ascii="Arial" w:hAnsi="Arial" w:cs="Arial"/>
                <w:bCs/>
                <w:iCs/>
                <w:sz w:val="20"/>
                <w:szCs w:val="20"/>
              </w:rPr>
              <w:t>vysoké školy, školy a školská zařízení,</w:t>
            </w:r>
            <w:r w:rsidRPr="00A06330">
              <w:rPr>
                <w:rFonts w:ascii="Arial" w:hAnsi="Arial" w:cs="Arial"/>
                <w:sz w:val="20"/>
                <w:szCs w:val="20"/>
              </w:rPr>
              <w:t xml:space="preserve"> organizační složky státu, obchodní společnosti a družstva, veřejnoprávní instituce, veřejné výzkumné instituce, městské části hl. města Prahy, fyzické osoby podnikající.</w:t>
            </w:r>
          </w:p>
          <w:p w:rsidR="003D156B" w:rsidRPr="00A06330" w:rsidRDefault="003D156B" w:rsidP="00353D3A">
            <w:pPr>
              <w:spacing w:before="120" w:after="120" w:afterAutospacing="0"/>
              <w:rPr>
                <w:rFonts w:ascii="Arial" w:hAnsi="Arial" w:cs="Arial"/>
                <w:sz w:val="20"/>
                <w:szCs w:val="20"/>
              </w:rPr>
            </w:pPr>
            <w:r w:rsidRPr="00A06330">
              <w:rPr>
                <w:rFonts w:ascii="Arial" w:hAnsi="Arial" w:cs="Arial"/>
                <w:sz w:val="20"/>
                <w:szCs w:val="20"/>
              </w:rPr>
              <w:t>Cílová území: území celé České republiky</w:t>
            </w:r>
            <w:r w:rsidR="00452E26" w:rsidRPr="00A06330">
              <w:rPr>
                <w:rFonts w:ascii="Arial" w:hAnsi="Arial" w:cs="Arial"/>
                <w:sz w:val="20"/>
                <w:szCs w:val="20"/>
              </w:rPr>
              <w:t>.</w:t>
            </w:r>
          </w:p>
        </w:tc>
        <w:tc>
          <w:tcPr>
            <w:tcW w:w="252" w:type="dxa"/>
            <w:vMerge/>
            <w:shd w:val="clear" w:color="auto" w:fill="FFFFFF" w:themeFill="background1"/>
          </w:tcPr>
          <w:p w:rsidR="003D156B" w:rsidRPr="00A06330" w:rsidRDefault="003D156B" w:rsidP="00DC2976">
            <w:pPr>
              <w:spacing w:before="120"/>
              <w:rPr>
                <w:rFonts w:ascii="Arial" w:hAnsi="Arial" w:cs="Arial"/>
                <w:sz w:val="20"/>
                <w:szCs w:val="20"/>
              </w:rPr>
            </w:pPr>
          </w:p>
        </w:tc>
        <w:tc>
          <w:tcPr>
            <w:tcW w:w="4446" w:type="dxa"/>
          </w:tcPr>
          <w:p w:rsidR="003D156B" w:rsidRPr="00A06330" w:rsidRDefault="003D156B" w:rsidP="00DC2976">
            <w:pPr>
              <w:spacing w:before="120"/>
              <w:rPr>
                <w:rFonts w:ascii="Arial" w:hAnsi="Arial" w:cs="Arial"/>
                <w:sz w:val="20"/>
                <w:szCs w:val="20"/>
              </w:rPr>
            </w:pPr>
            <w:r w:rsidRPr="00A06330">
              <w:rPr>
                <w:rFonts w:ascii="Arial" w:hAnsi="Arial" w:cs="Arial"/>
                <w:sz w:val="20"/>
                <w:szCs w:val="20"/>
              </w:rPr>
              <w:t>Typy příjemců: Podnikatelské subjekty (malé, střední a případně velké podniky)</w:t>
            </w:r>
          </w:p>
          <w:p w:rsidR="003D156B" w:rsidRPr="00A06330" w:rsidRDefault="003D156B" w:rsidP="00DC2976">
            <w:pPr>
              <w:spacing w:before="120"/>
              <w:rPr>
                <w:rFonts w:ascii="Arial" w:hAnsi="Arial" w:cs="Arial"/>
                <w:sz w:val="20"/>
                <w:szCs w:val="20"/>
              </w:rPr>
            </w:pPr>
            <w:r w:rsidRPr="00A06330">
              <w:rPr>
                <w:rFonts w:ascii="Arial" w:hAnsi="Arial" w:cs="Arial"/>
                <w:sz w:val="20"/>
                <w:szCs w:val="20"/>
              </w:rPr>
              <w:t>Cílové území: Území České republiky, mimo území hl. m. Prahy</w:t>
            </w:r>
          </w:p>
        </w:tc>
        <w:tc>
          <w:tcPr>
            <w:tcW w:w="3460" w:type="dxa"/>
          </w:tcPr>
          <w:p w:rsidR="003D156B" w:rsidRPr="00A06330" w:rsidRDefault="00CC6731" w:rsidP="00DC2976">
            <w:pPr>
              <w:spacing w:before="120"/>
              <w:rPr>
                <w:rFonts w:ascii="Arial" w:hAnsi="Arial" w:cs="Arial"/>
                <w:sz w:val="20"/>
                <w:szCs w:val="20"/>
              </w:rPr>
            </w:pPr>
            <w:r w:rsidRPr="00A06330">
              <w:rPr>
                <w:rFonts w:ascii="Arial" w:hAnsi="Arial" w:cs="Arial"/>
                <w:sz w:val="20"/>
                <w:szCs w:val="20"/>
              </w:rPr>
              <w:t xml:space="preserve">Typy </w:t>
            </w:r>
            <w:r w:rsidR="003D156B" w:rsidRPr="00A06330">
              <w:rPr>
                <w:rFonts w:ascii="Arial" w:hAnsi="Arial" w:cs="Arial"/>
                <w:sz w:val="20"/>
                <w:szCs w:val="20"/>
              </w:rPr>
              <w:t>příjemců:</w:t>
            </w:r>
            <w:r w:rsidRPr="00A06330">
              <w:rPr>
                <w:rFonts w:ascii="Arial" w:hAnsi="Arial" w:cs="Arial"/>
                <w:sz w:val="20"/>
                <w:szCs w:val="20"/>
              </w:rPr>
              <w:t xml:space="preserve"> </w:t>
            </w:r>
            <w:r w:rsidR="003D156B" w:rsidRPr="00A06330">
              <w:rPr>
                <w:rFonts w:ascii="Arial" w:hAnsi="Arial" w:cs="Arial"/>
                <w:sz w:val="20"/>
                <w:szCs w:val="20"/>
              </w:rPr>
              <w:t>Zemědělští podnikatelé</w:t>
            </w:r>
          </w:p>
          <w:p w:rsidR="003D156B" w:rsidRPr="00A06330" w:rsidRDefault="003D156B" w:rsidP="00DC2976">
            <w:pPr>
              <w:spacing w:before="120"/>
              <w:rPr>
                <w:rFonts w:ascii="Arial" w:hAnsi="Arial" w:cs="Arial"/>
                <w:sz w:val="20"/>
                <w:szCs w:val="20"/>
              </w:rPr>
            </w:pPr>
            <w:r w:rsidRPr="00A06330">
              <w:rPr>
                <w:rFonts w:ascii="Arial" w:hAnsi="Arial" w:cs="Arial"/>
                <w:sz w:val="20"/>
                <w:szCs w:val="20"/>
              </w:rPr>
              <w:t>Cílové území: Území České republiky, mimo území hl. m. Prahy</w:t>
            </w:r>
          </w:p>
        </w:tc>
      </w:tr>
      <w:tr w:rsidR="003D156B" w:rsidRPr="00A06330" w:rsidTr="00DC47A8">
        <w:tc>
          <w:tcPr>
            <w:tcW w:w="2736" w:type="dxa"/>
            <w:shd w:val="clear" w:color="auto" w:fill="D9D9D9" w:themeFill="background1" w:themeFillShade="D9"/>
          </w:tcPr>
          <w:p w:rsidR="003D156B" w:rsidRPr="00A06330" w:rsidRDefault="003D156B" w:rsidP="00DC2976">
            <w:pPr>
              <w:spacing w:before="120"/>
              <w:rPr>
                <w:rFonts w:ascii="Arial" w:hAnsi="Arial" w:cs="Arial"/>
                <w:b/>
                <w:sz w:val="20"/>
                <w:szCs w:val="20"/>
              </w:rPr>
            </w:pPr>
            <w:r w:rsidRPr="00A06330">
              <w:rPr>
                <w:rFonts w:ascii="Arial" w:hAnsi="Arial" w:cs="Arial"/>
                <w:b/>
                <w:sz w:val="20"/>
                <w:szCs w:val="20"/>
              </w:rPr>
              <w:t>Synergie/komplementarita</w:t>
            </w:r>
          </w:p>
        </w:tc>
        <w:tc>
          <w:tcPr>
            <w:tcW w:w="3216" w:type="dxa"/>
          </w:tcPr>
          <w:p w:rsidR="003D156B" w:rsidRPr="00A06330" w:rsidRDefault="001D3E9C" w:rsidP="00DC2976">
            <w:pPr>
              <w:spacing w:before="120"/>
              <w:rPr>
                <w:rFonts w:ascii="Arial" w:hAnsi="Arial" w:cs="Arial"/>
                <w:sz w:val="20"/>
                <w:szCs w:val="20"/>
              </w:rPr>
            </w:pPr>
            <w:r w:rsidRPr="00A06330">
              <w:rPr>
                <w:rFonts w:ascii="Arial" w:hAnsi="Arial" w:cs="Arial"/>
                <w:sz w:val="20"/>
                <w:szCs w:val="20"/>
              </w:rPr>
              <w:t>K</w:t>
            </w:r>
            <w:r w:rsidR="003D156B" w:rsidRPr="00A06330">
              <w:rPr>
                <w:rFonts w:ascii="Arial" w:hAnsi="Arial" w:cs="Arial"/>
                <w:sz w:val="20"/>
                <w:szCs w:val="20"/>
              </w:rPr>
              <w:t>omplementarita</w:t>
            </w:r>
          </w:p>
        </w:tc>
        <w:tc>
          <w:tcPr>
            <w:tcW w:w="252" w:type="dxa"/>
            <w:vMerge/>
            <w:shd w:val="clear" w:color="auto" w:fill="FFFFFF" w:themeFill="background1"/>
          </w:tcPr>
          <w:p w:rsidR="003D156B" w:rsidRPr="00A06330" w:rsidRDefault="003D156B" w:rsidP="00DC2976">
            <w:pPr>
              <w:spacing w:before="120"/>
              <w:rPr>
                <w:rFonts w:ascii="Arial" w:hAnsi="Arial" w:cs="Arial"/>
                <w:sz w:val="20"/>
                <w:szCs w:val="20"/>
              </w:rPr>
            </w:pPr>
          </w:p>
        </w:tc>
        <w:tc>
          <w:tcPr>
            <w:tcW w:w="4446" w:type="dxa"/>
          </w:tcPr>
          <w:p w:rsidR="003D156B" w:rsidRPr="00A06330" w:rsidRDefault="001D3E9C" w:rsidP="00DC2976">
            <w:pPr>
              <w:spacing w:before="120"/>
              <w:rPr>
                <w:rFonts w:ascii="Arial" w:hAnsi="Arial" w:cs="Arial"/>
                <w:sz w:val="20"/>
                <w:szCs w:val="20"/>
              </w:rPr>
            </w:pPr>
            <w:r w:rsidRPr="00A06330">
              <w:rPr>
                <w:rFonts w:ascii="Arial" w:hAnsi="Arial" w:cs="Arial"/>
                <w:sz w:val="20"/>
                <w:szCs w:val="20"/>
              </w:rPr>
              <w:t>K</w:t>
            </w:r>
            <w:r w:rsidR="003D156B" w:rsidRPr="00A06330">
              <w:rPr>
                <w:rFonts w:ascii="Arial" w:hAnsi="Arial" w:cs="Arial"/>
                <w:sz w:val="20"/>
                <w:szCs w:val="20"/>
              </w:rPr>
              <w:t>omplementarita</w:t>
            </w:r>
          </w:p>
        </w:tc>
        <w:tc>
          <w:tcPr>
            <w:tcW w:w="3460" w:type="dxa"/>
          </w:tcPr>
          <w:p w:rsidR="003D156B" w:rsidRPr="00A06330" w:rsidRDefault="001D3E9C" w:rsidP="00DC2976">
            <w:pPr>
              <w:spacing w:before="120"/>
              <w:rPr>
                <w:rFonts w:ascii="Arial" w:hAnsi="Arial" w:cs="Arial"/>
                <w:sz w:val="20"/>
                <w:szCs w:val="20"/>
              </w:rPr>
            </w:pPr>
            <w:r w:rsidRPr="00A06330">
              <w:rPr>
                <w:rFonts w:ascii="Arial" w:hAnsi="Arial" w:cs="Arial"/>
                <w:sz w:val="20"/>
                <w:szCs w:val="20"/>
              </w:rPr>
              <w:t>K</w:t>
            </w:r>
            <w:r w:rsidR="003D156B" w:rsidRPr="00A06330">
              <w:rPr>
                <w:rFonts w:ascii="Arial" w:hAnsi="Arial" w:cs="Arial"/>
                <w:sz w:val="20"/>
                <w:szCs w:val="20"/>
              </w:rPr>
              <w:t>omplementarita</w:t>
            </w:r>
          </w:p>
        </w:tc>
      </w:tr>
      <w:tr w:rsidR="003D156B" w:rsidRPr="00A06330" w:rsidTr="00DC47A8">
        <w:tc>
          <w:tcPr>
            <w:tcW w:w="2736" w:type="dxa"/>
            <w:shd w:val="clear" w:color="auto" w:fill="D9D9D9" w:themeFill="background1" w:themeFillShade="D9"/>
          </w:tcPr>
          <w:p w:rsidR="003D156B" w:rsidRPr="00A06330" w:rsidRDefault="003D156B" w:rsidP="00DC2976">
            <w:pPr>
              <w:spacing w:before="120"/>
              <w:rPr>
                <w:rFonts w:ascii="Arial" w:hAnsi="Arial" w:cs="Arial"/>
                <w:b/>
                <w:sz w:val="20"/>
                <w:szCs w:val="20"/>
              </w:rPr>
            </w:pPr>
            <w:r w:rsidRPr="00A06330">
              <w:rPr>
                <w:rFonts w:ascii="Arial" w:hAnsi="Arial" w:cs="Arial"/>
                <w:b/>
                <w:sz w:val="20"/>
                <w:szCs w:val="20"/>
              </w:rPr>
              <w:t xml:space="preserve">Mechanismus koordinace </w:t>
            </w:r>
          </w:p>
        </w:tc>
        <w:tc>
          <w:tcPr>
            <w:tcW w:w="3216" w:type="dxa"/>
          </w:tcPr>
          <w:p w:rsidR="003D156B" w:rsidRPr="00A06330" w:rsidRDefault="003D156B" w:rsidP="00DC2976">
            <w:pPr>
              <w:spacing w:before="120"/>
              <w:rPr>
                <w:rFonts w:ascii="Arial" w:hAnsi="Arial" w:cs="Arial"/>
                <w:sz w:val="20"/>
                <w:szCs w:val="20"/>
              </w:rPr>
            </w:pPr>
            <w:r w:rsidRPr="00A06330">
              <w:rPr>
                <w:rFonts w:ascii="Arial" w:hAnsi="Arial" w:cs="Arial"/>
                <w:sz w:val="20"/>
                <w:szCs w:val="20"/>
              </w:rPr>
              <w:t>Věcná koordinace výzev, sdílení dat o žadatelích a projektech.</w:t>
            </w:r>
          </w:p>
        </w:tc>
        <w:tc>
          <w:tcPr>
            <w:tcW w:w="252" w:type="dxa"/>
            <w:vMerge/>
            <w:shd w:val="clear" w:color="auto" w:fill="FFFFFF" w:themeFill="background1"/>
          </w:tcPr>
          <w:p w:rsidR="003D156B" w:rsidRPr="00A06330" w:rsidRDefault="003D156B" w:rsidP="00DC2976">
            <w:pPr>
              <w:spacing w:before="120"/>
              <w:rPr>
                <w:rFonts w:ascii="Arial" w:hAnsi="Arial" w:cs="Arial"/>
                <w:sz w:val="20"/>
                <w:szCs w:val="20"/>
              </w:rPr>
            </w:pPr>
          </w:p>
        </w:tc>
        <w:tc>
          <w:tcPr>
            <w:tcW w:w="4446" w:type="dxa"/>
          </w:tcPr>
          <w:p w:rsidR="003D156B" w:rsidRPr="00A06330" w:rsidRDefault="003D156B" w:rsidP="00DC2976">
            <w:pPr>
              <w:spacing w:before="120"/>
              <w:rPr>
                <w:rFonts w:ascii="Arial" w:hAnsi="Arial" w:cs="Arial"/>
                <w:sz w:val="20"/>
                <w:szCs w:val="20"/>
              </w:rPr>
            </w:pPr>
          </w:p>
        </w:tc>
        <w:tc>
          <w:tcPr>
            <w:tcW w:w="3460" w:type="dxa"/>
          </w:tcPr>
          <w:p w:rsidR="003D156B" w:rsidRPr="00A06330" w:rsidRDefault="003D156B" w:rsidP="00DC2976">
            <w:pPr>
              <w:spacing w:before="120"/>
              <w:rPr>
                <w:rFonts w:ascii="Arial" w:hAnsi="Arial" w:cs="Arial"/>
                <w:sz w:val="20"/>
                <w:szCs w:val="20"/>
              </w:rPr>
            </w:pPr>
          </w:p>
        </w:tc>
      </w:tr>
    </w:tbl>
    <w:p w:rsidR="000211D3" w:rsidRPr="00A06330" w:rsidRDefault="000211D3" w:rsidP="000211D3">
      <w:pPr>
        <w:rPr>
          <w:rFonts w:ascii="Arial" w:hAnsi="Arial" w:cs="Arial"/>
          <w:b/>
          <w:sz w:val="20"/>
          <w:szCs w:val="20"/>
          <w:u w:val="single"/>
        </w:rPr>
      </w:pPr>
    </w:p>
    <w:p w:rsidR="000211D3" w:rsidRPr="00A06330" w:rsidRDefault="000211D3" w:rsidP="00276736">
      <w:pPr>
        <w:pStyle w:val="Odstavecseseznamem"/>
        <w:numPr>
          <w:ilvl w:val="0"/>
          <w:numId w:val="25"/>
        </w:numPr>
        <w:rPr>
          <w:rFonts w:ascii="Arial" w:hAnsi="Arial" w:cs="Arial"/>
          <w:b/>
          <w:sz w:val="20"/>
          <w:szCs w:val="20"/>
          <w:u w:val="single"/>
        </w:rPr>
      </w:pPr>
      <w:r w:rsidRPr="00A06330">
        <w:rPr>
          <w:rFonts w:ascii="Arial" w:hAnsi="Arial" w:cs="Arial"/>
          <w:b/>
          <w:sz w:val="20"/>
          <w:szCs w:val="20"/>
          <w:u w:val="single"/>
        </w:rPr>
        <w:t>Druhotné suroviny</w:t>
      </w:r>
    </w:p>
    <w:tbl>
      <w:tblPr>
        <w:tblStyle w:val="Mkatabulky"/>
        <w:tblW w:w="13892" w:type="dxa"/>
        <w:tblInd w:w="108" w:type="dxa"/>
        <w:tblLook w:val="04A0" w:firstRow="1" w:lastRow="0" w:firstColumn="1" w:lastColumn="0" w:noHBand="0" w:noVBand="1"/>
      </w:tblPr>
      <w:tblGrid>
        <w:gridCol w:w="2717"/>
        <w:gridCol w:w="4568"/>
        <w:gridCol w:w="279"/>
        <w:gridCol w:w="6328"/>
      </w:tblGrid>
      <w:tr w:rsidR="000211D3" w:rsidRPr="00A06330" w:rsidTr="00BE0AE8">
        <w:trPr>
          <w:trHeight w:val="542"/>
        </w:trPr>
        <w:tc>
          <w:tcPr>
            <w:tcW w:w="2127" w:type="dxa"/>
            <w:shd w:val="clear" w:color="auto" w:fill="BFBFBF" w:themeFill="background1" w:themeFillShade="BF"/>
          </w:tcPr>
          <w:p w:rsidR="000211D3" w:rsidRPr="00A06330" w:rsidRDefault="000211D3" w:rsidP="00DC2976">
            <w:pPr>
              <w:spacing w:before="120"/>
              <w:rPr>
                <w:rFonts w:ascii="Arial" w:hAnsi="Arial" w:cs="Arial"/>
                <w:b/>
                <w:sz w:val="20"/>
                <w:szCs w:val="20"/>
              </w:rPr>
            </w:pPr>
          </w:p>
        </w:tc>
        <w:tc>
          <w:tcPr>
            <w:tcW w:w="4819" w:type="dxa"/>
            <w:tcBorders>
              <w:bottom w:val="single" w:sz="4" w:space="0" w:color="000000" w:themeColor="text1"/>
            </w:tcBorders>
            <w:shd w:val="clear" w:color="auto" w:fill="BFBFBF" w:themeFill="background1" w:themeFillShade="BF"/>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84" w:type="dxa"/>
            <w:vMerge w:val="restart"/>
            <w:tcBorders>
              <w:top w:val="nil"/>
            </w:tcBorders>
            <w:shd w:val="clear" w:color="auto" w:fill="FFFFFF" w:themeFill="background1"/>
          </w:tcPr>
          <w:p w:rsidR="000211D3" w:rsidRPr="00A06330" w:rsidRDefault="000211D3" w:rsidP="00DC2976">
            <w:pPr>
              <w:spacing w:before="120"/>
              <w:rPr>
                <w:rFonts w:ascii="Arial" w:hAnsi="Arial" w:cs="Arial"/>
                <w:b/>
                <w:sz w:val="20"/>
                <w:szCs w:val="20"/>
                <w:highlight w:val="yellow"/>
              </w:rPr>
            </w:pPr>
          </w:p>
        </w:tc>
        <w:tc>
          <w:tcPr>
            <w:tcW w:w="6662" w:type="dxa"/>
            <w:tcBorders>
              <w:bottom w:val="single" w:sz="4" w:space="0" w:color="000000" w:themeColor="text1"/>
            </w:tcBorders>
            <w:shd w:val="clear" w:color="auto" w:fill="BFBFBF" w:themeFill="background1" w:themeFillShade="BF"/>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Operační program podnikání a inovace pro konkurenceschopnost</w:t>
            </w:r>
          </w:p>
        </w:tc>
      </w:tr>
      <w:tr w:rsidR="000211D3" w:rsidRPr="00A06330" w:rsidTr="00BE0AE8">
        <w:trPr>
          <w:trHeight w:val="300"/>
        </w:trPr>
        <w:tc>
          <w:tcPr>
            <w:tcW w:w="2127"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 xml:space="preserve">Tematický cíl </w:t>
            </w:r>
          </w:p>
        </w:tc>
        <w:tc>
          <w:tcPr>
            <w:tcW w:w="4819" w:type="dxa"/>
            <w:tcBorders>
              <w:bottom w:val="dotted" w:sz="4" w:space="0" w:color="auto"/>
            </w:tcBorders>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TC: 6</w:t>
            </w:r>
          </w:p>
        </w:tc>
        <w:tc>
          <w:tcPr>
            <w:tcW w:w="284" w:type="dxa"/>
            <w:vMerge/>
            <w:shd w:val="clear" w:color="auto" w:fill="FFFFFF" w:themeFill="background1"/>
          </w:tcPr>
          <w:p w:rsidR="000211D3" w:rsidRPr="00A06330" w:rsidRDefault="000211D3" w:rsidP="00DC2976">
            <w:pPr>
              <w:spacing w:before="120"/>
              <w:rPr>
                <w:rFonts w:ascii="Arial" w:hAnsi="Arial" w:cs="Arial"/>
                <w:sz w:val="20"/>
                <w:szCs w:val="20"/>
              </w:rPr>
            </w:pPr>
          </w:p>
        </w:tc>
        <w:tc>
          <w:tcPr>
            <w:tcW w:w="6662" w:type="dxa"/>
            <w:tcBorders>
              <w:bottom w:val="dotted" w:sz="4" w:space="0" w:color="auto"/>
            </w:tcBorders>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TC: 4</w:t>
            </w:r>
          </w:p>
        </w:tc>
      </w:tr>
      <w:tr w:rsidR="000211D3" w:rsidRPr="00A06330" w:rsidTr="00BE0AE8">
        <w:tc>
          <w:tcPr>
            <w:tcW w:w="2127"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Prioritní osa</w:t>
            </w:r>
          </w:p>
        </w:tc>
        <w:tc>
          <w:tcPr>
            <w:tcW w:w="4819" w:type="dxa"/>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PO 3: Odpady a materiálové toky, ekologické zátěže a rizika</w:t>
            </w:r>
          </w:p>
        </w:tc>
        <w:tc>
          <w:tcPr>
            <w:tcW w:w="284" w:type="dxa"/>
            <w:vMerge/>
            <w:shd w:val="clear" w:color="auto" w:fill="FFFFFF" w:themeFill="background1"/>
          </w:tcPr>
          <w:p w:rsidR="000211D3" w:rsidRPr="00A06330" w:rsidRDefault="000211D3" w:rsidP="00DC2976">
            <w:pPr>
              <w:spacing w:before="120"/>
              <w:rPr>
                <w:rFonts w:ascii="Arial" w:hAnsi="Arial" w:cs="Arial"/>
                <w:sz w:val="20"/>
                <w:szCs w:val="20"/>
              </w:rPr>
            </w:pPr>
          </w:p>
        </w:tc>
        <w:tc>
          <w:tcPr>
            <w:tcW w:w="6662" w:type="dxa"/>
          </w:tcPr>
          <w:p w:rsidR="000211D3" w:rsidRPr="00A06330" w:rsidRDefault="000211D3" w:rsidP="00353D3A">
            <w:pPr>
              <w:spacing w:before="120" w:after="120" w:afterAutospacing="0"/>
              <w:rPr>
                <w:rFonts w:ascii="Arial" w:hAnsi="Arial" w:cs="Arial"/>
                <w:sz w:val="20"/>
                <w:szCs w:val="20"/>
              </w:rPr>
            </w:pPr>
            <w:r w:rsidRPr="00A06330">
              <w:rPr>
                <w:rFonts w:ascii="Arial" w:hAnsi="Arial" w:cs="Arial"/>
                <w:sz w:val="20"/>
                <w:szCs w:val="20"/>
              </w:rPr>
              <w:t>PO 3: Účinné nakládání energií, rozvoj energetické infrastruktury a obnovitelných zdrojů energie, podpora zavádění nových technologií v oblasti nakládání energií a druhotných surovin</w:t>
            </w:r>
          </w:p>
        </w:tc>
      </w:tr>
      <w:tr w:rsidR="000211D3" w:rsidRPr="00A06330" w:rsidTr="00BE0AE8">
        <w:tc>
          <w:tcPr>
            <w:tcW w:w="2127"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Investiční priorita</w:t>
            </w:r>
          </w:p>
        </w:tc>
        <w:tc>
          <w:tcPr>
            <w:tcW w:w="4819" w:type="dxa"/>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IP</w:t>
            </w:r>
            <w:r w:rsidR="00011161" w:rsidRPr="00A06330">
              <w:rPr>
                <w:rFonts w:ascii="Arial" w:hAnsi="Arial" w:cs="Arial"/>
                <w:sz w:val="20"/>
                <w:szCs w:val="20"/>
              </w:rPr>
              <w:t>6</w:t>
            </w:r>
            <w:r w:rsidRPr="00A06330">
              <w:rPr>
                <w:rFonts w:ascii="Arial" w:hAnsi="Arial" w:cs="Arial"/>
                <w:sz w:val="20"/>
                <w:szCs w:val="20"/>
              </w:rPr>
              <w:t>a</w:t>
            </w:r>
          </w:p>
        </w:tc>
        <w:tc>
          <w:tcPr>
            <w:tcW w:w="284" w:type="dxa"/>
            <w:vMerge/>
            <w:shd w:val="clear" w:color="auto" w:fill="FFFFFF" w:themeFill="background1"/>
          </w:tcPr>
          <w:p w:rsidR="000211D3" w:rsidRPr="00A06330" w:rsidRDefault="000211D3" w:rsidP="00DC2976">
            <w:pPr>
              <w:spacing w:before="120"/>
              <w:rPr>
                <w:rFonts w:ascii="Arial" w:hAnsi="Arial" w:cs="Arial"/>
                <w:sz w:val="20"/>
                <w:szCs w:val="20"/>
              </w:rPr>
            </w:pPr>
          </w:p>
        </w:tc>
        <w:tc>
          <w:tcPr>
            <w:tcW w:w="6662" w:type="dxa"/>
          </w:tcPr>
          <w:p w:rsidR="000211D3" w:rsidRPr="00A06330" w:rsidRDefault="00743F72" w:rsidP="00353D3A">
            <w:pPr>
              <w:spacing w:before="120" w:after="120" w:afterAutospacing="0"/>
              <w:rPr>
                <w:rFonts w:ascii="Arial" w:hAnsi="Arial" w:cs="Arial"/>
                <w:sz w:val="20"/>
                <w:szCs w:val="20"/>
              </w:rPr>
            </w:pPr>
            <w:r w:rsidRPr="00A06330">
              <w:rPr>
                <w:rFonts w:ascii="Arial" w:hAnsi="Arial" w:cs="Arial"/>
                <w:bCs/>
                <w:sz w:val="20"/>
                <w:szCs w:val="20"/>
              </w:rPr>
              <w:t>IP4f</w:t>
            </w:r>
          </w:p>
        </w:tc>
      </w:tr>
      <w:tr w:rsidR="000211D3" w:rsidRPr="00A06330" w:rsidTr="00BE0AE8">
        <w:tc>
          <w:tcPr>
            <w:tcW w:w="2127"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Specifický cíl</w:t>
            </w:r>
          </w:p>
        </w:tc>
        <w:tc>
          <w:tcPr>
            <w:tcW w:w="4819" w:type="dxa"/>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SC 3.2</w:t>
            </w:r>
            <w:r w:rsidR="00A54C6C" w:rsidRPr="00A06330">
              <w:rPr>
                <w:rFonts w:ascii="Arial" w:hAnsi="Arial" w:cs="Arial"/>
                <w:sz w:val="20"/>
                <w:szCs w:val="20"/>
              </w:rPr>
              <w:t>:</w:t>
            </w:r>
            <w:r w:rsidRPr="00A06330">
              <w:rPr>
                <w:rFonts w:ascii="Arial" w:hAnsi="Arial" w:cs="Arial"/>
                <w:sz w:val="20"/>
                <w:szCs w:val="20"/>
              </w:rPr>
              <w:t xml:space="preserve"> Zvýšit podíl materiálového a energetického využití odpadů</w:t>
            </w:r>
          </w:p>
        </w:tc>
        <w:tc>
          <w:tcPr>
            <w:tcW w:w="284" w:type="dxa"/>
            <w:vMerge/>
            <w:shd w:val="clear" w:color="auto" w:fill="FFFFFF" w:themeFill="background1"/>
          </w:tcPr>
          <w:p w:rsidR="000211D3" w:rsidRPr="00A06330" w:rsidRDefault="000211D3" w:rsidP="00DC2976">
            <w:pPr>
              <w:spacing w:before="120"/>
              <w:rPr>
                <w:rFonts w:ascii="Arial" w:hAnsi="Arial" w:cs="Arial"/>
                <w:sz w:val="20"/>
                <w:szCs w:val="20"/>
              </w:rPr>
            </w:pPr>
          </w:p>
        </w:tc>
        <w:tc>
          <w:tcPr>
            <w:tcW w:w="6662" w:type="dxa"/>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 xml:space="preserve">SC 3.4:  Uplatnit </w:t>
            </w:r>
            <w:r w:rsidR="0028094F" w:rsidRPr="00A06330">
              <w:rPr>
                <w:rFonts w:ascii="Arial" w:hAnsi="Arial" w:cs="Arial"/>
                <w:sz w:val="20"/>
                <w:szCs w:val="20"/>
              </w:rPr>
              <w:t>inovativní</w:t>
            </w:r>
            <w:r w:rsidRPr="00A06330">
              <w:rPr>
                <w:rFonts w:ascii="Arial" w:hAnsi="Arial" w:cs="Arial"/>
                <w:sz w:val="20"/>
                <w:szCs w:val="20"/>
              </w:rPr>
              <w:t xml:space="preserve"> nízkouhlíkové technologie v oblasti nakládání energií a </w:t>
            </w:r>
            <w:r w:rsidR="0028094F" w:rsidRPr="00A06330">
              <w:rPr>
                <w:rFonts w:ascii="Arial" w:hAnsi="Arial" w:cs="Arial"/>
                <w:sz w:val="20"/>
                <w:szCs w:val="20"/>
              </w:rPr>
              <w:t xml:space="preserve">při </w:t>
            </w:r>
            <w:r w:rsidRPr="00A06330">
              <w:rPr>
                <w:rFonts w:ascii="Arial" w:hAnsi="Arial" w:cs="Arial"/>
                <w:sz w:val="20"/>
                <w:szCs w:val="20"/>
              </w:rPr>
              <w:t>využívání druhotných surovin</w:t>
            </w:r>
          </w:p>
        </w:tc>
      </w:tr>
      <w:tr w:rsidR="000211D3" w:rsidRPr="00A06330" w:rsidTr="00BE0AE8">
        <w:tc>
          <w:tcPr>
            <w:tcW w:w="2127"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Věcná specifikace (zaměření, aktivity)</w:t>
            </w:r>
          </w:p>
        </w:tc>
        <w:tc>
          <w:tcPr>
            <w:tcW w:w="4819" w:type="dxa"/>
          </w:tcPr>
          <w:p w:rsidR="000211D3" w:rsidRPr="00A06330" w:rsidRDefault="00A3737A" w:rsidP="00DC2976">
            <w:pPr>
              <w:spacing w:before="120"/>
              <w:rPr>
                <w:rFonts w:ascii="Arial" w:hAnsi="Arial" w:cs="Arial"/>
                <w:sz w:val="20"/>
                <w:szCs w:val="20"/>
              </w:rPr>
            </w:pPr>
            <w:r w:rsidRPr="00A06330">
              <w:rPr>
                <w:rFonts w:ascii="Arial" w:hAnsi="Arial" w:cs="Arial"/>
                <w:sz w:val="20"/>
                <w:szCs w:val="20"/>
              </w:rPr>
              <w:t>Výstavba a modernizace zařízení pro materiálové využití odpadů</w:t>
            </w:r>
          </w:p>
        </w:tc>
        <w:tc>
          <w:tcPr>
            <w:tcW w:w="284" w:type="dxa"/>
            <w:vMerge/>
            <w:shd w:val="clear" w:color="auto" w:fill="FFFFFF" w:themeFill="background1"/>
          </w:tcPr>
          <w:p w:rsidR="000211D3" w:rsidRPr="00A06330" w:rsidRDefault="000211D3" w:rsidP="00DC2976">
            <w:pPr>
              <w:spacing w:before="120"/>
              <w:rPr>
                <w:rFonts w:ascii="Arial" w:hAnsi="Arial" w:cs="Arial"/>
                <w:sz w:val="20"/>
                <w:szCs w:val="20"/>
              </w:rPr>
            </w:pPr>
          </w:p>
        </w:tc>
        <w:tc>
          <w:tcPr>
            <w:tcW w:w="6662" w:type="dxa"/>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pilotní projekty v oblasti druhotných surovin</w:t>
            </w:r>
          </w:p>
        </w:tc>
      </w:tr>
      <w:tr w:rsidR="000211D3" w:rsidRPr="00A06330" w:rsidTr="00BE0AE8">
        <w:tc>
          <w:tcPr>
            <w:tcW w:w="2127"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Implementační prvky</w:t>
            </w:r>
          </w:p>
        </w:tc>
        <w:tc>
          <w:tcPr>
            <w:tcW w:w="4819" w:type="dxa"/>
          </w:tcPr>
          <w:p w:rsidR="00A5363C" w:rsidRPr="00A06330" w:rsidRDefault="004F3135" w:rsidP="00DC2976">
            <w:pPr>
              <w:spacing w:before="120" w:after="0" w:afterAutospacing="0"/>
              <w:rPr>
                <w:rFonts w:ascii="Arial" w:hAnsi="Arial" w:cs="Arial"/>
                <w:sz w:val="20"/>
                <w:szCs w:val="20"/>
              </w:rPr>
            </w:pPr>
            <w:r w:rsidRPr="00A06330">
              <w:rPr>
                <w:rFonts w:ascii="Arial" w:hAnsi="Arial" w:cs="Arial"/>
                <w:sz w:val="20"/>
                <w:szCs w:val="20"/>
              </w:rPr>
              <w:t>Typy příjemců: kraje, obce, dobrovolné svazky obcí, příspěvkové organizace, státní podniky,</w:t>
            </w:r>
            <w:r w:rsidR="00C136B3" w:rsidRPr="00A06330">
              <w:rPr>
                <w:rFonts w:ascii="Arial" w:hAnsi="Arial" w:cs="Arial"/>
                <w:sz w:val="20"/>
                <w:szCs w:val="20"/>
              </w:rPr>
              <w:t xml:space="preserve"> státní organizace,</w:t>
            </w:r>
            <w:r w:rsidRPr="00A06330">
              <w:rPr>
                <w:rFonts w:ascii="Arial" w:hAnsi="Arial" w:cs="Arial"/>
                <w:sz w:val="20"/>
                <w:szCs w:val="20"/>
              </w:rPr>
              <w:t xml:space="preserve"> podnikatelské subjekty, </w:t>
            </w:r>
            <w:r w:rsidRPr="00A06330">
              <w:rPr>
                <w:rFonts w:ascii="Arial" w:hAnsi="Arial" w:cs="Arial"/>
                <w:color w:val="000000"/>
                <w:sz w:val="20"/>
                <w:szCs w:val="20"/>
              </w:rPr>
              <w:t>nestátní neziskové organizace (</w:t>
            </w:r>
            <w:r w:rsidRPr="00A06330">
              <w:rPr>
                <w:rFonts w:ascii="Arial" w:hAnsi="Arial" w:cs="Arial"/>
                <w:sz w:val="20"/>
                <w:szCs w:val="20"/>
              </w:rPr>
              <w:t xml:space="preserve">obecně prospěšné společnosti, nadace, nadační fondy, ústavy, spolky), </w:t>
            </w:r>
            <w:r w:rsidRPr="00A06330">
              <w:rPr>
                <w:rFonts w:ascii="Arial" w:hAnsi="Arial" w:cs="Arial"/>
                <w:color w:val="000000"/>
                <w:sz w:val="20"/>
                <w:szCs w:val="20"/>
              </w:rPr>
              <w:t xml:space="preserve">církve a náboženské společnosti a jejich svazy, </w:t>
            </w:r>
            <w:r w:rsidRPr="00A06330">
              <w:rPr>
                <w:rFonts w:ascii="Arial" w:hAnsi="Arial" w:cs="Arial"/>
                <w:bCs/>
                <w:iCs/>
                <w:sz w:val="20"/>
                <w:szCs w:val="20"/>
              </w:rPr>
              <w:t>vysoké školy, školy a školská zařízení,</w:t>
            </w:r>
            <w:r w:rsidRPr="00A06330">
              <w:rPr>
                <w:rFonts w:ascii="Arial" w:hAnsi="Arial" w:cs="Arial"/>
                <w:sz w:val="20"/>
                <w:szCs w:val="20"/>
              </w:rPr>
              <w:t xml:space="preserve"> organizační složky státu, obchodní společnosti a družstva, veřejnoprávní instituce, veřejné výzkumné instituce, městské části hl. města Prahy, fyzické osoby podnikající.</w:t>
            </w:r>
          </w:p>
          <w:p w:rsidR="000211D3" w:rsidRPr="00A06330" w:rsidRDefault="000211D3" w:rsidP="00DC2976">
            <w:pPr>
              <w:spacing w:before="120"/>
              <w:rPr>
                <w:rFonts w:ascii="Arial" w:hAnsi="Arial" w:cs="Arial"/>
                <w:sz w:val="20"/>
                <w:szCs w:val="20"/>
              </w:rPr>
            </w:pPr>
            <w:r w:rsidRPr="00A06330">
              <w:rPr>
                <w:rFonts w:ascii="Arial" w:hAnsi="Arial" w:cs="Arial"/>
                <w:sz w:val="20"/>
                <w:szCs w:val="20"/>
              </w:rPr>
              <w:t>Cílová území: území celé České republiky</w:t>
            </w:r>
            <w:r w:rsidR="00A5363C" w:rsidRPr="00A06330">
              <w:rPr>
                <w:rFonts w:ascii="Arial" w:hAnsi="Arial" w:cs="Arial"/>
                <w:sz w:val="20"/>
                <w:szCs w:val="20"/>
              </w:rPr>
              <w:t>.</w:t>
            </w:r>
            <w:r w:rsidRPr="00A06330">
              <w:rPr>
                <w:rFonts w:ascii="Arial" w:hAnsi="Arial" w:cs="Arial"/>
                <w:sz w:val="20"/>
                <w:szCs w:val="20"/>
              </w:rPr>
              <w:t xml:space="preserve"> </w:t>
            </w:r>
          </w:p>
        </w:tc>
        <w:tc>
          <w:tcPr>
            <w:tcW w:w="284" w:type="dxa"/>
            <w:vMerge/>
            <w:tcBorders>
              <w:bottom w:val="nil"/>
            </w:tcBorders>
            <w:shd w:val="clear" w:color="auto" w:fill="FFFFFF" w:themeFill="background1"/>
          </w:tcPr>
          <w:p w:rsidR="000211D3" w:rsidRPr="00A06330" w:rsidRDefault="000211D3" w:rsidP="00DC2976">
            <w:pPr>
              <w:spacing w:before="120"/>
              <w:rPr>
                <w:rFonts w:ascii="Arial" w:hAnsi="Arial" w:cs="Arial"/>
                <w:sz w:val="20"/>
                <w:szCs w:val="20"/>
              </w:rPr>
            </w:pPr>
          </w:p>
        </w:tc>
        <w:tc>
          <w:tcPr>
            <w:tcW w:w="6662" w:type="dxa"/>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Typy příjemců: Podnikatelské subjekty (malé, střední a případně velké podniky)</w:t>
            </w:r>
          </w:p>
          <w:p w:rsidR="000211D3" w:rsidRPr="00A06330" w:rsidRDefault="000211D3" w:rsidP="00DC2976">
            <w:pPr>
              <w:spacing w:before="120"/>
              <w:rPr>
                <w:rFonts w:ascii="Arial" w:hAnsi="Arial" w:cs="Arial"/>
                <w:sz w:val="20"/>
                <w:szCs w:val="20"/>
              </w:rPr>
            </w:pPr>
            <w:r w:rsidRPr="00A06330">
              <w:rPr>
                <w:rFonts w:ascii="Arial" w:hAnsi="Arial" w:cs="Arial"/>
                <w:sz w:val="20"/>
                <w:szCs w:val="20"/>
              </w:rPr>
              <w:t>Cílové území: Území České republiky, mimo území hl. m. Prahy)</w:t>
            </w:r>
          </w:p>
        </w:tc>
      </w:tr>
      <w:tr w:rsidR="00A3737A" w:rsidRPr="00A06330" w:rsidTr="00BE0AE8">
        <w:tc>
          <w:tcPr>
            <w:tcW w:w="2127" w:type="dxa"/>
            <w:shd w:val="clear" w:color="auto" w:fill="D9D9D9" w:themeFill="background1" w:themeFillShade="D9"/>
          </w:tcPr>
          <w:p w:rsidR="00A3737A" w:rsidRPr="00A06330" w:rsidRDefault="00A3737A" w:rsidP="00DC2976">
            <w:pPr>
              <w:spacing w:before="120"/>
              <w:rPr>
                <w:rFonts w:ascii="Arial" w:hAnsi="Arial" w:cs="Arial"/>
                <w:b/>
                <w:sz w:val="20"/>
                <w:szCs w:val="20"/>
              </w:rPr>
            </w:pPr>
            <w:r w:rsidRPr="00A06330">
              <w:rPr>
                <w:rFonts w:ascii="Arial" w:hAnsi="Arial" w:cs="Arial"/>
                <w:b/>
                <w:sz w:val="20"/>
                <w:szCs w:val="20"/>
              </w:rPr>
              <w:t>Synergie/komplementarita</w:t>
            </w:r>
          </w:p>
        </w:tc>
        <w:tc>
          <w:tcPr>
            <w:tcW w:w="4819" w:type="dxa"/>
          </w:tcPr>
          <w:p w:rsidR="00A3737A" w:rsidRPr="00A06330" w:rsidRDefault="00803C69" w:rsidP="00DC2976">
            <w:pPr>
              <w:spacing w:before="120"/>
              <w:rPr>
                <w:rFonts w:ascii="Arial" w:hAnsi="Arial" w:cs="Arial"/>
                <w:sz w:val="20"/>
                <w:szCs w:val="20"/>
              </w:rPr>
            </w:pPr>
            <w:r w:rsidRPr="00A06330">
              <w:rPr>
                <w:rFonts w:ascii="Arial" w:hAnsi="Arial" w:cs="Arial"/>
                <w:sz w:val="20"/>
                <w:szCs w:val="20"/>
              </w:rPr>
              <w:t>Synergie</w:t>
            </w:r>
          </w:p>
        </w:tc>
        <w:tc>
          <w:tcPr>
            <w:tcW w:w="284" w:type="dxa"/>
            <w:tcBorders>
              <w:top w:val="nil"/>
              <w:bottom w:val="nil"/>
            </w:tcBorders>
          </w:tcPr>
          <w:p w:rsidR="00A3737A" w:rsidRPr="00A06330" w:rsidRDefault="00A3737A" w:rsidP="00DC2976">
            <w:pPr>
              <w:spacing w:before="120"/>
              <w:rPr>
                <w:rFonts w:ascii="Arial" w:hAnsi="Arial" w:cs="Arial"/>
                <w:sz w:val="20"/>
                <w:szCs w:val="20"/>
              </w:rPr>
            </w:pPr>
          </w:p>
        </w:tc>
        <w:tc>
          <w:tcPr>
            <w:tcW w:w="6662" w:type="dxa"/>
          </w:tcPr>
          <w:p w:rsidR="00A3737A" w:rsidRPr="00A06330" w:rsidRDefault="00803C69" w:rsidP="00DC2976">
            <w:pPr>
              <w:spacing w:before="120"/>
              <w:rPr>
                <w:rFonts w:ascii="Arial" w:hAnsi="Arial" w:cs="Arial"/>
                <w:sz w:val="20"/>
                <w:szCs w:val="20"/>
              </w:rPr>
            </w:pPr>
            <w:r w:rsidRPr="00A06330">
              <w:rPr>
                <w:rFonts w:ascii="Arial" w:hAnsi="Arial" w:cs="Arial"/>
                <w:sz w:val="20"/>
                <w:szCs w:val="20"/>
              </w:rPr>
              <w:t>Synergie</w:t>
            </w:r>
          </w:p>
        </w:tc>
      </w:tr>
      <w:tr w:rsidR="000211D3" w:rsidRPr="00A06330" w:rsidTr="00BE0AE8">
        <w:tc>
          <w:tcPr>
            <w:tcW w:w="2127"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 xml:space="preserve">Mechanismus koordinace </w:t>
            </w:r>
          </w:p>
        </w:tc>
        <w:tc>
          <w:tcPr>
            <w:tcW w:w="4819" w:type="dxa"/>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 xml:space="preserve">Aplikovatelné výstupy z projektů realizovaných v rámci OPPIK lze očekávat spíše v dlouhodobém horizontu a dá se předpokládat, že budou využitelné až v dalším programovém období. Projekty na materiálové využití odpadů je nutné realizovat i v tomto programovém období, a to zejména i s ohledem na plnění požadavků legislativy EU. Je nutné koordinovat věcné nastavení a provázání oblasti odpadů a využívání druhotných surovin. Zajištění těchto koordinačních mechanismů se předpokládá v rámci Platforem a monitorovacích výborů. Předpokládá se výměna informací o projektech podpořených v OP </w:t>
            </w:r>
            <w:del w:id="1" w:author="Kristýna Bláhová" w:date="2017-04-25T11:16:00Z">
              <w:r w:rsidRPr="00A06330" w:rsidDel="0019744D">
                <w:rPr>
                  <w:rFonts w:ascii="Arial" w:hAnsi="Arial" w:cs="Arial"/>
                  <w:sz w:val="20"/>
                  <w:szCs w:val="20"/>
                </w:rPr>
                <w:delText>P</w:delText>
              </w:r>
            </w:del>
            <w:r w:rsidRPr="00A06330">
              <w:rPr>
                <w:rFonts w:ascii="Arial" w:hAnsi="Arial" w:cs="Arial"/>
                <w:sz w:val="20"/>
                <w:szCs w:val="20"/>
              </w:rPr>
              <w:t>Ž</w:t>
            </w:r>
            <w:ins w:id="2" w:author="Kristýna Bláhová" w:date="2017-04-25T11:16:00Z">
              <w:r w:rsidR="0019744D">
                <w:rPr>
                  <w:rFonts w:ascii="Arial" w:hAnsi="Arial" w:cs="Arial"/>
                  <w:sz w:val="20"/>
                  <w:szCs w:val="20"/>
                </w:rPr>
                <w:t>P</w:t>
              </w:r>
            </w:ins>
            <w:r w:rsidRPr="00A06330">
              <w:rPr>
                <w:rFonts w:ascii="Arial" w:hAnsi="Arial" w:cs="Arial"/>
                <w:sz w:val="20"/>
                <w:szCs w:val="20"/>
              </w:rPr>
              <w:t xml:space="preserve"> a v OP PIK</w:t>
            </w:r>
          </w:p>
        </w:tc>
        <w:tc>
          <w:tcPr>
            <w:tcW w:w="284" w:type="dxa"/>
            <w:tcBorders>
              <w:top w:val="nil"/>
              <w:bottom w:val="nil"/>
            </w:tcBorders>
          </w:tcPr>
          <w:p w:rsidR="000211D3" w:rsidRPr="00A06330" w:rsidRDefault="000211D3" w:rsidP="00DC2976">
            <w:pPr>
              <w:spacing w:before="120"/>
              <w:rPr>
                <w:rFonts w:ascii="Arial" w:hAnsi="Arial" w:cs="Arial"/>
                <w:sz w:val="20"/>
                <w:szCs w:val="20"/>
              </w:rPr>
            </w:pPr>
          </w:p>
        </w:tc>
        <w:tc>
          <w:tcPr>
            <w:tcW w:w="6662" w:type="dxa"/>
          </w:tcPr>
          <w:p w:rsidR="000211D3" w:rsidRPr="00A06330" w:rsidRDefault="000211D3" w:rsidP="00DC2976">
            <w:pPr>
              <w:spacing w:before="120"/>
              <w:rPr>
                <w:rFonts w:ascii="Arial" w:hAnsi="Arial" w:cs="Arial"/>
                <w:sz w:val="20"/>
                <w:szCs w:val="20"/>
              </w:rPr>
            </w:pPr>
          </w:p>
        </w:tc>
      </w:tr>
    </w:tbl>
    <w:p w:rsidR="000211D3" w:rsidRPr="00A06330" w:rsidRDefault="000211D3" w:rsidP="00DC2976">
      <w:pPr>
        <w:spacing w:after="0" w:afterAutospacing="0"/>
        <w:rPr>
          <w:rFonts w:ascii="Arial" w:hAnsi="Arial" w:cs="Arial"/>
          <w:b/>
          <w:sz w:val="20"/>
          <w:szCs w:val="20"/>
        </w:rPr>
      </w:pPr>
    </w:p>
    <w:p w:rsidR="000211D3" w:rsidRPr="00A06330" w:rsidRDefault="000211D3" w:rsidP="00276736">
      <w:pPr>
        <w:pStyle w:val="Odstavecseseznamem"/>
        <w:numPr>
          <w:ilvl w:val="0"/>
          <w:numId w:val="25"/>
        </w:numPr>
        <w:rPr>
          <w:rFonts w:ascii="Arial" w:hAnsi="Arial" w:cs="Arial"/>
          <w:b/>
          <w:sz w:val="20"/>
          <w:szCs w:val="20"/>
          <w:u w:val="single"/>
        </w:rPr>
      </w:pPr>
      <w:r w:rsidRPr="00A06330">
        <w:rPr>
          <w:rFonts w:ascii="Arial" w:hAnsi="Arial" w:cs="Arial"/>
          <w:b/>
          <w:sz w:val="20"/>
          <w:szCs w:val="20"/>
          <w:u w:val="single"/>
        </w:rPr>
        <w:t>Soustavy zásobování teplem</w:t>
      </w:r>
    </w:p>
    <w:tbl>
      <w:tblPr>
        <w:tblStyle w:val="Mkatabulky"/>
        <w:tblW w:w="14034" w:type="dxa"/>
        <w:tblInd w:w="108" w:type="dxa"/>
        <w:tblLook w:val="04A0" w:firstRow="1" w:lastRow="0" w:firstColumn="1" w:lastColumn="0" w:noHBand="0" w:noVBand="1"/>
      </w:tblPr>
      <w:tblGrid>
        <w:gridCol w:w="2717"/>
        <w:gridCol w:w="4579"/>
        <w:gridCol w:w="279"/>
        <w:gridCol w:w="6459"/>
      </w:tblGrid>
      <w:tr w:rsidR="000211D3" w:rsidRPr="00A06330" w:rsidTr="00BE0AE8">
        <w:trPr>
          <w:trHeight w:val="542"/>
        </w:trPr>
        <w:tc>
          <w:tcPr>
            <w:tcW w:w="2127" w:type="dxa"/>
            <w:shd w:val="clear" w:color="auto" w:fill="BFBFBF" w:themeFill="background1" w:themeFillShade="BF"/>
          </w:tcPr>
          <w:p w:rsidR="000211D3" w:rsidRPr="00A06330" w:rsidRDefault="000211D3" w:rsidP="00DC2976">
            <w:pPr>
              <w:spacing w:before="120"/>
              <w:rPr>
                <w:rFonts w:ascii="Arial" w:hAnsi="Arial" w:cs="Arial"/>
                <w:b/>
                <w:sz w:val="20"/>
                <w:szCs w:val="20"/>
              </w:rPr>
            </w:pPr>
          </w:p>
        </w:tc>
        <w:tc>
          <w:tcPr>
            <w:tcW w:w="4819" w:type="dxa"/>
            <w:tcBorders>
              <w:bottom w:val="single" w:sz="4" w:space="0" w:color="000000" w:themeColor="text1"/>
            </w:tcBorders>
            <w:shd w:val="clear" w:color="auto" w:fill="BFBFBF" w:themeFill="background1" w:themeFillShade="BF"/>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84" w:type="dxa"/>
            <w:vMerge w:val="restart"/>
            <w:tcBorders>
              <w:top w:val="nil"/>
            </w:tcBorders>
            <w:shd w:val="clear" w:color="auto" w:fill="FFFFFF" w:themeFill="background1"/>
          </w:tcPr>
          <w:p w:rsidR="000211D3" w:rsidRPr="00A06330" w:rsidRDefault="000211D3" w:rsidP="00DC2976">
            <w:pPr>
              <w:spacing w:before="120"/>
              <w:rPr>
                <w:rFonts w:ascii="Arial" w:hAnsi="Arial" w:cs="Arial"/>
                <w:b/>
                <w:sz w:val="20"/>
                <w:szCs w:val="20"/>
              </w:rPr>
            </w:pPr>
          </w:p>
        </w:tc>
        <w:tc>
          <w:tcPr>
            <w:tcW w:w="6804" w:type="dxa"/>
            <w:tcBorders>
              <w:bottom w:val="single" w:sz="4" w:space="0" w:color="000000" w:themeColor="text1"/>
            </w:tcBorders>
            <w:shd w:val="clear" w:color="auto" w:fill="BFBFBF" w:themeFill="background1" w:themeFillShade="BF"/>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 xml:space="preserve">Operační program </w:t>
            </w:r>
            <w:r w:rsidR="00EA5FF9">
              <w:rPr>
                <w:rFonts w:ascii="Arial" w:hAnsi="Arial" w:cs="Arial"/>
                <w:b/>
                <w:sz w:val="20"/>
                <w:szCs w:val="20"/>
              </w:rPr>
              <w:t>P</w:t>
            </w:r>
            <w:r w:rsidRPr="00A06330">
              <w:rPr>
                <w:rFonts w:ascii="Arial" w:hAnsi="Arial" w:cs="Arial"/>
                <w:b/>
                <w:sz w:val="20"/>
                <w:szCs w:val="20"/>
              </w:rPr>
              <w:t>odnikání a inovace pro konkurenceschopnost</w:t>
            </w:r>
          </w:p>
        </w:tc>
      </w:tr>
      <w:tr w:rsidR="000211D3" w:rsidRPr="00A06330" w:rsidTr="00BE0AE8">
        <w:trPr>
          <w:trHeight w:val="300"/>
        </w:trPr>
        <w:tc>
          <w:tcPr>
            <w:tcW w:w="2127"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 xml:space="preserve">Tematický cíl </w:t>
            </w:r>
          </w:p>
        </w:tc>
        <w:tc>
          <w:tcPr>
            <w:tcW w:w="4819" w:type="dxa"/>
            <w:tcBorders>
              <w:bottom w:val="dotted" w:sz="4" w:space="0" w:color="auto"/>
            </w:tcBorders>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TC: 6</w:t>
            </w:r>
          </w:p>
        </w:tc>
        <w:tc>
          <w:tcPr>
            <w:tcW w:w="284" w:type="dxa"/>
            <w:vMerge/>
            <w:shd w:val="clear" w:color="auto" w:fill="FFFFFF" w:themeFill="background1"/>
          </w:tcPr>
          <w:p w:rsidR="000211D3" w:rsidRPr="00A06330" w:rsidRDefault="000211D3" w:rsidP="00DC2976">
            <w:pPr>
              <w:spacing w:before="120"/>
              <w:rPr>
                <w:rFonts w:ascii="Arial" w:hAnsi="Arial" w:cs="Arial"/>
                <w:sz w:val="20"/>
                <w:szCs w:val="20"/>
              </w:rPr>
            </w:pPr>
          </w:p>
        </w:tc>
        <w:tc>
          <w:tcPr>
            <w:tcW w:w="6804" w:type="dxa"/>
            <w:tcBorders>
              <w:bottom w:val="dotted" w:sz="4" w:space="0" w:color="auto"/>
            </w:tcBorders>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TC:  4</w:t>
            </w:r>
          </w:p>
        </w:tc>
      </w:tr>
      <w:tr w:rsidR="000211D3" w:rsidRPr="00A06330" w:rsidTr="00BE0AE8">
        <w:tc>
          <w:tcPr>
            <w:tcW w:w="2127"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Prioritní osa</w:t>
            </w:r>
          </w:p>
        </w:tc>
        <w:tc>
          <w:tcPr>
            <w:tcW w:w="4819" w:type="dxa"/>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PO 2: Zlepšování kvality ovzduší v lidských sídlech</w:t>
            </w:r>
          </w:p>
        </w:tc>
        <w:tc>
          <w:tcPr>
            <w:tcW w:w="284" w:type="dxa"/>
            <w:vMerge/>
            <w:shd w:val="clear" w:color="auto" w:fill="FFFFFF" w:themeFill="background1"/>
          </w:tcPr>
          <w:p w:rsidR="000211D3" w:rsidRPr="00A06330" w:rsidRDefault="000211D3" w:rsidP="00DC2976">
            <w:pPr>
              <w:spacing w:before="120"/>
              <w:rPr>
                <w:rFonts w:ascii="Arial" w:hAnsi="Arial" w:cs="Arial"/>
                <w:sz w:val="20"/>
                <w:szCs w:val="20"/>
              </w:rPr>
            </w:pPr>
          </w:p>
        </w:tc>
        <w:tc>
          <w:tcPr>
            <w:tcW w:w="6804" w:type="dxa"/>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PO 3: Účinné nakládání energií, rozvoj energetické infrastruktury a obnovitelných zdrojů energie, podpora zavádění nových technologií v oblasti nakládání energií a druhotných surovin</w:t>
            </w:r>
          </w:p>
        </w:tc>
      </w:tr>
      <w:tr w:rsidR="000211D3" w:rsidRPr="00A06330" w:rsidTr="00BE0AE8">
        <w:tc>
          <w:tcPr>
            <w:tcW w:w="2127"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Investiční priorita</w:t>
            </w:r>
          </w:p>
        </w:tc>
        <w:tc>
          <w:tcPr>
            <w:tcW w:w="4819" w:type="dxa"/>
          </w:tcPr>
          <w:p w:rsidR="000211D3" w:rsidRPr="00A06330" w:rsidRDefault="00A74359" w:rsidP="00DC2976">
            <w:pPr>
              <w:spacing w:before="120"/>
              <w:rPr>
                <w:rFonts w:ascii="Arial" w:hAnsi="Arial" w:cs="Arial"/>
                <w:sz w:val="20"/>
                <w:szCs w:val="20"/>
              </w:rPr>
            </w:pPr>
            <w:r w:rsidRPr="00A06330">
              <w:rPr>
                <w:rFonts w:ascii="Arial" w:hAnsi="Arial" w:cs="Arial"/>
                <w:sz w:val="20"/>
                <w:szCs w:val="20"/>
              </w:rPr>
              <w:t>IP6</w:t>
            </w:r>
            <w:r w:rsidR="000211D3" w:rsidRPr="00A06330">
              <w:rPr>
                <w:rFonts w:ascii="Arial" w:hAnsi="Arial" w:cs="Arial"/>
                <w:sz w:val="20"/>
                <w:szCs w:val="20"/>
              </w:rPr>
              <w:t>d</w:t>
            </w:r>
          </w:p>
        </w:tc>
        <w:tc>
          <w:tcPr>
            <w:tcW w:w="284" w:type="dxa"/>
            <w:vMerge/>
            <w:shd w:val="clear" w:color="auto" w:fill="FFFFFF" w:themeFill="background1"/>
          </w:tcPr>
          <w:p w:rsidR="000211D3" w:rsidRPr="00A06330" w:rsidRDefault="000211D3" w:rsidP="00DC2976">
            <w:pPr>
              <w:spacing w:before="120"/>
              <w:rPr>
                <w:rFonts w:ascii="Arial" w:hAnsi="Arial" w:cs="Arial"/>
                <w:sz w:val="20"/>
                <w:szCs w:val="20"/>
              </w:rPr>
            </w:pPr>
          </w:p>
        </w:tc>
        <w:tc>
          <w:tcPr>
            <w:tcW w:w="6804" w:type="dxa"/>
          </w:tcPr>
          <w:p w:rsidR="000211D3" w:rsidRPr="00A06330" w:rsidRDefault="00E01889" w:rsidP="00DC2976">
            <w:pPr>
              <w:spacing w:before="120"/>
              <w:rPr>
                <w:rFonts w:ascii="Arial" w:hAnsi="Arial" w:cs="Arial"/>
                <w:sz w:val="20"/>
                <w:szCs w:val="20"/>
              </w:rPr>
            </w:pPr>
            <w:r w:rsidRPr="00A06330">
              <w:rPr>
                <w:rFonts w:ascii="Arial" w:hAnsi="Arial" w:cs="Arial"/>
                <w:bCs/>
                <w:sz w:val="20"/>
                <w:szCs w:val="20"/>
              </w:rPr>
              <w:t>IP4g</w:t>
            </w:r>
          </w:p>
        </w:tc>
      </w:tr>
      <w:tr w:rsidR="000211D3" w:rsidRPr="00A06330" w:rsidTr="00BE0AE8">
        <w:tc>
          <w:tcPr>
            <w:tcW w:w="2127"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Specifický cíl</w:t>
            </w:r>
          </w:p>
        </w:tc>
        <w:tc>
          <w:tcPr>
            <w:tcW w:w="4819" w:type="dxa"/>
          </w:tcPr>
          <w:p w:rsidR="000211D3" w:rsidRPr="00A06330" w:rsidRDefault="00CD0942" w:rsidP="00DC2976">
            <w:pPr>
              <w:spacing w:before="120"/>
              <w:rPr>
                <w:rFonts w:ascii="Arial" w:hAnsi="Arial" w:cs="Arial"/>
                <w:sz w:val="20"/>
                <w:szCs w:val="20"/>
              </w:rPr>
            </w:pPr>
            <w:r w:rsidRPr="00A06330">
              <w:rPr>
                <w:rFonts w:ascii="Arial" w:hAnsi="Arial" w:cs="Arial"/>
                <w:sz w:val="20"/>
                <w:szCs w:val="20"/>
              </w:rPr>
              <w:t xml:space="preserve">SC </w:t>
            </w:r>
            <w:r w:rsidR="000211D3" w:rsidRPr="00A06330">
              <w:rPr>
                <w:rFonts w:ascii="Arial" w:hAnsi="Arial" w:cs="Arial"/>
                <w:sz w:val="20"/>
                <w:szCs w:val="20"/>
              </w:rPr>
              <w:t>2.2</w:t>
            </w:r>
            <w:r w:rsidR="00A54C6C" w:rsidRPr="00A06330">
              <w:rPr>
                <w:rFonts w:ascii="Arial" w:hAnsi="Arial" w:cs="Arial"/>
                <w:sz w:val="20"/>
                <w:szCs w:val="20"/>
              </w:rPr>
              <w:t>:</w:t>
            </w:r>
            <w:r w:rsidR="000211D3" w:rsidRPr="00A06330">
              <w:rPr>
                <w:rFonts w:ascii="Arial" w:hAnsi="Arial" w:cs="Arial"/>
                <w:sz w:val="20"/>
                <w:szCs w:val="20"/>
              </w:rPr>
              <w:t xml:space="preserve"> Snížit emise stacionárních zdrojů podílející se na expozici obyvatelstva nadlimitním koncentracím znečišťujících látek</w:t>
            </w:r>
          </w:p>
        </w:tc>
        <w:tc>
          <w:tcPr>
            <w:tcW w:w="284" w:type="dxa"/>
            <w:vMerge/>
            <w:shd w:val="clear" w:color="auto" w:fill="FFFFFF" w:themeFill="background1"/>
          </w:tcPr>
          <w:p w:rsidR="000211D3" w:rsidRPr="00A06330" w:rsidRDefault="000211D3" w:rsidP="00DC2976">
            <w:pPr>
              <w:spacing w:before="120"/>
              <w:rPr>
                <w:rFonts w:ascii="Arial" w:hAnsi="Arial" w:cs="Arial"/>
                <w:sz w:val="20"/>
                <w:szCs w:val="20"/>
              </w:rPr>
            </w:pPr>
          </w:p>
        </w:tc>
        <w:tc>
          <w:tcPr>
            <w:tcW w:w="6804" w:type="dxa"/>
          </w:tcPr>
          <w:p w:rsidR="000211D3" w:rsidRPr="00A06330" w:rsidRDefault="00743F72" w:rsidP="00DC2976">
            <w:pPr>
              <w:spacing w:before="120"/>
              <w:rPr>
                <w:rFonts w:ascii="Arial" w:hAnsi="Arial" w:cs="Arial"/>
                <w:sz w:val="20"/>
                <w:szCs w:val="20"/>
              </w:rPr>
            </w:pPr>
            <w:r w:rsidRPr="00A06330">
              <w:rPr>
                <w:rFonts w:ascii="Arial" w:hAnsi="Arial" w:cs="Arial"/>
                <w:sz w:val="20"/>
                <w:szCs w:val="20"/>
              </w:rPr>
              <w:t>SC 3.5</w:t>
            </w:r>
            <w:r w:rsidR="0028094F" w:rsidRPr="00A06330">
              <w:rPr>
                <w:rFonts w:ascii="Arial" w:hAnsi="Arial" w:cs="Arial"/>
                <w:sz w:val="20"/>
                <w:szCs w:val="20"/>
              </w:rPr>
              <w:t>:</w:t>
            </w:r>
            <w:r w:rsidRPr="00A06330">
              <w:rPr>
                <w:rFonts w:ascii="Arial" w:hAnsi="Arial" w:cs="Arial"/>
                <w:sz w:val="20"/>
                <w:szCs w:val="20"/>
              </w:rPr>
              <w:t xml:space="preserve"> Zvýšit účinnost soustav zásobování teplem</w:t>
            </w:r>
          </w:p>
        </w:tc>
      </w:tr>
      <w:tr w:rsidR="000211D3" w:rsidRPr="00A06330" w:rsidTr="00BE0AE8">
        <w:tc>
          <w:tcPr>
            <w:tcW w:w="2127"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Věcná specifikace (zaměření, aktivity)</w:t>
            </w:r>
          </w:p>
        </w:tc>
        <w:tc>
          <w:tcPr>
            <w:tcW w:w="4819" w:type="dxa"/>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 xml:space="preserve">Rozšiřování a rekonstrukce soustav centralizovaného zásobování tepelnou energií </w:t>
            </w:r>
          </w:p>
        </w:tc>
        <w:tc>
          <w:tcPr>
            <w:tcW w:w="284" w:type="dxa"/>
            <w:vMerge/>
            <w:shd w:val="clear" w:color="auto" w:fill="FFFFFF" w:themeFill="background1"/>
          </w:tcPr>
          <w:p w:rsidR="000211D3" w:rsidRPr="00A06330" w:rsidRDefault="000211D3" w:rsidP="00DC2976">
            <w:pPr>
              <w:spacing w:before="120"/>
              <w:rPr>
                <w:rFonts w:ascii="Arial" w:hAnsi="Arial" w:cs="Arial"/>
                <w:sz w:val="20"/>
                <w:szCs w:val="20"/>
              </w:rPr>
            </w:pPr>
          </w:p>
        </w:tc>
        <w:tc>
          <w:tcPr>
            <w:tcW w:w="6804" w:type="dxa"/>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rekonstrukce a rozvoj soustav zásobování teplem</w:t>
            </w:r>
          </w:p>
        </w:tc>
      </w:tr>
      <w:tr w:rsidR="000211D3" w:rsidRPr="00A06330" w:rsidTr="00BE0AE8">
        <w:tc>
          <w:tcPr>
            <w:tcW w:w="2127"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Implementační prvky</w:t>
            </w:r>
          </w:p>
        </w:tc>
        <w:tc>
          <w:tcPr>
            <w:tcW w:w="4819" w:type="dxa"/>
          </w:tcPr>
          <w:p w:rsidR="004F3135" w:rsidRPr="00A06330" w:rsidRDefault="004F3135" w:rsidP="00DC2976">
            <w:pPr>
              <w:spacing w:before="120" w:after="0" w:afterAutospacing="0"/>
              <w:rPr>
                <w:rFonts w:ascii="Arial" w:hAnsi="Arial" w:cs="Arial"/>
                <w:sz w:val="20"/>
                <w:szCs w:val="20"/>
              </w:rPr>
            </w:pPr>
            <w:r w:rsidRPr="00A06330">
              <w:rPr>
                <w:rFonts w:ascii="Arial" w:hAnsi="Arial" w:cs="Arial"/>
                <w:sz w:val="20"/>
                <w:szCs w:val="20"/>
              </w:rPr>
              <w:t xml:space="preserve">Typy příjemců: kraje, obce, dobrovolné svazky obcí, příspěvkové organizace, organizační složky státu, státní podniky, podnikatelské subjekty, obchodní společnosti a družstva, vysoké školy, školy a školská zařízení, </w:t>
            </w:r>
            <w:r w:rsidRPr="00A06330">
              <w:rPr>
                <w:rFonts w:ascii="Arial" w:hAnsi="Arial" w:cs="Arial"/>
                <w:color w:val="000000"/>
                <w:sz w:val="20"/>
                <w:szCs w:val="20"/>
              </w:rPr>
              <w:t>nestátní neziskové organizace (obecně prospěšné společnosti, nadace, nadační fondy, ústavy</w:t>
            </w:r>
            <w:r w:rsidRPr="00A06330">
              <w:rPr>
                <w:rFonts w:ascii="Arial" w:hAnsi="Arial" w:cs="Arial"/>
                <w:sz w:val="20"/>
                <w:szCs w:val="20"/>
              </w:rPr>
              <w:t xml:space="preserve">, spolky), </w:t>
            </w:r>
            <w:r w:rsidR="00A857A0" w:rsidRPr="00A06330">
              <w:rPr>
                <w:rFonts w:ascii="Arial" w:hAnsi="Arial" w:cs="Arial"/>
                <w:sz w:val="20"/>
                <w:szCs w:val="20"/>
              </w:rPr>
              <w:t xml:space="preserve">veřejné výzkumné instituce, veřejnoprávní instituce, </w:t>
            </w:r>
            <w:r w:rsidRPr="00A06330">
              <w:rPr>
                <w:rFonts w:ascii="Arial" w:hAnsi="Arial" w:cs="Arial"/>
                <w:color w:val="000000"/>
                <w:sz w:val="20"/>
                <w:szCs w:val="20"/>
              </w:rPr>
              <w:t xml:space="preserve">církve a náboženské společnosti a jejich svazy, </w:t>
            </w:r>
            <w:r w:rsidRPr="00A06330">
              <w:rPr>
                <w:rFonts w:ascii="Arial" w:hAnsi="Arial" w:cs="Arial"/>
                <w:sz w:val="20"/>
                <w:szCs w:val="20"/>
              </w:rPr>
              <w:t>městské části hl. města Prahy, fyzické osoby podnikající.</w:t>
            </w:r>
          </w:p>
          <w:p w:rsidR="00C2554A" w:rsidRPr="00A06330" w:rsidRDefault="00C2554A" w:rsidP="00DC2976">
            <w:pPr>
              <w:spacing w:before="120" w:after="0" w:afterAutospacing="0"/>
              <w:rPr>
                <w:rFonts w:ascii="Arial" w:hAnsi="Arial" w:cs="Arial"/>
                <w:sz w:val="20"/>
                <w:szCs w:val="20"/>
              </w:rPr>
            </w:pPr>
          </w:p>
          <w:p w:rsidR="000211D3" w:rsidRPr="00A06330" w:rsidRDefault="000211D3" w:rsidP="00DC2976">
            <w:pPr>
              <w:spacing w:before="120"/>
              <w:rPr>
                <w:rFonts w:ascii="Arial" w:hAnsi="Arial" w:cs="Arial"/>
                <w:sz w:val="20"/>
                <w:szCs w:val="20"/>
              </w:rPr>
            </w:pPr>
            <w:r w:rsidRPr="00A06330">
              <w:rPr>
                <w:rFonts w:ascii="Arial" w:hAnsi="Arial" w:cs="Arial"/>
                <w:sz w:val="20"/>
                <w:szCs w:val="20"/>
              </w:rPr>
              <w:t>Cílová území: území celé České republiky se zaměřením na sídelní útvary (města, obce)</w:t>
            </w:r>
            <w:r w:rsidR="00C2554A" w:rsidRPr="00A06330">
              <w:rPr>
                <w:rFonts w:ascii="Arial" w:hAnsi="Arial" w:cs="Arial"/>
                <w:sz w:val="20"/>
                <w:szCs w:val="20"/>
              </w:rPr>
              <w:t>.</w:t>
            </w:r>
          </w:p>
        </w:tc>
        <w:tc>
          <w:tcPr>
            <w:tcW w:w="284" w:type="dxa"/>
            <w:vMerge/>
            <w:shd w:val="clear" w:color="auto" w:fill="FFFFFF" w:themeFill="background1"/>
          </w:tcPr>
          <w:p w:rsidR="000211D3" w:rsidRPr="00A06330" w:rsidRDefault="000211D3" w:rsidP="00DC2976">
            <w:pPr>
              <w:spacing w:before="120"/>
              <w:rPr>
                <w:rFonts w:ascii="Arial" w:hAnsi="Arial" w:cs="Arial"/>
                <w:sz w:val="20"/>
                <w:szCs w:val="20"/>
              </w:rPr>
            </w:pPr>
          </w:p>
        </w:tc>
        <w:tc>
          <w:tcPr>
            <w:tcW w:w="6804" w:type="dxa"/>
          </w:tcPr>
          <w:p w:rsidR="000211D3" w:rsidRPr="00A06330" w:rsidRDefault="000211D3" w:rsidP="00DC2976">
            <w:pPr>
              <w:spacing w:before="120"/>
              <w:rPr>
                <w:rFonts w:ascii="Arial" w:eastAsiaTheme="minorHAnsi" w:hAnsi="Arial" w:cs="Arial"/>
                <w:sz w:val="20"/>
                <w:szCs w:val="20"/>
                <w:lang w:eastAsia="en-US"/>
              </w:rPr>
            </w:pPr>
            <w:r w:rsidRPr="00A06330">
              <w:rPr>
                <w:rFonts w:ascii="Arial" w:eastAsiaTheme="minorHAnsi" w:hAnsi="Arial" w:cs="Arial"/>
                <w:sz w:val="20"/>
                <w:szCs w:val="20"/>
                <w:lang w:eastAsia="en-US"/>
              </w:rPr>
              <w:t>Typy příjemců: Podnikatelské subjekty (malé, střední a případně velké podniky)</w:t>
            </w:r>
          </w:p>
          <w:p w:rsidR="000211D3" w:rsidRPr="00A06330" w:rsidRDefault="000211D3" w:rsidP="00DC2976">
            <w:pPr>
              <w:spacing w:before="120"/>
              <w:rPr>
                <w:rFonts w:ascii="Arial" w:hAnsi="Arial" w:cs="Arial"/>
                <w:sz w:val="20"/>
                <w:szCs w:val="20"/>
              </w:rPr>
            </w:pPr>
            <w:r w:rsidRPr="00A06330">
              <w:rPr>
                <w:rFonts w:ascii="Arial" w:hAnsi="Arial" w:cs="Arial"/>
                <w:sz w:val="20"/>
                <w:szCs w:val="20"/>
              </w:rPr>
              <w:t xml:space="preserve">Cílové území: Území České republiky, mimo území hl. m. Prahy </w:t>
            </w:r>
          </w:p>
        </w:tc>
      </w:tr>
      <w:tr w:rsidR="00E01889" w:rsidRPr="00A06330" w:rsidTr="00BE0AE8">
        <w:tc>
          <w:tcPr>
            <w:tcW w:w="2127" w:type="dxa"/>
            <w:shd w:val="clear" w:color="auto" w:fill="D9D9D9" w:themeFill="background1" w:themeFillShade="D9"/>
          </w:tcPr>
          <w:p w:rsidR="00E01889" w:rsidRPr="00A06330" w:rsidRDefault="00E01889" w:rsidP="00DC2976">
            <w:pPr>
              <w:spacing w:before="120"/>
              <w:rPr>
                <w:rFonts w:ascii="Arial" w:hAnsi="Arial" w:cs="Arial"/>
                <w:b/>
                <w:sz w:val="20"/>
                <w:szCs w:val="20"/>
              </w:rPr>
            </w:pPr>
            <w:r w:rsidRPr="00A06330">
              <w:rPr>
                <w:rFonts w:ascii="Arial" w:hAnsi="Arial" w:cs="Arial"/>
                <w:b/>
                <w:sz w:val="20"/>
                <w:szCs w:val="20"/>
              </w:rPr>
              <w:t>Synergie/komplementarita</w:t>
            </w:r>
          </w:p>
        </w:tc>
        <w:tc>
          <w:tcPr>
            <w:tcW w:w="4819" w:type="dxa"/>
          </w:tcPr>
          <w:p w:rsidR="00E01889" w:rsidRPr="00A06330" w:rsidRDefault="001D3E9C" w:rsidP="00DC2976">
            <w:pPr>
              <w:spacing w:before="120"/>
              <w:rPr>
                <w:rFonts w:ascii="Arial" w:hAnsi="Arial" w:cs="Arial"/>
                <w:sz w:val="20"/>
                <w:szCs w:val="20"/>
              </w:rPr>
            </w:pPr>
            <w:r w:rsidRPr="00A06330">
              <w:rPr>
                <w:rFonts w:ascii="Arial" w:hAnsi="Arial" w:cs="Arial"/>
                <w:sz w:val="20"/>
                <w:szCs w:val="20"/>
              </w:rPr>
              <w:t>K</w:t>
            </w:r>
            <w:r w:rsidR="00E01889" w:rsidRPr="00A06330">
              <w:rPr>
                <w:rFonts w:ascii="Arial" w:hAnsi="Arial" w:cs="Arial"/>
                <w:sz w:val="20"/>
                <w:szCs w:val="20"/>
              </w:rPr>
              <w:t>omplementarita</w:t>
            </w:r>
          </w:p>
        </w:tc>
        <w:tc>
          <w:tcPr>
            <w:tcW w:w="284" w:type="dxa"/>
            <w:vMerge/>
            <w:shd w:val="clear" w:color="auto" w:fill="FFFFFF" w:themeFill="background1"/>
          </w:tcPr>
          <w:p w:rsidR="00E01889" w:rsidRPr="00A06330" w:rsidRDefault="00E01889" w:rsidP="00DC2976">
            <w:pPr>
              <w:spacing w:before="120"/>
              <w:rPr>
                <w:rFonts w:ascii="Arial" w:hAnsi="Arial" w:cs="Arial"/>
                <w:sz w:val="20"/>
                <w:szCs w:val="20"/>
              </w:rPr>
            </w:pPr>
          </w:p>
        </w:tc>
        <w:tc>
          <w:tcPr>
            <w:tcW w:w="6804" w:type="dxa"/>
          </w:tcPr>
          <w:p w:rsidR="00E01889" w:rsidRPr="00A06330" w:rsidRDefault="001D3E9C" w:rsidP="00DC2976">
            <w:pPr>
              <w:spacing w:before="120"/>
              <w:rPr>
                <w:rFonts w:ascii="Arial" w:eastAsiaTheme="minorHAnsi" w:hAnsi="Arial" w:cs="Arial"/>
                <w:sz w:val="20"/>
                <w:szCs w:val="20"/>
                <w:lang w:eastAsia="en-US"/>
              </w:rPr>
            </w:pPr>
            <w:r w:rsidRPr="00A06330">
              <w:rPr>
                <w:rFonts w:ascii="Arial" w:eastAsiaTheme="minorHAnsi" w:hAnsi="Arial" w:cs="Arial"/>
                <w:sz w:val="20"/>
                <w:szCs w:val="20"/>
                <w:lang w:eastAsia="en-US"/>
              </w:rPr>
              <w:t>K</w:t>
            </w:r>
            <w:r w:rsidR="00E01889" w:rsidRPr="00A06330">
              <w:rPr>
                <w:rFonts w:ascii="Arial" w:eastAsiaTheme="minorHAnsi" w:hAnsi="Arial" w:cs="Arial"/>
                <w:sz w:val="20"/>
                <w:szCs w:val="20"/>
                <w:lang w:eastAsia="en-US"/>
              </w:rPr>
              <w:t>omplementarita</w:t>
            </w:r>
          </w:p>
        </w:tc>
      </w:tr>
      <w:tr w:rsidR="000211D3" w:rsidRPr="00A06330" w:rsidTr="00BE0AE8">
        <w:tc>
          <w:tcPr>
            <w:tcW w:w="2127"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 xml:space="preserve">Mechanismus koordinace </w:t>
            </w:r>
          </w:p>
        </w:tc>
        <w:tc>
          <w:tcPr>
            <w:tcW w:w="4819" w:type="dxa"/>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Vzájemná účast zástupců řídi</w:t>
            </w:r>
            <w:r w:rsidR="00E01889" w:rsidRPr="00A06330">
              <w:rPr>
                <w:rFonts w:ascii="Arial" w:hAnsi="Arial" w:cs="Arial"/>
                <w:sz w:val="20"/>
                <w:szCs w:val="20"/>
              </w:rPr>
              <w:t>cí</w:t>
            </w:r>
            <w:r w:rsidRPr="00A06330">
              <w:rPr>
                <w:rFonts w:ascii="Arial" w:hAnsi="Arial" w:cs="Arial"/>
                <w:sz w:val="20"/>
                <w:szCs w:val="20"/>
              </w:rPr>
              <w:t>ch orgánů v pracovních skupinách a platformách ve fázi přípravy i realizace programu, zastoupení na monitorovacím výboru, koordinace prostřednictvím centrálního webového rozhraní MMR-NOK poskytující komplexní informace potenciálním žadatelům</w:t>
            </w:r>
            <w:r w:rsidR="00743F72" w:rsidRPr="00A06330">
              <w:rPr>
                <w:rFonts w:ascii="Arial" w:hAnsi="Arial" w:cs="Arial"/>
                <w:sz w:val="20"/>
                <w:szCs w:val="20"/>
              </w:rPr>
              <w:t>, koordinace výzev (věcné nastavení výzev a hodnocení projektů; není nutné časově koordinovat)</w:t>
            </w:r>
            <w:r w:rsidR="00A344CF" w:rsidRPr="00A06330">
              <w:rPr>
                <w:rFonts w:ascii="Arial" w:hAnsi="Arial" w:cs="Arial"/>
                <w:sz w:val="20"/>
                <w:szCs w:val="20"/>
              </w:rPr>
              <w:t>.</w:t>
            </w:r>
          </w:p>
        </w:tc>
        <w:tc>
          <w:tcPr>
            <w:tcW w:w="284" w:type="dxa"/>
            <w:vMerge/>
            <w:tcBorders>
              <w:bottom w:val="nil"/>
            </w:tcBorders>
            <w:shd w:val="clear" w:color="auto" w:fill="FFFFFF" w:themeFill="background1"/>
          </w:tcPr>
          <w:p w:rsidR="000211D3" w:rsidRPr="00A06330" w:rsidRDefault="000211D3" w:rsidP="00DC2976">
            <w:pPr>
              <w:spacing w:before="120"/>
              <w:rPr>
                <w:rFonts w:ascii="Arial" w:hAnsi="Arial" w:cs="Arial"/>
                <w:sz w:val="20"/>
                <w:szCs w:val="20"/>
              </w:rPr>
            </w:pPr>
          </w:p>
        </w:tc>
        <w:tc>
          <w:tcPr>
            <w:tcW w:w="6804" w:type="dxa"/>
          </w:tcPr>
          <w:p w:rsidR="000211D3" w:rsidRPr="00A06330" w:rsidRDefault="000211D3" w:rsidP="00DC2976">
            <w:pPr>
              <w:spacing w:before="120"/>
              <w:rPr>
                <w:rFonts w:ascii="Arial" w:eastAsiaTheme="minorHAnsi" w:hAnsi="Arial" w:cs="Arial"/>
                <w:sz w:val="20"/>
                <w:szCs w:val="20"/>
                <w:lang w:eastAsia="en-US"/>
              </w:rPr>
            </w:pPr>
          </w:p>
        </w:tc>
      </w:tr>
    </w:tbl>
    <w:p w:rsidR="00A209BE" w:rsidRPr="00A06330" w:rsidRDefault="00A209BE" w:rsidP="00CA2408">
      <w:pPr>
        <w:rPr>
          <w:rFonts w:ascii="Arial" w:hAnsi="Arial" w:cs="Arial"/>
          <w:b/>
          <w:sz w:val="20"/>
          <w:szCs w:val="20"/>
          <w:u w:val="single"/>
        </w:rPr>
      </w:pPr>
    </w:p>
    <w:p w:rsidR="000211D3" w:rsidRPr="00A06330" w:rsidRDefault="000211D3" w:rsidP="00276736">
      <w:pPr>
        <w:pStyle w:val="Odstavecseseznamem"/>
        <w:numPr>
          <w:ilvl w:val="0"/>
          <w:numId w:val="25"/>
        </w:numPr>
        <w:rPr>
          <w:rFonts w:ascii="Arial" w:hAnsi="Arial" w:cs="Arial"/>
          <w:sz w:val="20"/>
          <w:szCs w:val="20"/>
        </w:rPr>
      </w:pPr>
      <w:r w:rsidRPr="00A06330">
        <w:rPr>
          <w:rFonts w:ascii="Arial" w:hAnsi="Arial" w:cs="Arial"/>
          <w:b/>
          <w:sz w:val="20"/>
          <w:szCs w:val="20"/>
          <w:u w:val="single"/>
        </w:rPr>
        <w:t>Brownfields</w:t>
      </w:r>
    </w:p>
    <w:tbl>
      <w:tblPr>
        <w:tblStyle w:val="Mkatabulky"/>
        <w:tblW w:w="0" w:type="auto"/>
        <w:tblInd w:w="108" w:type="dxa"/>
        <w:tblLook w:val="04A0" w:firstRow="1" w:lastRow="0" w:firstColumn="1" w:lastColumn="0" w:noHBand="0" w:noVBand="1"/>
      </w:tblPr>
      <w:tblGrid>
        <w:gridCol w:w="2718"/>
        <w:gridCol w:w="3231"/>
        <w:gridCol w:w="251"/>
        <w:gridCol w:w="4390"/>
        <w:gridCol w:w="3520"/>
      </w:tblGrid>
      <w:tr w:rsidR="00F85765" w:rsidRPr="00A06330" w:rsidTr="00F85765">
        <w:trPr>
          <w:trHeight w:val="350"/>
        </w:trPr>
        <w:tc>
          <w:tcPr>
            <w:tcW w:w="1899" w:type="dxa"/>
            <w:shd w:val="clear" w:color="auto" w:fill="BFBFBF" w:themeFill="background1" w:themeFillShade="BF"/>
          </w:tcPr>
          <w:p w:rsidR="00F85765" w:rsidRPr="00A06330" w:rsidRDefault="00F85765" w:rsidP="00DC2976">
            <w:pPr>
              <w:spacing w:before="120"/>
              <w:rPr>
                <w:rFonts w:ascii="Arial" w:hAnsi="Arial" w:cs="Arial"/>
                <w:b/>
                <w:sz w:val="20"/>
                <w:szCs w:val="20"/>
              </w:rPr>
            </w:pPr>
          </w:p>
        </w:tc>
        <w:tc>
          <w:tcPr>
            <w:tcW w:w="3455" w:type="dxa"/>
            <w:tcBorders>
              <w:bottom w:val="single" w:sz="4" w:space="0" w:color="000000" w:themeColor="text1"/>
            </w:tcBorders>
            <w:shd w:val="clear" w:color="auto" w:fill="BFBFBF" w:themeFill="background1" w:themeFillShade="BF"/>
          </w:tcPr>
          <w:p w:rsidR="00F85765" w:rsidRPr="00A06330" w:rsidRDefault="00F85765" w:rsidP="00DC2976">
            <w:pPr>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56" w:type="dxa"/>
            <w:vMerge w:val="restart"/>
            <w:tcBorders>
              <w:top w:val="nil"/>
            </w:tcBorders>
            <w:shd w:val="clear" w:color="auto" w:fill="FFFFFF" w:themeFill="background1"/>
          </w:tcPr>
          <w:p w:rsidR="00F85765" w:rsidRPr="00A06330" w:rsidRDefault="00F85765" w:rsidP="00DC2976">
            <w:pPr>
              <w:spacing w:before="120"/>
              <w:rPr>
                <w:rFonts w:ascii="Arial" w:hAnsi="Arial" w:cs="Arial"/>
                <w:b/>
                <w:sz w:val="20"/>
                <w:szCs w:val="20"/>
              </w:rPr>
            </w:pPr>
          </w:p>
        </w:tc>
        <w:tc>
          <w:tcPr>
            <w:tcW w:w="4704" w:type="dxa"/>
            <w:tcBorders>
              <w:bottom w:val="single" w:sz="4" w:space="0" w:color="000000" w:themeColor="text1"/>
            </w:tcBorders>
            <w:shd w:val="clear" w:color="auto" w:fill="BFBFBF" w:themeFill="background1" w:themeFillShade="BF"/>
          </w:tcPr>
          <w:p w:rsidR="00F85765" w:rsidRPr="00A06330" w:rsidRDefault="00F85765" w:rsidP="00DC2976">
            <w:pPr>
              <w:spacing w:before="120"/>
              <w:rPr>
                <w:rFonts w:ascii="Arial" w:hAnsi="Arial" w:cs="Arial"/>
                <w:b/>
                <w:sz w:val="20"/>
                <w:szCs w:val="20"/>
              </w:rPr>
            </w:pPr>
            <w:r w:rsidRPr="00A06330">
              <w:rPr>
                <w:rFonts w:ascii="Arial" w:hAnsi="Arial" w:cs="Arial"/>
                <w:b/>
                <w:sz w:val="20"/>
                <w:szCs w:val="20"/>
              </w:rPr>
              <w:t>Operační program podnikání a inovace pro konkurenceschopnost</w:t>
            </w:r>
          </w:p>
        </w:tc>
        <w:tc>
          <w:tcPr>
            <w:tcW w:w="3796" w:type="dxa"/>
            <w:tcBorders>
              <w:bottom w:val="single" w:sz="4" w:space="0" w:color="000000" w:themeColor="text1"/>
            </w:tcBorders>
            <w:shd w:val="clear" w:color="auto" w:fill="BFBFBF" w:themeFill="background1" w:themeFillShade="BF"/>
          </w:tcPr>
          <w:p w:rsidR="00F85765" w:rsidRPr="00A06330" w:rsidRDefault="00F85765" w:rsidP="00DC2976">
            <w:pPr>
              <w:spacing w:before="120"/>
              <w:rPr>
                <w:rFonts w:ascii="Arial" w:hAnsi="Arial" w:cs="Arial"/>
                <w:b/>
                <w:sz w:val="20"/>
                <w:szCs w:val="20"/>
              </w:rPr>
            </w:pPr>
            <w:r w:rsidRPr="00A06330">
              <w:rPr>
                <w:rFonts w:ascii="Arial" w:hAnsi="Arial" w:cs="Arial"/>
                <w:b/>
                <w:sz w:val="20"/>
                <w:szCs w:val="20"/>
              </w:rPr>
              <w:t>Program rozvoje venkova</w:t>
            </w:r>
          </w:p>
        </w:tc>
      </w:tr>
      <w:tr w:rsidR="00F85765" w:rsidRPr="00A06330" w:rsidTr="00F85765">
        <w:trPr>
          <w:trHeight w:val="300"/>
        </w:trPr>
        <w:tc>
          <w:tcPr>
            <w:tcW w:w="1899" w:type="dxa"/>
            <w:shd w:val="clear" w:color="auto" w:fill="D9D9D9" w:themeFill="background1" w:themeFillShade="D9"/>
          </w:tcPr>
          <w:p w:rsidR="00F85765" w:rsidRPr="00A06330" w:rsidRDefault="00F85765" w:rsidP="00DC2976">
            <w:pPr>
              <w:spacing w:before="120"/>
              <w:rPr>
                <w:rFonts w:ascii="Arial" w:hAnsi="Arial" w:cs="Arial"/>
                <w:b/>
                <w:sz w:val="20"/>
                <w:szCs w:val="20"/>
              </w:rPr>
            </w:pPr>
            <w:r w:rsidRPr="00A06330">
              <w:rPr>
                <w:rFonts w:ascii="Arial" w:hAnsi="Arial" w:cs="Arial"/>
                <w:b/>
                <w:sz w:val="20"/>
                <w:szCs w:val="20"/>
              </w:rPr>
              <w:t xml:space="preserve">Tematický cíl </w:t>
            </w:r>
          </w:p>
        </w:tc>
        <w:tc>
          <w:tcPr>
            <w:tcW w:w="3455" w:type="dxa"/>
            <w:tcBorders>
              <w:bottom w:val="dotted" w:sz="4" w:space="0" w:color="auto"/>
            </w:tcBorders>
          </w:tcPr>
          <w:p w:rsidR="00F85765" w:rsidRPr="00A06330" w:rsidRDefault="00F85765" w:rsidP="00DC2976">
            <w:pPr>
              <w:spacing w:before="120"/>
              <w:rPr>
                <w:rFonts w:ascii="Arial" w:hAnsi="Arial" w:cs="Arial"/>
                <w:sz w:val="20"/>
                <w:szCs w:val="20"/>
              </w:rPr>
            </w:pPr>
            <w:r w:rsidRPr="00A06330">
              <w:rPr>
                <w:rFonts w:ascii="Arial" w:hAnsi="Arial" w:cs="Arial"/>
                <w:sz w:val="20"/>
                <w:szCs w:val="20"/>
              </w:rPr>
              <w:t>TC: 5</w:t>
            </w:r>
          </w:p>
        </w:tc>
        <w:tc>
          <w:tcPr>
            <w:tcW w:w="256" w:type="dxa"/>
            <w:vMerge/>
            <w:shd w:val="clear" w:color="auto" w:fill="FFFFFF" w:themeFill="background1"/>
          </w:tcPr>
          <w:p w:rsidR="00F85765" w:rsidRPr="00A06330" w:rsidRDefault="00F85765" w:rsidP="00DC2976">
            <w:pPr>
              <w:spacing w:before="120"/>
              <w:rPr>
                <w:rFonts w:ascii="Arial" w:hAnsi="Arial" w:cs="Arial"/>
                <w:sz w:val="20"/>
                <w:szCs w:val="20"/>
              </w:rPr>
            </w:pPr>
          </w:p>
        </w:tc>
        <w:tc>
          <w:tcPr>
            <w:tcW w:w="4704" w:type="dxa"/>
            <w:tcBorders>
              <w:bottom w:val="dotted" w:sz="4" w:space="0" w:color="auto"/>
            </w:tcBorders>
          </w:tcPr>
          <w:p w:rsidR="00F85765" w:rsidRPr="00A06330" w:rsidRDefault="00F85765" w:rsidP="00DC2976">
            <w:pPr>
              <w:spacing w:before="120"/>
              <w:rPr>
                <w:rFonts w:ascii="Arial" w:hAnsi="Arial" w:cs="Arial"/>
                <w:sz w:val="20"/>
                <w:szCs w:val="20"/>
              </w:rPr>
            </w:pPr>
            <w:r w:rsidRPr="00A06330">
              <w:rPr>
                <w:rFonts w:ascii="Arial" w:hAnsi="Arial" w:cs="Arial"/>
                <w:sz w:val="20"/>
                <w:szCs w:val="20"/>
              </w:rPr>
              <w:t>TC:  3</w:t>
            </w:r>
          </w:p>
        </w:tc>
        <w:tc>
          <w:tcPr>
            <w:tcW w:w="3796" w:type="dxa"/>
            <w:tcBorders>
              <w:bottom w:val="dotted" w:sz="4" w:space="0" w:color="auto"/>
            </w:tcBorders>
          </w:tcPr>
          <w:p w:rsidR="00F85765" w:rsidRPr="00A06330" w:rsidRDefault="00CB61CA" w:rsidP="00DC2976">
            <w:pPr>
              <w:spacing w:before="120"/>
              <w:rPr>
                <w:rFonts w:ascii="Arial" w:hAnsi="Arial" w:cs="Arial"/>
                <w:sz w:val="20"/>
                <w:szCs w:val="20"/>
              </w:rPr>
            </w:pPr>
            <w:r w:rsidRPr="00A06330">
              <w:rPr>
                <w:rFonts w:ascii="Arial" w:hAnsi="Arial" w:cs="Arial"/>
                <w:sz w:val="20"/>
                <w:szCs w:val="20"/>
              </w:rPr>
              <w:t>TC: 4</w:t>
            </w:r>
          </w:p>
        </w:tc>
      </w:tr>
      <w:tr w:rsidR="00F85765" w:rsidRPr="00A06330" w:rsidTr="00F85765">
        <w:tc>
          <w:tcPr>
            <w:tcW w:w="1899" w:type="dxa"/>
            <w:shd w:val="clear" w:color="auto" w:fill="D9D9D9" w:themeFill="background1" w:themeFillShade="D9"/>
          </w:tcPr>
          <w:p w:rsidR="00F85765" w:rsidRPr="00A06330" w:rsidRDefault="00F85765" w:rsidP="00DC2976">
            <w:pPr>
              <w:spacing w:before="120"/>
              <w:rPr>
                <w:rFonts w:ascii="Arial" w:hAnsi="Arial" w:cs="Arial"/>
                <w:b/>
                <w:sz w:val="20"/>
                <w:szCs w:val="20"/>
              </w:rPr>
            </w:pPr>
            <w:r w:rsidRPr="00A06330">
              <w:rPr>
                <w:rFonts w:ascii="Arial" w:hAnsi="Arial" w:cs="Arial"/>
                <w:b/>
                <w:sz w:val="20"/>
                <w:szCs w:val="20"/>
              </w:rPr>
              <w:t>Prioritní osa</w:t>
            </w:r>
          </w:p>
        </w:tc>
        <w:tc>
          <w:tcPr>
            <w:tcW w:w="3455" w:type="dxa"/>
          </w:tcPr>
          <w:p w:rsidR="00F85765" w:rsidRPr="00A06330" w:rsidRDefault="00F85765" w:rsidP="00DC2976">
            <w:pPr>
              <w:spacing w:before="120"/>
              <w:rPr>
                <w:rFonts w:ascii="Arial" w:hAnsi="Arial" w:cs="Arial"/>
                <w:sz w:val="20"/>
                <w:szCs w:val="20"/>
              </w:rPr>
            </w:pPr>
            <w:r w:rsidRPr="00A06330">
              <w:rPr>
                <w:rFonts w:ascii="Arial" w:hAnsi="Arial" w:cs="Arial"/>
                <w:sz w:val="20"/>
                <w:szCs w:val="20"/>
              </w:rPr>
              <w:t>PO 3: Odpady a materiálové toky, ekologické zátěže a rizika</w:t>
            </w:r>
          </w:p>
        </w:tc>
        <w:tc>
          <w:tcPr>
            <w:tcW w:w="256" w:type="dxa"/>
            <w:vMerge/>
            <w:shd w:val="clear" w:color="auto" w:fill="FFFFFF" w:themeFill="background1"/>
          </w:tcPr>
          <w:p w:rsidR="00F85765" w:rsidRPr="00A06330" w:rsidRDefault="00F85765" w:rsidP="00DC2976">
            <w:pPr>
              <w:spacing w:before="120"/>
              <w:rPr>
                <w:rFonts w:ascii="Arial" w:hAnsi="Arial" w:cs="Arial"/>
                <w:sz w:val="20"/>
                <w:szCs w:val="20"/>
              </w:rPr>
            </w:pPr>
          </w:p>
        </w:tc>
        <w:tc>
          <w:tcPr>
            <w:tcW w:w="4704" w:type="dxa"/>
          </w:tcPr>
          <w:p w:rsidR="00F85765" w:rsidRPr="00A06330" w:rsidRDefault="00F85765" w:rsidP="00DC2976">
            <w:pPr>
              <w:spacing w:before="120"/>
              <w:rPr>
                <w:rFonts w:ascii="Arial" w:hAnsi="Arial" w:cs="Arial"/>
                <w:sz w:val="20"/>
                <w:szCs w:val="20"/>
              </w:rPr>
            </w:pPr>
            <w:r w:rsidRPr="00A06330">
              <w:rPr>
                <w:rFonts w:ascii="Arial" w:hAnsi="Arial" w:cs="Arial"/>
                <w:sz w:val="20"/>
                <w:szCs w:val="20"/>
              </w:rPr>
              <w:t xml:space="preserve">PO 2: Rozvoj podnikání a konkurenceschopnosti malých a středních </w:t>
            </w:r>
            <w:r w:rsidR="00C2004F" w:rsidRPr="00A06330">
              <w:rPr>
                <w:rFonts w:ascii="Arial" w:hAnsi="Arial" w:cs="Arial"/>
                <w:sz w:val="20"/>
                <w:szCs w:val="20"/>
              </w:rPr>
              <w:t>podniků</w:t>
            </w:r>
          </w:p>
        </w:tc>
        <w:tc>
          <w:tcPr>
            <w:tcW w:w="3796" w:type="dxa"/>
          </w:tcPr>
          <w:p w:rsidR="00D64680" w:rsidRPr="00A06330" w:rsidRDefault="00F85765" w:rsidP="00DC2976">
            <w:pPr>
              <w:spacing w:before="120" w:after="0" w:afterAutospacing="0"/>
              <w:rPr>
                <w:rFonts w:ascii="Arial" w:hAnsi="Arial" w:cs="Arial"/>
                <w:sz w:val="20"/>
                <w:szCs w:val="20"/>
              </w:rPr>
            </w:pPr>
            <w:r w:rsidRPr="00A06330">
              <w:rPr>
                <w:rFonts w:ascii="Arial" w:hAnsi="Arial" w:cs="Arial"/>
                <w:sz w:val="20"/>
                <w:szCs w:val="20"/>
              </w:rPr>
              <w:t xml:space="preserve">6.4 </w:t>
            </w:r>
            <w:r w:rsidR="00D64680" w:rsidRPr="00A06330">
              <w:rPr>
                <w:rFonts w:ascii="Arial" w:hAnsi="Arial" w:cs="Arial"/>
                <w:sz w:val="20"/>
                <w:szCs w:val="20"/>
              </w:rPr>
              <w:t>Podpora investic na založení nebo rozvoj nezemědělských činností</w:t>
            </w:r>
          </w:p>
          <w:p w:rsidR="00F85765" w:rsidRPr="00A06330" w:rsidRDefault="00F85765" w:rsidP="00DC2976">
            <w:pPr>
              <w:spacing w:before="120"/>
              <w:rPr>
                <w:rFonts w:ascii="Arial" w:hAnsi="Arial" w:cs="Arial"/>
                <w:sz w:val="20"/>
                <w:szCs w:val="20"/>
              </w:rPr>
            </w:pPr>
          </w:p>
        </w:tc>
      </w:tr>
      <w:tr w:rsidR="00F85765" w:rsidRPr="00A06330" w:rsidTr="00F85765">
        <w:tc>
          <w:tcPr>
            <w:tcW w:w="1899" w:type="dxa"/>
            <w:shd w:val="clear" w:color="auto" w:fill="D9D9D9" w:themeFill="background1" w:themeFillShade="D9"/>
          </w:tcPr>
          <w:p w:rsidR="00F85765" w:rsidRPr="00A06330" w:rsidRDefault="00F85765" w:rsidP="00DC2976">
            <w:pPr>
              <w:spacing w:before="120"/>
              <w:rPr>
                <w:rFonts w:ascii="Arial" w:hAnsi="Arial" w:cs="Arial"/>
                <w:b/>
                <w:sz w:val="20"/>
                <w:szCs w:val="20"/>
              </w:rPr>
            </w:pPr>
            <w:r w:rsidRPr="00A06330">
              <w:rPr>
                <w:rFonts w:ascii="Arial" w:hAnsi="Arial" w:cs="Arial"/>
                <w:b/>
                <w:sz w:val="20"/>
                <w:szCs w:val="20"/>
              </w:rPr>
              <w:t>Investiční priorita</w:t>
            </w:r>
          </w:p>
        </w:tc>
        <w:tc>
          <w:tcPr>
            <w:tcW w:w="3455" w:type="dxa"/>
          </w:tcPr>
          <w:p w:rsidR="00F85765" w:rsidRPr="00A06330" w:rsidRDefault="000F7CDC" w:rsidP="00DC2976">
            <w:pPr>
              <w:spacing w:before="120"/>
              <w:rPr>
                <w:rFonts w:ascii="Arial" w:hAnsi="Arial" w:cs="Arial"/>
                <w:sz w:val="20"/>
                <w:szCs w:val="20"/>
              </w:rPr>
            </w:pPr>
            <w:r w:rsidRPr="00A06330">
              <w:rPr>
                <w:rFonts w:ascii="Arial" w:hAnsi="Arial" w:cs="Arial"/>
                <w:sz w:val="20"/>
                <w:szCs w:val="20"/>
              </w:rPr>
              <w:t>IP5</w:t>
            </w:r>
            <w:r w:rsidR="00F85765" w:rsidRPr="00A06330">
              <w:rPr>
                <w:rFonts w:ascii="Arial" w:hAnsi="Arial" w:cs="Arial"/>
                <w:sz w:val="20"/>
                <w:szCs w:val="20"/>
              </w:rPr>
              <w:t>b</w:t>
            </w:r>
          </w:p>
        </w:tc>
        <w:tc>
          <w:tcPr>
            <w:tcW w:w="256" w:type="dxa"/>
            <w:vMerge/>
            <w:shd w:val="clear" w:color="auto" w:fill="FFFFFF" w:themeFill="background1"/>
          </w:tcPr>
          <w:p w:rsidR="00F85765" w:rsidRPr="00A06330" w:rsidRDefault="00F85765" w:rsidP="00DC2976">
            <w:pPr>
              <w:spacing w:before="120"/>
              <w:rPr>
                <w:rFonts w:ascii="Arial" w:hAnsi="Arial" w:cs="Arial"/>
                <w:sz w:val="20"/>
                <w:szCs w:val="20"/>
              </w:rPr>
            </w:pPr>
          </w:p>
        </w:tc>
        <w:tc>
          <w:tcPr>
            <w:tcW w:w="4704" w:type="dxa"/>
          </w:tcPr>
          <w:p w:rsidR="00F85765" w:rsidRPr="00A06330" w:rsidRDefault="00F85765" w:rsidP="00DC2976">
            <w:pPr>
              <w:spacing w:before="120"/>
              <w:rPr>
                <w:rFonts w:ascii="Arial" w:hAnsi="Arial" w:cs="Arial"/>
                <w:sz w:val="20"/>
                <w:szCs w:val="20"/>
              </w:rPr>
            </w:pPr>
            <w:r w:rsidRPr="00A06330">
              <w:rPr>
                <w:rFonts w:ascii="Arial" w:hAnsi="Arial" w:cs="Arial"/>
                <w:bCs/>
                <w:sz w:val="20"/>
                <w:szCs w:val="20"/>
              </w:rPr>
              <w:t>IP3c</w:t>
            </w:r>
          </w:p>
        </w:tc>
        <w:tc>
          <w:tcPr>
            <w:tcW w:w="3796" w:type="dxa"/>
          </w:tcPr>
          <w:p w:rsidR="00F85765" w:rsidRPr="00A06330" w:rsidRDefault="00CB61CA" w:rsidP="00DC2976">
            <w:pPr>
              <w:spacing w:before="120"/>
              <w:rPr>
                <w:rFonts w:ascii="Arial" w:hAnsi="Arial" w:cs="Arial"/>
                <w:bCs/>
                <w:sz w:val="20"/>
                <w:szCs w:val="20"/>
              </w:rPr>
            </w:pPr>
            <w:r w:rsidRPr="00A06330">
              <w:rPr>
                <w:rFonts w:ascii="Arial" w:hAnsi="Arial" w:cs="Arial"/>
                <w:bCs/>
                <w:sz w:val="20"/>
                <w:szCs w:val="20"/>
              </w:rPr>
              <w:t>IP5c</w:t>
            </w:r>
          </w:p>
        </w:tc>
      </w:tr>
      <w:tr w:rsidR="00F85765" w:rsidRPr="00A06330" w:rsidTr="00F85765">
        <w:tc>
          <w:tcPr>
            <w:tcW w:w="1899" w:type="dxa"/>
            <w:shd w:val="clear" w:color="auto" w:fill="D9D9D9" w:themeFill="background1" w:themeFillShade="D9"/>
          </w:tcPr>
          <w:p w:rsidR="00F85765" w:rsidRPr="00A06330" w:rsidRDefault="00F85765" w:rsidP="00DC2976">
            <w:pPr>
              <w:spacing w:before="120"/>
              <w:rPr>
                <w:rFonts w:ascii="Arial" w:hAnsi="Arial" w:cs="Arial"/>
                <w:b/>
                <w:sz w:val="20"/>
                <w:szCs w:val="20"/>
              </w:rPr>
            </w:pPr>
            <w:r w:rsidRPr="00A06330">
              <w:rPr>
                <w:rFonts w:ascii="Arial" w:hAnsi="Arial" w:cs="Arial"/>
                <w:b/>
                <w:sz w:val="20"/>
                <w:szCs w:val="20"/>
              </w:rPr>
              <w:t>Specifický cíl</w:t>
            </w:r>
          </w:p>
        </w:tc>
        <w:tc>
          <w:tcPr>
            <w:tcW w:w="3455" w:type="dxa"/>
          </w:tcPr>
          <w:p w:rsidR="00F85765" w:rsidRPr="00A06330" w:rsidRDefault="00F85765" w:rsidP="00DC2976">
            <w:pPr>
              <w:spacing w:before="120"/>
              <w:rPr>
                <w:rFonts w:ascii="Arial" w:hAnsi="Arial" w:cs="Arial"/>
                <w:sz w:val="20"/>
                <w:szCs w:val="20"/>
              </w:rPr>
            </w:pPr>
            <w:r w:rsidRPr="00A06330">
              <w:rPr>
                <w:rFonts w:ascii="Arial" w:hAnsi="Arial" w:cs="Arial"/>
                <w:sz w:val="20"/>
                <w:szCs w:val="20"/>
              </w:rPr>
              <w:t>SC 3.4</w:t>
            </w:r>
            <w:r w:rsidR="00A54C6C" w:rsidRPr="00A06330">
              <w:rPr>
                <w:rFonts w:ascii="Arial" w:hAnsi="Arial" w:cs="Arial"/>
                <w:sz w:val="20"/>
                <w:szCs w:val="20"/>
              </w:rPr>
              <w:t>:</w:t>
            </w:r>
            <w:r w:rsidRPr="00A06330">
              <w:rPr>
                <w:rFonts w:ascii="Arial" w:hAnsi="Arial" w:cs="Arial"/>
                <w:sz w:val="20"/>
                <w:szCs w:val="20"/>
              </w:rPr>
              <w:t xml:space="preserve"> </w:t>
            </w:r>
            <w:r w:rsidR="0080277E" w:rsidRPr="00A06330">
              <w:rPr>
                <w:rFonts w:ascii="Arial" w:hAnsi="Arial" w:cs="Arial"/>
                <w:sz w:val="20"/>
                <w:szCs w:val="20"/>
              </w:rPr>
              <w:t>D</w:t>
            </w:r>
            <w:r w:rsidR="004F3135" w:rsidRPr="00A06330">
              <w:rPr>
                <w:rFonts w:ascii="Arial" w:hAnsi="Arial" w:cs="Arial"/>
                <w:sz w:val="20"/>
                <w:szCs w:val="20"/>
              </w:rPr>
              <w:t>okončit inventarizaci a odstranit ekologické zátěže</w:t>
            </w:r>
          </w:p>
        </w:tc>
        <w:tc>
          <w:tcPr>
            <w:tcW w:w="256" w:type="dxa"/>
            <w:vMerge/>
            <w:shd w:val="clear" w:color="auto" w:fill="FFFFFF" w:themeFill="background1"/>
          </w:tcPr>
          <w:p w:rsidR="00F85765" w:rsidRPr="00A06330" w:rsidRDefault="00F85765" w:rsidP="00DC2976">
            <w:pPr>
              <w:spacing w:before="120"/>
              <w:rPr>
                <w:rFonts w:ascii="Arial" w:hAnsi="Arial" w:cs="Arial"/>
                <w:sz w:val="20"/>
                <w:szCs w:val="20"/>
              </w:rPr>
            </w:pPr>
          </w:p>
        </w:tc>
        <w:tc>
          <w:tcPr>
            <w:tcW w:w="4704" w:type="dxa"/>
          </w:tcPr>
          <w:p w:rsidR="00F85765" w:rsidRPr="00A06330" w:rsidRDefault="00F85765" w:rsidP="00DC2976">
            <w:pPr>
              <w:spacing w:before="120"/>
              <w:rPr>
                <w:rFonts w:ascii="Arial" w:hAnsi="Arial" w:cs="Arial"/>
                <w:sz w:val="20"/>
                <w:szCs w:val="20"/>
              </w:rPr>
            </w:pPr>
            <w:r w:rsidRPr="00A06330">
              <w:rPr>
                <w:rFonts w:ascii="Arial" w:hAnsi="Arial" w:cs="Arial"/>
                <w:sz w:val="20"/>
                <w:szCs w:val="20"/>
              </w:rPr>
              <w:t>SC 2.3: Zvýšit využitelnost infrastruktury pro podnikání</w:t>
            </w:r>
          </w:p>
        </w:tc>
        <w:tc>
          <w:tcPr>
            <w:tcW w:w="3796" w:type="dxa"/>
          </w:tcPr>
          <w:p w:rsidR="00F85765" w:rsidRPr="00A06330" w:rsidRDefault="00F85765" w:rsidP="00DC2976">
            <w:pPr>
              <w:pStyle w:val="Tabulka"/>
              <w:spacing w:before="120" w:after="0" w:afterAutospacing="0"/>
              <w:jc w:val="left"/>
              <w:rPr>
                <w:rFonts w:ascii="Arial" w:hAnsi="Arial" w:cs="Arial"/>
                <w:sz w:val="20"/>
                <w:szCs w:val="20"/>
              </w:rPr>
            </w:pPr>
            <w:r w:rsidRPr="00A06330">
              <w:rPr>
                <w:rFonts w:ascii="Arial" w:hAnsi="Arial" w:cs="Arial"/>
                <w:sz w:val="20"/>
                <w:szCs w:val="20"/>
              </w:rPr>
              <w:t>1. Investice do nezemědělských činností</w:t>
            </w:r>
          </w:p>
          <w:p w:rsidR="00F85765" w:rsidRPr="00A06330" w:rsidRDefault="00F85765" w:rsidP="00DC2976">
            <w:pPr>
              <w:pStyle w:val="Tabulka"/>
              <w:spacing w:before="120" w:after="0" w:afterAutospacing="0"/>
              <w:jc w:val="left"/>
              <w:rPr>
                <w:rFonts w:ascii="Arial" w:hAnsi="Arial" w:cs="Arial"/>
                <w:sz w:val="20"/>
                <w:szCs w:val="20"/>
              </w:rPr>
            </w:pPr>
            <w:r w:rsidRPr="00A06330">
              <w:rPr>
                <w:rFonts w:ascii="Arial" w:hAnsi="Arial" w:cs="Arial"/>
                <w:sz w:val="20"/>
                <w:szCs w:val="20"/>
              </w:rPr>
              <w:t>2. Podpora cestovního ruchu</w:t>
            </w:r>
          </w:p>
          <w:p w:rsidR="00F85765" w:rsidRPr="00A06330" w:rsidRDefault="00F85765" w:rsidP="00DC2976">
            <w:pPr>
              <w:spacing w:before="120" w:after="0" w:afterAutospacing="0"/>
              <w:rPr>
                <w:rFonts w:ascii="Arial" w:hAnsi="Arial" w:cs="Arial"/>
                <w:sz w:val="20"/>
                <w:szCs w:val="20"/>
              </w:rPr>
            </w:pPr>
            <w:r w:rsidRPr="00A06330">
              <w:rPr>
                <w:rFonts w:ascii="Arial" w:hAnsi="Arial" w:cs="Arial"/>
                <w:sz w:val="20"/>
                <w:szCs w:val="20"/>
              </w:rPr>
              <w:t>3. Podpora využívání obnovitelných zdrojů energie</w:t>
            </w:r>
          </w:p>
        </w:tc>
      </w:tr>
      <w:tr w:rsidR="00F85765" w:rsidRPr="00A06330" w:rsidTr="00C44F2D">
        <w:tc>
          <w:tcPr>
            <w:tcW w:w="1899" w:type="dxa"/>
            <w:shd w:val="clear" w:color="auto" w:fill="D9D9D9" w:themeFill="background1" w:themeFillShade="D9"/>
          </w:tcPr>
          <w:p w:rsidR="00F85765" w:rsidRPr="00A06330" w:rsidRDefault="00C44F2D" w:rsidP="00DC2976">
            <w:pPr>
              <w:spacing w:before="120"/>
              <w:jc w:val="left"/>
              <w:rPr>
                <w:rFonts w:ascii="Arial" w:hAnsi="Arial" w:cs="Arial"/>
                <w:b/>
                <w:sz w:val="20"/>
                <w:szCs w:val="20"/>
              </w:rPr>
            </w:pPr>
            <w:r w:rsidRPr="00A06330">
              <w:rPr>
                <w:rFonts w:ascii="Arial" w:hAnsi="Arial" w:cs="Arial"/>
                <w:b/>
                <w:sz w:val="20"/>
                <w:szCs w:val="20"/>
              </w:rPr>
              <w:t xml:space="preserve">Věcná </w:t>
            </w:r>
            <w:r w:rsidR="00F85765" w:rsidRPr="00A06330">
              <w:rPr>
                <w:rFonts w:ascii="Arial" w:hAnsi="Arial" w:cs="Arial"/>
                <w:b/>
                <w:sz w:val="20"/>
                <w:szCs w:val="20"/>
              </w:rPr>
              <w:t>specifikace (zaměření, aktivity)</w:t>
            </w:r>
          </w:p>
        </w:tc>
        <w:tc>
          <w:tcPr>
            <w:tcW w:w="3455" w:type="dxa"/>
          </w:tcPr>
          <w:p w:rsidR="00F85765" w:rsidRPr="00A06330" w:rsidRDefault="00F85765" w:rsidP="00DC2976">
            <w:pPr>
              <w:spacing w:before="120"/>
              <w:rPr>
                <w:rFonts w:ascii="Arial" w:hAnsi="Arial" w:cs="Arial"/>
                <w:sz w:val="20"/>
                <w:szCs w:val="20"/>
              </w:rPr>
            </w:pPr>
            <w:r w:rsidRPr="00A06330">
              <w:rPr>
                <w:rFonts w:ascii="Arial" w:hAnsi="Arial" w:cs="Arial"/>
                <w:sz w:val="20"/>
                <w:szCs w:val="20"/>
              </w:rPr>
              <w:t>Sanace vážně kontaminovaných lokalit (Lokality, u nichž jsou prokázána rizika pro lidské zdraví a ekosystémy)</w:t>
            </w:r>
          </w:p>
        </w:tc>
        <w:tc>
          <w:tcPr>
            <w:tcW w:w="256" w:type="dxa"/>
            <w:vMerge/>
            <w:tcBorders>
              <w:bottom w:val="nil"/>
            </w:tcBorders>
            <w:shd w:val="clear" w:color="auto" w:fill="FFFFFF" w:themeFill="background1"/>
          </w:tcPr>
          <w:p w:rsidR="00F85765" w:rsidRPr="00A06330" w:rsidRDefault="00F85765" w:rsidP="00DC2976">
            <w:pPr>
              <w:spacing w:before="120"/>
              <w:rPr>
                <w:rFonts w:ascii="Arial" w:hAnsi="Arial" w:cs="Arial"/>
                <w:sz w:val="20"/>
                <w:szCs w:val="20"/>
              </w:rPr>
            </w:pPr>
          </w:p>
        </w:tc>
        <w:tc>
          <w:tcPr>
            <w:tcW w:w="4704" w:type="dxa"/>
          </w:tcPr>
          <w:p w:rsidR="00F85765" w:rsidRPr="00A06330" w:rsidRDefault="00F85765" w:rsidP="00DC2976">
            <w:pPr>
              <w:spacing w:before="120"/>
              <w:rPr>
                <w:rFonts w:ascii="Arial" w:hAnsi="Arial" w:cs="Arial"/>
                <w:sz w:val="20"/>
                <w:szCs w:val="20"/>
              </w:rPr>
            </w:pPr>
            <w:r w:rsidRPr="00A06330">
              <w:rPr>
                <w:rFonts w:ascii="Arial" w:hAnsi="Arial" w:cs="Arial"/>
                <w:sz w:val="20"/>
                <w:szCs w:val="20"/>
              </w:rPr>
              <w:t>rekonstrukce brownfield</w:t>
            </w:r>
            <w:r w:rsidR="003D659F" w:rsidRPr="00A06330">
              <w:rPr>
                <w:rFonts w:ascii="Arial" w:hAnsi="Arial" w:cs="Arial"/>
                <w:sz w:val="20"/>
                <w:szCs w:val="20"/>
              </w:rPr>
              <w:t>ů</w:t>
            </w:r>
            <w:r w:rsidRPr="00A06330">
              <w:rPr>
                <w:rFonts w:ascii="Arial" w:hAnsi="Arial" w:cs="Arial"/>
                <w:sz w:val="20"/>
                <w:szCs w:val="20"/>
              </w:rPr>
              <w:t xml:space="preserve"> pro průmyslové využití</w:t>
            </w:r>
          </w:p>
        </w:tc>
        <w:tc>
          <w:tcPr>
            <w:tcW w:w="3796" w:type="dxa"/>
          </w:tcPr>
          <w:p w:rsidR="00F85765" w:rsidRPr="00A06330" w:rsidRDefault="00F85765" w:rsidP="00DC2976">
            <w:pPr>
              <w:spacing w:before="120"/>
              <w:rPr>
                <w:rFonts w:ascii="Arial" w:hAnsi="Arial" w:cs="Arial"/>
                <w:sz w:val="20"/>
                <w:szCs w:val="20"/>
              </w:rPr>
            </w:pPr>
            <w:r w:rsidRPr="00A06330">
              <w:rPr>
                <w:rFonts w:ascii="Arial" w:hAnsi="Arial" w:cs="Arial"/>
                <w:sz w:val="20"/>
                <w:szCs w:val="20"/>
              </w:rPr>
              <w:t>zemědělské brownfields ve vazbě na agroturistiku</w:t>
            </w:r>
            <w:r w:rsidR="00854436" w:rsidRPr="00A06330">
              <w:rPr>
                <w:rFonts w:ascii="Arial" w:hAnsi="Arial" w:cs="Arial"/>
                <w:sz w:val="20"/>
                <w:szCs w:val="20"/>
              </w:rPr>
              <w:t>, preference využití stávajících staveb</w:t>
            </w:r>
          </w:p>
        </w:tc>
      </w:tr>
      <w:tr w:rsidR="00F85765" w:rsidRPr="00A06330" w:rsidTr="00F85765">
        <w:tc>
          <w:tcPr>
            <w:tcW w:w="1899" w:type="dxa"/>
            <w:shd w:val="clear" w:color="auto" w:fill="D9D9D9" w:themeFill="background1" w:themeFillShade="D9"/>
          </w:tcPr>
          <w:p w:rsidR="00F85765" w:rsidRPr="00A06330" w:rsidRDefault="00F85765" w:rsidP="00DC2976">
            <w:pPr>
              <w:spacing w:before="120"/>
              <w:rPr>
                <w:rFonts w:ascii="Arial" w:hAnsi="Arial" w:cs="Arial"/>
                <w:b/>
                <w:sz w:val="20"/>
                <w:szCs w:val="20"/>
              </w:rPr>
            </w:pPr>
            <w:r w:rsidRPr="00A06330">
              <w:rPr>
                <w:rFonts w:ascii="Arial" w:hAnsi="Arial" w:cs="Arial"/>
                <w:b/>
                <w:sz w:val="20"/>
                <w:szCs w:val="20"/>
              </w:rPr>
              <w:t xml:space="preserve">Implementační prvky </w:t>
            </w:r>
          </w:p>
        </w:tc>
        <w:tc>
          <w:tcPr>
            <w:tcW w:w="3455" w:type="dxa"/>
          </w:tcPr>
          <w:p w:rsidR="00F85765" w:rsidRPr="00A06330" w:rsidRDefault="004F3135" w:rsidP="00DC2976">
            <w:pPr>
              <w:spacing w:before="120"/>
              <w:rPr>
                <w:rFonts w:ascii="Arial" w:hAnsi="Arial" w:cs="Arial"/>
                <w:sz w:val="20"/>
                <w:szCs w:val="20"/>
              </w:rPr>
            </w:pPr>
            <w:r w:rsidRPr="00A06330">
              <w:rPr>
                <w:rFonts w:ascii="Arial" w:hAnsi="Arial" w:cs="Arial"/>
                <w:sz w:val="20"/>
                <w:szCs w:val="20"/>
              </w:rPr>
              <w:t>Typy příjemců: kraje, obce, dobrovolné svazky obcí, příspěvkové organizace, organizační složky státu, podnikatelské subjekty, veřejnoprávní instituce,</w:t>
            </w:r>
            <w:r w:rsidR="008B12BE" w:rsidRPr="00A06330">
              <w:rPr>
                <w:rFonts w:ascii="Arial" w:hAnsi="Arial" w:cs="Arial"/>
                <w:sz w:val="20"/>
                <w:szCs w:val="20"/>
              </w:rPr>
              <w:t xml:space="preserve"> </w:t>
            </w:r>
            <w:r w:rsidR="004861AA" w:rsidRPr="00A06330">
              <w:rPr>
                <w:rFonts w:ascii="Arial" w:hAnsi="Arial" w:cs="Arial"/>
                <w:sz w:val="20"/>
                <w:szCs w:val="20"/>
              </w:rPr>
              <w:t xml:space="preserve">státní podniky, </w:t>
            </w:r>
            <w:r w:rsidR="008B12BE" w:rsidRPr="00A06330">
              <w:rPr>
                <w:rFonts w:ascii="Arial" w:hAnsi="Arial" w:cs="Arial"/>
                <w:sz w:val="20"/>
                <w:szCs w:val="20"/>
              </w:rPr>
              <w:t>státní organizace,</w:t>
            </w:r>
            <w:r w:rsidRPr="00A06330">
              <w:rPr>
                <w:rFonts w:ascii="Arial" w:hAnsi="Arial" w:cs="Arial"/>
                <w:sz w:val="20"/>
                <w:szCs w:val="20"/>
              </w:rPr>
              <w:t xml:space="preserve"> </w:t>
            </w:r>
            <w:r w:rsidRPr="00A06330">
              <w:rPr>
                <w:rFonts w:ascii="Arial" w:hAnsi="Arial" w:cs="Arial"/>
                <w:color w:val="000000"/>
                <w:sz w:val="20"/>
                <w:szCs w:val="20"/>
              </w:rPr>
              <w:t>nestátní neziskové organizace (obecně prospěšné společnosti, nadace, nadační fondy, ústavy,</w:t>
            </w:r>
            <w:r w:rsidRPr="00A06330">
              <w:rPr>
                <w:rFonts w:ascii="Arial" w:hAnsi="Arial" w:cs="Arial"/>
                <w:sz w:val="20"/>
                <w:szCs w:val="20"/>
              </w:rPr>
              <w:t xml:space="preserve"> spolky), </w:t>
            </w:r>
            <w:r w:rsidRPr="00A06330">
              <w:rPr>
                <w:rFonts w:ascii="Arial" w:hAnsi="Arial" w:cs="Arial"/>
                <w:color w:val="000000"/>
                <w:sz w:val="20"/>
                <w:szCs w:val="20"/>
              </w:rPr>
              <w:t xml:space="preserve">církve a náboženské společnosti a jejich svazy, </w:t>
            </w:r>
            <w:r w:rsidRPr="00A06330">
              <w:rPr>
                <w:rFonts w:ascii="Arial" w:hAnsi="Arial" w:cs="Arial"/>
                <w:sz w:val="20"/>
                <w:szCs w:val="20"/>
              </w:rPr>
              <w:t>vysoké školy, školy a školská zařízení,</w:t>
            </w:r>
            <w:r w:rsidR="00600452" w:rsidRPr="00A06330">
              <w:rPr>
                <w:rFonts w:ascii="Arial" w:hAnsi="Arial" w:cs="Arial"/>
                <w:sz w:val="20"/>
                <w:szCs w:val="20"/>
              </w:rPr>
              <w:t xml:space="preserve"> </w:t>
            </w:r>
            <w:r w:rsidRPr="00A06330">
              <w:rPr>
                <w:rFonts w:ascii="Arial" w:hAnsi="Arial" w:cs="Arial"/>
                <w:sz w:val="20"/>
                <w:szCs w:val="20"/>
              </w:rPr>
              <w:t xml:space="preserve">obchodní společnosti a družstva, veřejné výzkumné instituce, </w:t>
            </w:r>
            <w:r w:rsidRPr="00A06330">
              <w:rPr>
                <w:rFonts w:ascii="Arial" w:hAnsi="Arial" w:cs="Arial"/>
                <w:color w:val="000000"/>
                <w:sz w:val="20"/>
                <w:szCs w:val="20"/>
              </w:rPr>
              <w:t xml:space="preserve">městské části </w:t>
            </w:r>
            <w:r w:rsidRPr="00A06330">
              <w:rPr>
                <w:rFonts w:ascii="Arial" w:hAnsi="Arial" w:cs="Arial"/>
                <w:sz w:val="20"/>
                <w:szCs w:val="20"/>
              </w:rPr>
              <w:t>hl. města Prahy</w:t>
            </w:r>
            <w:r w:rsidRPr="00A06330">
              <w:rPr>
                <w:rFonts w:ascii="Arial" w:hAnsi="Arial" w:cs="Arial"/>
                <w:color w:val="000000"/>
                <w:sz w:val="20"/>
                <w:szCs w:val="20"/>
              </w:rPr>
              <w:t>,</w:t>
            </w:r>
            <w:r w:rsidRPr="00A06330">
              <w:rPr>
                <w:rFonts w:ascii="Arial" w:hAnsi="Arial" w:cs="Arial"/>
                <w:sz w:val="20"/>
                <w:szCs w:val="20"/>
              </w:rPr>
              <w:t xml:space="preserve"> fyzické osoby podnikající.</w:t>
            </w:r>
          </w:p>
          <w:p w:rsidR="00F85765" w:rsidRPr="00A06330" w:rsidRDefault="00F85765" w:rsidP="00353D3A">
            <w:pPr>
              <w:spacing w:before="120" w:after="120" w:afterAutospacing="0"/>
              <w:rPr>
                <w:rFonts w:ascii="Arial" w:hAnsi="Arial" w:cs="Arial"/>
                <w:sz w:val="20"/>
                <w:szCs w:val="20"/>
              </w:rPr>
            </w:pPr>
            <w:r w:rsidRPr="00A06330">
              <w:rPr>
                <w:rFonts w:ascii="Arial" w:hAnsi="Arial" w:cs="Arial"/>
                <w:sz w:val="20"/>
                <w:szCs w:val="20"/>
              </w:rPr>
              <w:t>Cílová území: území celé České republiky</w:t>
            </w:r>
            <w:r w:rsidR="00C2554A" w:rsidRPr="00A06330">
              <w:rPr>
                <w:rFonts w:ascii="Arial" w:hAnsi="Arial" w:cs="Arial"/>
                <w:sz w:val="20"/>
                <w:szCs w:val="20"/>
              </w:rPr>
              <w:t>.</w:t>
            </w:r>
          </w:p>
        </w:tc>
        <w:tc>
          <w:tcPr>
            <w:tcW w:w="256" w:type="dxa"/>
            <w:tcBorders>
              <w:top w:val="nil"/>
              <w:bottom w:val="nil"/>
            </w:tcBorders>
          </w:tcPr>
          <w:p w:rsidR="00F85765" w:rsidRPr="00A06330" w:rsidRDefault="00F85765" w:rsidP="00DC2976">
            <w:pPr>
              <w:spacing w:before="120"/>
              <w:rPr>
                <w:rFonts w:ascii="Arial" w:hAnsi="Arial" w:cs="Arial"/>
                <w:sz w:val="20"/>
                <w:szCs w:val="20"/>
              </w:rPr>
            </w:pPr>
          </w:p>
        </w:tc>
        <w:tc>
          <w:tcPr>
            <w:tcW w:w="4704" w:type="dxa"/>
          </w:tcPr>
          <w:p w:rsidR="00F85765" w:rsidRPr="00A06330" w:rsidRDefault="00F85765" w:rsidP="00DC2976">
            <w:pPr>
              <w:spacing w:before="120"/>
              <w:rPr>
                <w:rFonts w:ascii="Arial" w:eastAsiaTheme="minorHAnsi" w:hAnsi="Arial" w:cs="Arial"/>
                <w:sz w:val="20"/>
                <w:szCs w:val="20"/>
                <w:lang w:eastAsia="en-US"/>
              </w:rPr>
            </w:pPr>
            <w:r w:rsidRPr="00A06330">
              <w:rPr>
                <w:rFonts w:ascii="Arial" w:eastAsiaTheme="minorHAnsi" w:hAnsi="Arial" w:cs="Arial"/>
                <w:sz w:val="20"/>
                <w:szCs w:val="20"/>
                <w:lang w:eastAsia="en-US"/>
              </w:rPr>
              <w:t>Typy příjemců: Podnikatelské subjekty (malé a střední podniky)</w:t>
            </w:r>
          </w:p>
          <w:p w:rsidR="00F85765" w:rsidRPr="00A06330" w:rsidRDefault="00F85765" w:rsidP="00DC2976">
            <w:pPr>
              <w:spacing w:before="120"/>
              <w:rPr>
                <w:rFonts w:ascii="Arial" w:hAnsi="Arial" w:cs="Arial"/>
                <w:sz w:val="20"/>
                <w:szCs w:val="20"/>
              </w:rPr>
            </w:pPr>
            <w:r w:rsidRPr="00A06330">
              <w:rPr>
                <w:rFonts w:ascii="Arial" w:hAnsi="Arial" w:cs="Arial"/>
                <w:sz w:val="20"/>
                <w:szCs w:val="20"/>
              </w:rPr>
              <w:t xml:space="preserve">Cílové území: Území České republiky, mimo území hl. m. Prahy </w:t>
            </w:r>
          </w:p>
        </w:tc>
        <w:tc>
          <w:tcPr>
            <w:tcW w:w="3796" w:type="dxa"/>
          </w:tcPr>
          <w:p w:rsidR="00F85765" w:rsidRPr="00A06330" w:rsidRDefault="00F85765" w:rsidP="00DC2976">
            <w:pPr>
              <w:pStyle w:val="Tabulka"/>
              <w:spacing w:before="120"/>
              <w:jc w:val="left"/>
              <w:rPr>
                <w:rFonts w:ascii="Arial" w:hAnsi="Arial" w:cs="Arial"/>
                <w:sz w:val="20"/>
                <w:szCs w:val="20"/>
              </w:rPr>
            </w:pPr>
            <w:r w:rsidRPr="00A06330">
              <w:rPr>
                <w:rFonts w:ascii="Arial" w:hAnsi="Arial" w:cs="Arial"/>
                <w:sz w:val="20"/>
                <w:szCs w:val="20"/>
              </w:rPr>
              <w:t>Typy příjemců: Zemědělský podnikatel</w:t>
            </w:r>
          </w:p>
          <w:p w:rsidR="00F85765" w:rsidRPr="00A06330" w:rsidRDefault="00F85765" w:rsidP="00DC2976">
            <w:pPr>
              <w:spacing w:before="120"/>
              <w:rPr>
                <w:rFonts w:ascii="Arial" w:eastAsiaTheme="minorHAnsi" w:hAnsi="Arial" w:cs="Arial"/>
                <w:sz w:val="20"/>
                <w:szCs w:val="20"/>
                <w:lang w:eastAsia="en-US"/>
              </w:rPr>
            </w:pPr>
            <w:r w:rsidRPr="00A06330">
              <w:rPr>
                <w:rFonts w:ascii="Arial" w:hAnsi="Arial" w:cs="Arial"/>
                <w:sz w:val="20"/>
                <w:szCs w:val="20"/>
              </w:rPr>
              <w:t>Cílové území: území České republiky s výjimkou území hl. města Prahy</w:t>
            </w:r>
          </w:p>
        </w:tc>
      </w:tr>
      <w:tr w:rsidR="00F85765" w:rsidRPr="00A06330" w:rsidTr="00F85765">
        <w:tc>
          <w:tcPr>
            <w:tcW w:w="1899" w:type="dxa"/>
            <w:shd w:val="clear" w:color="auto" w:fill="D9D9D9" w:themeFill="background1" w:themeFillShade="D9"/>
          </w:tcPr>
          <w:p w:rsidR="00F85765" w:rsidRPr="00A06330" w:rsidRDefault="00F85765" w:rsidP="00DC2976">
            <w:pPr>
              <w:spacing w:before="120"/>
              <w:rPr>
                <w:rFonts w:ascii="Arial" w:hAnsi="Arial" w:cs="Arial"/>
                <w:b/>
                <w:sz w:val="20"/>
                <w:szCs w:val="20"/>
              </w:rPr>
            </w:pPr>
            <w:r w:rsidRPr="00A06330">
              <w:rPr>
                <w:rFonts w:ascii="Arial" w:hAnsi="Arial" w:cs="Arial"/>
                <w:b/>
                <w:sz w:val="20"/>
                <w:szCs w:val="20"/>
              </w:rPr>
              <w:t>Synergie/komplementarita</w:t>
            </w:r>
          </w:p>
        </w:tc>
        <w:tc>
          <w:tcPr>
            <w:tcW w:w="3455" w:type="dxa"/>
          </w:tcPr>
          <w:p w:rsidR="00F85765" w:rsidRPr="00A06330" w:rsidRDefault="00E255BE" w:rsidP="00DC2976">
            <w:pPr>
              <w:spacing w:before="120"/>
              <w:rPr>
                <w:rFonts w:ascii="Arial" w:hAnsi="Arial" w:cs="Arial"/>
                <w:sz w:val="20"/>
                <w:szCs w:val="20"/>
              </w:rPr>
            </w:pPr>
            <w:r w:rsidRPr="00A06330">
              <w:rPr>
                <w:rFonts w:ascii="Arial" w:hAnsi="Arial" w:cs="Arial"/>
                <w:sz w:val="20"/>
                <w:szCs w:val="20"/>
              </w:rPr>
              <w:t>Komplementarita</w:t>
            </w:r>
          </w:p>
        </w:tc>
        <w:tc>
          <w:tcPr>
            <w:tcW w:w="256" w:type="dxa"/>
            <w:tcBorders>
              <w:top w:val="nil"/>
              <w:bottom w:val="nil"/>
            </w:tcBorders>
          </w:tcPr>
          <w:p w:rsidR="00F85765" w:rsidRPr="00A06330" w:rsidRDefault="00F85765" w:rsidP="00DC2976">
            <w:pPr>
              <w:spacing w:before="120"/>
              <w:rPr>
                <w:rFonts w:ascii="Arial" w:hAnsi="Arial" w:cs="Arial"/>
                <w:sz w:val="20"/>
                <w:szCs w:val="20"/>
              </w:rPr>
            </w:pPr>
          </w:p>
        </w:tc>
        <w:tc>
          <w:tcPr>
            <w:tcW w:w="4704" w:type="dxa"/>
          </w:tcPr>
          <w:p w:rsidR="00F85765" w:rsidRPr="00A06330" w:rsidRDefault="00E255BE" w:rsidP="00DC2976">
            <w:pPr>
              <w:spacing w:before="120"/>
              <w:rPr>
                <w:rFonts w:ascii="Arial" w:eastAsiaTheme="minorHAnsi" w:hAnsi="Arial" w:cs="Arial"/>
                <w:sz w:val="20"/>
                <w:szCs w:val="20"/>
                <w:lang w:eastAsia="en-US"/>
              </w:rPr>
            </w:pPr>
            <w:r w:rsidRPr="00A06330">
              <w:rPr>
                <w:rFonts w:ascii="Arial" w:eastAsiaTheme="minorHAnsi" w:hAnsi="Arial" w:cs="Arial"/>
                <w:sz w:val="20"/>
                <w:szCs w:val="20"/>
                <w:lang w:eastAsia="en-US"/>
              </w:rPr>
              <w:t>Komplementarita</w:t>
            </w:r>
          </w:p>
        </w:tc>
        <w:tc>
          <w:tcPr>
            <w:tcW w:w="3796" w:type="dxa"/>
          </w:tcPr>
          <w:p w:rsidR="00F85765" w:rsidRPr="00A06330" w:rsidRDefault="00F85765" w:rsidP="00DC2976">
            <w:pPr>
              <w:pStyle w:val="Tabulka"/>
              <w:spacing w:before="120" w:after="100"/>
              <w:jc w:val="left"/>
              <w:rPr>
                <w:rFonts w:ascii="Arial" w:hAnsi="Arial" w:cs="Arial"/>
                <w:sz w:val="20"/>
                <w:szCs w:val="20"/>
              </w:rPr>
            </w:pPr>
            <w:r w:rsidRPr="00A06330">
              <w:rPr>
                <w:rFonts w:ascii="Arial" w:hAnsi="Arial" w:cs="Arial"/>
                <w:sz w:val="20"/>
                <w:szCs w:val="20"/>
              </w:rPr>
              <w:t>Komplementarita</w:t>
            </w:r>
          </w:p>
        </w:tc>
      </w:tr>
      <w:tr w:rsidR="00F85765" w:rsidRPr="00A06330" w:rsidTr="00F85765">
        <w:tc>
          <w:tcPr>
            <w:tcW w:w="1899" w:type="dxa"/>
            <w:shd w:val="clear" w:color="auto" w:fill="D9D9D9" w:themeFill="background1" w:themeFillShade="D9"/>
          </w:tcPr>
          <w:p w:rsidR="00F85765" w:rsidRPr="00A06330" w:rsidRDefault="00F85765" w:rsidP="00DC2976">
            <w:pPr>
              <w:spacing w:before="120"/>
              <w:rPr>
                <w:rFonts w:ascii="Arial" w:hAnsi="Arial" w:cs="Arial"/>
                <w:b/>
                <w:sz w:val="20"/>
                <w:szCs w:val="20"/>
              </w:rPr>
            </w:pPr>
            <w:r w:rsidRPr="00A06330">
              <w:rPr>
                <w:rFonts w:ascii="Arial" w:hAnsi="Arial" w:cs="Arial"/>
                <w:b/>
                <w:sz w:val="20"/>
                <w:szCs w:val="20"/>
              </w:rPr>
              <w:t xml:space="preserve">Mechanismus koordinace </w:t>
            </w:r>
          </w:p>
        </w:tc>
        <w:tc>
          <w:tcPr>
            <w:tcW w:w="3455" w:type="dxa"/>
          </w:tcPr>
          <w:p w:rsidR="00F85765" w:rsidRPr="00A06330" w:rsidRDefault="00F85765" w:rsidP="00DC2976">
            <w:pPr>
              <w:spacing w:before="120"/>
              <w:rPr>
                <w:rFonts w:ascii="Arial" w:hAnsi="Arial" w:cs="Arial"/>
                <w:sz w:val="20"/>
                <w:szCs w:val="20"/>
              </w:rPr>
            </w:pPr>
            <w:r w:rsidRPr="00A06330">
              <w:rPr>
                <w:rFonts w:ascii="Arial" w:hAnsi="Arial" w:cs="Arial"/>
                <w:sz w:val="20"/>
                <w:szCs w:val="20"/>
              </w:rPr>
              <w:t>Vzájemná účast zástupců řídích orgánů v pracovních skupinách a platformách ve fázi přípravy i realizace programu, zastoupení na monitorovacím výboru, výměna informací o projektech podpořených v OP ŽP a v OP PIK, věcná koordinace výzev (nikoliv však časová koordinace).</w:t>
            </w:r>
          </w:p>
        </w:tc>
        <w:tc>
          <w:tcPr>
            <w:tcW w:w="256" w:type="dxa"/>
            <w:tcBorders>
              <w:top w:val="nil"/>
              <w:bottom w:val="nil"/>
            </w:tcBorders>
          </w:tcPr>
          <w:p w:rsidR="00F85765" w:rsidRPr="00A06330" w:rsidRDefault="00F85765" w:rsidP="00DC2976">
            <w:pPr>
              <w:spacing w:before="120"/>
              <w:rPr>
                <w:rFonts w:ascii="Arial" w:hAnsi="Arial" w:cs="Arial"/>
                <w:sz w:val="20"/>
                <w:szCs w:val="20"/>
              </w:rPr>
            </w:pPr>
          </w:p>
        </w:tc>
        <w:tc>
          <w:tcPr>
            <w:tcW w:w="4704" w:type="dxa"/>
          </w:tcPr>
          <w:p w:rsidR="00F85765" w:rsidRPr="00A06330" w:rsidRDefault="00F85765" w:rsidP="00DC2976">
            <w:pPr>
              <w:spacing w:before="120"/>
              <w:rPr>
                <w:rFonts w:ascii="Arial" w:eastAsiaTheme="minorHAnsi" w:hAnsi="Arial" w:cs="Arial"/>
                <w:sz w:val="20"/>
                <w:szCs w:val="20"/>
                <w:lang w:eastAsia="en-US"/>
              </w:rPr>
            </w:pPr>
          </w:p>
        </w:tc>
        <w:tc>
          <w:tcPr>
            <w:tcW w:w="3796" w:type="dxa"/>
          </w:tcPr>
          <w:p w:rsidR="00F85765" w:rsidRPr="00A06330" w:rsidRDefault="00F85765" w:rsidP="00DC2976">
            <w:pPr>
              <w:spacing w:before="120"/>
              <w:rPr>
                <w:rFonts w:ascii="Arial" w:eastAsiaTheme="minorHAnsi" w:hAnsi="Arial" w:cs="Arial"/>
                <w:sz w:val="20"/>
                <w:szCs w:val="20"/>
                <w:lang w:eastAsia="en-US"/>
              </w:rPr>
            </w:pPr>
          </w:p>
        </w:tc>
      </w:tr>
    </w:tbl>
    <w:p w:rsidR="000211D3" w:rsidRDefault="000211D3" w:rsidP="000211D3">
      <w:pPr>
        <w:rPr>
          <w:rFonts w:ascii="Arial" w:hAnsi="Arial" w:cs="Arial"/>
          <w:b/>
          <w:sz w:val="20"/>
          <w:szCs w:val="20"/>
        </w:rPr>
      </w:pPr>
    </w:p>
    <w:p w:rsidR="00353D3A" w:rsidRDefault="00353D3A" w:rsidP="000211D3">
      <w:pPr>
        <w:rPr>
          <w:rFonts w:ascii="Arial" w:hAnsi="Arial" w:cs="Arial"/>
          <w:b/>
          <w:sz w:val="20"/>
          <w:szCs w:val="20"/>
        </w:rPr>
      </w:pPr>
    </w:p>
    <w:p w:rsidR="00353D3A" w:rsidRDefault="00353D3A" w:rsidP="000211D3">
      <w:pPr>
        <w:rPr>
          <w:ins w:id="3" w:author="4.1.2016" w:date="2017-04-24T16:51:00Z"/>
          <w:rFonts w:ascii="Arial" w:hAnsi="Arial" w:cs="Arial"/>
          <w:b/>
          <w:sz w:val="20"/>
          <w:szCs w:val="20"/>
        </w:rPr>
      </w:pPr>
    </w:p>
    <w:p w:rsidR="00E30976" w:rsidRDefault="00E30976" w:rsidP="000211D3">
      <w:pPr>
        <w:rPr>
          <w:rFonts w:ascii="Arial" w:hAnsi="Arial" w:cs="Arial"/>
          <w:b/>
          <w:sz w:val="20"/>
          <w:szCs w:val="20"/>
        </w:rPr>
      </w:pPr>
    </w:p>
    <w:p w:rsidR="00353D3A" w:rsidRPr="00A06330" w:rsidRDefault="00353D3A" w:rsidP="000211D3">
      <w:pPr>
        <w:rPr>
          <w:rFonts w:ascii="Arial" w:hAnsi="Arial" w:cs="Arial"/>
          <w:b/>
          <w:sz w:val="20"/>
          <w:szCs w:val="20"/>
        </w:rPr>
      </w:pPr>
    </w:p>
    <w:p w:rsidR="000211D3" w:rsidRPr="00A06330" w:rsidRDefault="006C6FCF" w:rsidP="00276736">
      <w:pPr>
        <w:pStyle w:val="Odstavecseseznamem"/>
        <w:numPr>
          <w:ilvl w:val="0"/>
          <w:numId w:val="25"/>
        </w:numPr>
        <w:rPr>
          <w:rFonts w:ascii="Arial" w:hAnsi="Arial" w:cs="Arial"/>
          <w:b/>
          <w:sz w:val="20"/>
          <w:szCs w:val="20"/>
          <w:u w:val="single"/>
        </w:rPr>
      </w:pPr>
      <w:r w:rsidRPr="00A06330">
        <w:rPr>
          <w:rFonts w:ascii="Arial" w:hAnsi="Arial" w:cs="Arial"/>
          <w:b/>
          <w:sz w:val="20"/>
          <w:szCs w:val="20"/>
          <w:u w:val="single"/>
        </w:rPr>
        <w:t>Řízení rizik</w:t>
      </w:r>
      <w:r w:rsidR="004574E8" w:rsidRPr="00A06330">
        <w:rPr>
          <w:rFonts w:ascii="Arial" w:hAnsi="Arial" w:cs="Arial"/>
          <w:b/>
          <w:sz w:val="20"/>
          <w:szCs w:val="20"/>
          <w:u w:val="single"/>
        </w:rPr>
        <w:t xml:space="preserve"> s ohledem na změny klimatu</w:t>
      </w:r>
    </w:p>
    <w:tbl>
      <w:tblPr>
        <w:tblStyle w:val="Mkatabulky"/>
        <w:tblpPr w:leftFromText="141" w:rightFromText="141" w:vertAnchor="text" w:tblpY="1"/>
        <w:tblOverlap w:val="never"/>
        <w:tblW w:w="0" w:type="auto"/>
        <w:tblLook w:val="04A0" w:firstRow="1" w:lastRow="0" w:firstColumn="1" w:lastColumn="0" w:noHBand="0" w:noVBand="1"/>
      </w:tblPr>
      <w:tblGrid>
        <w:gridCol w:w="2717"/>
        <w:gridCol w:w="4658"/>
        <w:gridCol w:w="281"/>
        <w:gridCol w:w="6562"/>
      </w:tblGrid>
      <w:tr w:rsidR="000211D3" w:rsidRPr="00A06330" w:rsidTr="00BE0AE8">
        <w:trPr>
          <w:trHeight w:val="416"/>
        </w:trPr>
        <w:tc>
          <w:tcPr>
            <w:tcW w:w="223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211D3" w:rsidRPr="00A06330" w:rsidRDefault="000211D3" w:rsidP="00DC2976">
            <w:pPr>
              <w:spacing w:before="120"/>
              <w:rPr>
                <w:rFonts w:ascii="Arial" w:hAnsi="Arial" w:cs="Arial"/>
                <w:b/>
                <w:sz w:val="20"/>
                <w:szCs w:val="20"/>
              </w:rPr>
            </w:pPr>
          </w:p>
        </w:tc>
        <w:tc>
          <w:tcPr>
            <w:tcW w:w="481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84" w:type="dxa"/>
            <w:vMerge w:val="restart"/>
            <w:tcBorders>
              <w:top w:val="nil"/>
              <w:left w:val="single" w:sz="4" w:space="0" w:color="auto"/>
              <w:right w:val="single" w:sz="4" w:space="0" w:color="auto"/>
            </w:tcBorders>
            <w:shd w:val="clear" w:color="auto" w:fill="FFFFFF" w:themeFill="background1"/>
          </w:tcPr>
          <w:p w:rsidR="000211D3" w:rsidRPr="00A06330" w:rsidRDefault="000211D3" w:rsidP="00DC2976">
            <w:pPr>
              <w:spacing w:before="120"/>
              <w:rPr>
                <w:rFonts w:ascii="Arial" w:hAnsi="Arial" w:cs="Arial"/>
                <w:b/>
                <w:sz w:val="20"/>
                <w:szCs w:val="20"/>
              </w:rPr>
            </w:pPr>
          </w:p>
        </w:tc>
        <w:tc>
          <w:tcPr>
            <w:tcW w:w="680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Integrovaný regionální operační program</w:t>
            </w:r>
          </w:p>
        </w:tc>
      </w:tr>
      <w:tr w:rsidR="000211D3" w:rsidRPr="00A06330" w:rsidTr="00BE0AE8">
        <w:trPr>
          <w:trHeight w:val="388"/>
        </w:trPr>
        <w:tc>
          <w:tcPr>
            <w:tcW w:w="22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 xml:space="preserve"> Tematický cíl </w:t>
            </w:r>
          </w:p>
        </w:tc>
        <w:tc>
          <w:tcPr>
            <w:tcW w:w="4819" w:type="dxa"/>
            <w:tcBorders>
              <w:top w:val="single" w:sz="4" w:space="0" w:color="auto"/>
              <w:left w:val="single" w:sz="4" w:space="0" w:color="auto"/>
              <w:bottom w:val="single" w:sz="4" w:space="0" w:color="auto"/>
              <w:right w:val="single" w:sz="4" w:space="0" w:color="auto"/>
            </w:tcBorders>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TC: 5</w:t>
            </w:r>
          </w:p>
        </w:tc>
        <w:tc>
          <w:tcPr>
            <w:tcW w:w="284" w:type="dxa"/>
            <w:vMerge/>
            <w:tcBorders>
              <w:left w:val="single" w:sz="4" w:space="0" w:color="auto"/>
              <w:right w:val="single" w:sz="4" w:space="0" w:color="auto"/>
            </w:tcBorders>
            <w:shd w:val="clear" w:color="auto" w:fill="FFFFFF" w:themeFill="background1"/>
          </w:tcPr>
          <w:p w:rsidR="000211D3" w:rsidRPr="00A06330" w:rsidRDefault="000211D3" w:rsidP="00DC2976">
            <w:pPr>
              <w:spacing w:before="120"/>
              <w:rPr>
                <w:rFonts w:ascii="Arial" w:hAnsi="Arial" w:cs="Arial"/>
                <w:sz w:val="20"/>
                <w:szCs w:val="20"/>
              </w:rPr>
            </w:pPr>
          </w:p>
        </w:tc>
        <w:tc>
          <w:tcPr>
            <w:tcW w:w="6804" w:type="dxa"/>
            <w:tcBorders>
              <w:top w:val="single" w:sz="4" w:space="0" w:color="auto"/>
              <w:left w:val="single" w:sz="4" w:space="0" w:color="auto"/>
              <w:bottom w:val="single" w:sz="4" w:space="0" w:color="auto"/>
              <w:right w:val="single" w:sz="4" w:space="0" w:color="auto"/>
            </w:tcBorders>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TC: 5</w:t>
            </w:r>
          </w:p>
        </w:tc>
      </w:tr>
      <w:tr w:rsidR="000211D3" w:rsidRPr="00A06330" w:rsidTr="00BE0AE8">
        <w:tc>
          <w:tcPr>
            <w:tcW w:w="22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 xml:space="preserve">Prioritní osa </w:t>
            </w:r>
          </w:p>
        </w:tc>
        <w:tc>
          <w:tcPr>
            <w:tcW w:w="4819" w:type="dxa"/>
            <w:tcBorders>
              <w:top w:val="single" w:sz="4" w:space="0" w:color="auto"/>
              <w:left w:val="single" w:sz="4" w:space="0" w:color="auto"/>
              <w:bottom w:val="single" w:sz="4" w:space="0" w:color="auto"/>
              <w:right w:val="single" w:sz="4" w:space="0" w:color="auto"/>
            </w:tcBorders>
          </w:tcPr>
          <w:p w:rsidR="000A6268" w:rsidRPr="00A06330" w:rsidRDefault="000211D3" w:rsidP="00DC2976">
            <w:pPr>
              <w:spacing w:before="120" w:after="0" w:afterAutospacing="0"/>
              <w:rPr>
                <w:rFonts w:ascii="Arial" w:hAnsi="Arial" w:cs="Arial"/>
                <w:sz w:val="20"/>
                <w:szCs w:val="20"/>
              </w:rPr>
            </w:pPr>
            <w:r w:rsidRPr="00A06330">
              <w:rPr>
                <w:rFonts w:ascii="Arial" w:hAnsi="Arial" w:cs="Arial"/>
                <w:sz w:val="20"/>
                <w:szCs w:val="20"/>
              </w:rPr>
              <w:t>PO 1</w:t>
            </w:r>
            <w:r w:rsidR="00A54C6C" w:rsidRPr="00A06330">
              <w:rPr>
                <w:rFonts w:ascii="Arial" w:hAnsi="Arial" w:cs="Arial"/>
                <w:sz w:val="20"/>
                <w:szCs w:val="20"/>
              </w:rPr>
              <w:t>:</w:t>
            </w:r>
            <w:r w:rsidRPr="00A06330">
              <w:rPr>
                <w:rFonts w:ascii="Arial" w:hAnsi="Arial" w:cs="Arial"/>
                <w:sz w:val="20"/>
                <w:szCs w:val="20"/>
              </w:rPr>
              <w:t xml:space="preserve"> Zlepšování kvality vody a snižování rizika povodní</w:t>
            </w:r>
          </w:p>
          <w:p w:rsidR="000211D3" w:rsidRPr="00A06330" w:rsidRDefault="000211D3" w:rsidP="00DC2976">
            <w:pPr>
              <w:spacing w:before="120" w:after="0" w:afterAutospacing="0"/>
              <w:rPr>
                <w:rFonts w:ascii="Arial" w:hAnsi="Arial" w:cs="Arial"/>
                <w:b/>
                <w:sz w:val="20"/>
                <w:szCs w:val="20"/>
              </w:rPr>
            </w:pPr>
            <w:r w:rsidRPr="00A06330">
              <w:rPr>
                <w:rFonts w:ascii="Arial" w:hAnsi="Arial" w:cs="Arial"/>
                <w:sz w:val="20"/>
                <w:szCs w:val="20"/>
              </w:rPr>
              <w:t>PO: 3 Odpady a materiálové toky, ekologické zátěže a rizika</w:t>
            </w:r>
          </w:p>
        </w:tc>
        <w:tc>
          <w:tcPr>
            <w:tcW w:w="284" w:type="dxa"/>
            <w:vMerge/>
            <w:tcBorders>
              <w:left w:val="single" w:sz="4" w:space="0" w:color="auto"/>
              <w:right w:val="single" w:sz="4" w:space="0" w:color="auto"/>
            </w:tcBorders>
            <w:shd w:val="clear" w:color="auto" w:fill="FFFFFF" w:themeFill="background1"/>
          </w:tcPr>
          <w:p w:rsidR="000211D3" w:rsidRPr="00A06330" w:rsidRDefault="000211D3" w:rsidP="00DC2976">
            <w:pPr>
              <w:spacing w:before="120"/>
              <w:rPr>
                <w:rFonts w:ascii="Arial" w:hAnsi="Arial" w:cs="Arial"/>
                <w:sz w:val="20"/>
                <w:szCs w:val="20"/>
              </w:rPr>
            </w:pPr>
          </w:p>
        </w:tc>
        <w:tc>
          <w:tcPr>
            <w:tcW w:w="6804" w:type="dxa"/>
            <w:tcBorders>
              <w:top w:val="single" w:sz="4" w:space="0" w:color="auto"/>
              <w:left w:val="single" w:sz="4" w:space="0" w:color="auto"/>
              <w:bottom w:val="single" w:sz="4" w:space="0" w:color="auto"/>
              <w:right w:val="single" w:sz="4" w:space="0" w:color="auto"/>
            </w:tcBorders>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PO 1</w:t>
            </w:r>
            <w:r w:rsidR="00D64680" w:rsidRPr="00A06330">
              <w:rPr>
                <w:rFonts w:ascii="Arial" w:hAnsi="Arial" w:cs="Arial"/>
                <w:sz w:val="20"/>
                <w:szCs w:val="20"/>
              </w:rPr>
              <w:t>:</w:t>
            </w:r>
            <w:r w:rsidRPr="00A06330">
              <w:rPr>
                <w:rFonts w:ascii="Arial" w:hAnsi="Arial" w:cs="Arial"/>
                <w:sz w:val="20"/>
                <w:szCs w:val="20"/>
              </w:rPr>
              <w:t xml:space="preserve"> Konkurenceschopné, dostupné a bezpečné regiony</w:t>
            </w:r>
          </w:p>
        </w:tc>
      </w:tr>
      <w:tr w:rsidR="000211D3" w:rsidRPr="00A06330" w:rsidTr="00BE0AE8">
        <w:tc>
          <w:tcPr>
            <w:tcW w:w="22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Investiční priorita</w:t>
            </w:r>
          </w:p>
        </w:tc>
        <w:tc>
          <w:tcPr>
            <w:tcW w:w="4819" w:type="dxa"/>
            <w:tcBorders>
              <w:top w:val="single" w:sz="4" w:space="0" w:color="auto"/>
              <w:left w:val="single" w:sz="4" w:space="0" w:color="auto"/>
              <w:bottom w:val="single" w:sz="4" w:space="0" w:color="auto"/>
              <w:right w:val="single" w:sz="4" w:space="0" w:color="auto"/>
            </w:tcBorders>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IP5b/IP</w:t>
            </w:r>
            <w:r w:rsidR="00EF001A" w:rsidRPr="00A06330">
              <w:rPr>
                <w:rFonts w:ascii="Arial" w:hAnsi="Arial" w:cs="Arial"/>
                <w:sz w:val="20"/>
                <w:szCs w:val="20"/>
              </w:rPr>
              <w:t>6</w:t>
            </w:r>
            <w:r w:rsidRPr="00A06330">
              <w:rPr>
                <w:rFonts w:ascii="Arial" w:hAnsi="Arial" w:cs="Arial"/>
                <w:sz w:val="20"/>
                <w:szCs w:val="20"/>
              </w:rPr>
              <w:t>b</w:t>
            </w:r>
          </w:p>
        </w:tc>
        <w:tc>
          <w:tcPr>
            <w:tcW w:w="284" w:type="dxa"/>
            <w:vMerge/>
            <w:tcBorders>
              <w:left w:val="single" w:sz="4" w:space="0" w:color="auto"/>
              <w:right w:val="single" w:sz="4" w:space="0" w:color="auto"/>
            </w:tcBorders>
            <w:shd w:val="clear" w:color="auto" w:fill="FFFFFF" w:themeFill="background1"/>
          </w:tcPr>
          <w:p w:rsidR="000211D3" w:rsidRPr="00A06330" w:rsidRDefault="000211D3" w:rsidP="00DC2976">
            <w:pPr>
              <w:spacing w:before="120"/>
              <w:rPr>
                <w:rFonts w:ascii="Arial" w:hAnsi="Arial" w:cs="Arial"/>
                <w:b/>
                <w:sz w:val="20"/>
                <w:szCs w:val="20"/>
              </w:rPr>
            </w:pPr>
          </w:p>
        </w:tc>
        <w:tc>
          <w:tcPr>
            <w:tcW w:w="6804" w:type="dxa"/>
            <w:tcBorders>
              <w:top w:val="single" w:sz="4" w:space="0" w:color="auto"/>
              <w:left w:val="single" w:sz="4" w:space="0" w:color="auto"/>
              <w:bottom w:val="single" w:sz="4" w:space="0" w:color="auto"/>
              <w:right w:val="single" w:sz="4" w:space="0" w:color="auto"/>
            </w:tcBorders>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IP5b</w:t>
            </w:r>
          </w:p>
        </w:tc>
      </w:tr>
      <w:tr w:rsidR="000211D3" w:rsidRPr="00A06330" w:rsidTr="00BE0AE8">
        <w:tc>
          <w:tcPr>
            <w:tcW w:w="22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Specifický cíl</w:t>
            </w:r>
          </w:p>
        </w:tc>
        <w:tc>
          <w:tcPr>
            <w:tcW w:w="4819" w:type="dxa"/>
            <w:tcBorders>
              <w:top w:val="single" w:sz="4" w:space="0" w:color="auto"/>
              <w:left w:val="single" w:sz="4" w:space="0" w:color="auto"/>
              <w:bottom w:val="single" w:sz="4" w:space="0" w:color="auto"/>
              <w:right w:val="single" w:sz="4" w:space="0" w:color="auto"/>
            </w:tcBorders>
          </w:tcPr>
          <w:p w:rsidR="000211D3" w:rsidRPr="00A06330" w:rsidRDefault="00CD0942" w:rsidP="00DC2976">
            <w:pPr>
              <w:spacing w:before="120" w:after="0" w:afterAutospacing="0"/>
              <w:rPr>
                <w:rFonts w:ascii="Arial" w:hAnsi="Arial" w:cs="Arial"/>
                <w:sz w:val="20"/>
                <w:szCs w:val="20"/>
              </w:rPr>
            </w:pPr>
            <w:r w:rsidRPr="00A06330">
              <w:rPr>
                <w:rFonts w:ascii="Arial" w:hAnsi="Arial" w:cs="Arial"/>
                <w:sz w:val="20"/>
                <w:szCs w:val="20"/>
              </w:rPr>
              <w:t xml:space="preserve">SC </w:t>
            </w:r>
            <w:r w:rsidR="000211D3" w:rsidRPr="00A06330">
              <w:rPr>
                <w:rFonts w:ascii="Arial" w:hAnsi="Arial" w:cs="Arial"/>
                <w:sz w:val="20"/>
                <w:szCs w:val="20"/>
              </w:rPr>
              <w:t>1.3</w:t>
            </w:r>
            <w:r w:rsidR="00A54C6C" w:rsidRPr="00A06330">
              <w:rPr>
                <w:rFonts w:ascii="Arial" w:hAnsi="Arial" w:cs="Arial"/>
                <w:sz w:val="20"/>
                <w:szCs w:val="20"/>
              </w:rPr>
              <w:t>:</w:t>
            </w:r>
            <w:r w:rsidR="000211D3" w:rsidRPr="00A06330">
              <w:rPr>
                <w:rFonts w:ascii="Arial" w:hAnsi="Arial" w:cs="Arial"/>
                <w:sz w:val="20"/>
                <w:szCs w:val="20"/>
              </w:rPr>
              <w:t xml:space="preserve"> Zajistit povodňovou ochranu intravilánu</w:t>
            </w:r>
          </w:p>
          <w:p w:rsidR="000211D3" w:rsidRPr="00A06330" w:rsidRDefault="00CD0942" w:rsidP="00DC2976">
            <w:pPr>
              <w:spacing w:before="120" w:after="0" w:afterAutospacing="0"/>
              <w:rPr>
                <w:rFonts w:ascii="Arial" w:hAnsi="Arial" w:cs="Arial"/>
                <w:sz w:val="20"/>
                <w:szCs w:val="20"/>
              </w:rPr>
            </w:pPr>
            <w:r w:rsidRPr="00A06330">
              <w:rPr>
                <w:rFonts w:ascii="Arial" w:hAnsi="Arial" w:cs="Arial"/>
                <w:sz w:val="20"/>
                <w:szCs w:val="20"/>
              </w:rPr>
              <w:t xml:space="preserve">SC </w:t>
            </w:r>
            <w:r w:rsidR="000211D3" w:rsidRPr="00A06330">
              <w:rPr>
                <w:rFonts w:ascii="Arial" w:hAnsi="Arial" w:cs="Arial"/>
                <w:sz w:val="20"/>
                <w:szCs w:val="20"/>
              </w:rPr>
              <w:t>1.4</w:t>
            </w:r>
            <w:r w:rsidR="00A54C6C" w:rsidRPr="00A06330">
              <w:rPr>
                <w:rFonts w:ascii="Arial" w:hAnsi="Arial" w:cs="Arial"/>
                <w:sz w:val="20"/>
                <w:szCs w:val="20"/>
              </w:rPr>
              <w:t>:</w:t>
            </w:r>
            <w:r w:rsidR="000211D3" w:rsidRPr="00A06330">
              <w:rPr>
                <w:rFonts w:ascii="Arial" w:hAnsi="Arial" w:cs="Arial"/>
                <w:sz w:val="20"/>
                <w:szCs w:val="20"/>
              </w:rPr>
              <w:t xml:space="preserve"> Podpořit preventivní protipovodňová opatření</w:t>
            </w:r>
          </w:p>
          <w:p w:rsidR="000211D3" w:rsidRPr="00A06330" w:rsidRDefault="00CD0942" w:rsidP="00DC2976">
            <w:pPr>
              <w:spacing w:before="120" w:after="0" w:afterAutospacing="0"/>
              <w:rPr>
                <w:rFonts w:ascii="Arial" w:hAnsi="Arial" w:cs="Arial"/>
                <w:sz w:val="20"/>
                <w:szCs w:val="20"/>
              </w:rPr>
            </w:pPr>
            <w:r w:rsidRPr="00A06330">
              <w:rPr>
                <w:rFonts w:ascii="Arial" w:hAnsi="Arial" w:cs="Arial"/>
                <w:sz w:val="20"/>
                <w:szCs w:val="20"/>
              </w:rPr>
              <w:t xml:space="preserve">SC </w:t>
            </w:r>
            <w:r w:rsidR="000211D3" w:rsidRPr="00A06330">
              <w:rPr>
                <w:rFonts w:ascii="Arial" w:hAnsi="Arial" w:cs="Arial"/>
                <w:sz w:val="20"/>
                <w:szCs w:val="20"/>
              </w:rPr>
              <w:t>3.5</w:t>
            </w:r>
            <w:r w:rsidR="00A54C6C" w:rsidRPr="00A06330">
              <w:rPr>
                <w:rFonts w:ascii="Arial" w:hAnsi="Arial" w:cs="Arial"/>
                <w:sz w:val="20"/>
                <w:szCs w:val="20"/>
              </w:rPr>
              <w:t>:</w:t>
            </w:r>
            <w:r w:rsidR="000211D3" w:rsidRPr="00A06330">
              <w:rPr>
                <w:rFonts w:ascii="Arial" w:hAnsi="Arial" w:cs="Arial"/>
                <w:sz w:val="20"/>
                <w:szCs w:val="20"/>
              </w:rPr>
              <w:t xml:space="preserve"> Snížit environmentální rizika a rozvíjet systémy jejich řízení</w:t>
            </w:r>
          </w:p>
        </w:tc>
        <w:tc>
          <w:tcPr>
            <w:tcW w:w="284" w:type="dxa"/>
            <w:vMerge/>
            <w:tcBorders>
              <w:left w:val="single" w:sz="4" w:space="0" w:color="auto"/>
              <w:right w:val="single" w:sz="4" w:space="0" w:color="auto"/>
            </w:tcBorders>
            <w:shd w:val="clear" w:color="auto" w:fill="FFFFFF" w:themeFill="background1"/>
          </w:tcPr>
          <w:p w:rsidR="000211D3" w:rsidRPr="00A06330" w:rsidRDefault="000211D3" w:rsidP="00DC2976">
            <w:pPr>
              <w:spacing w:before="120"/>
              <w:rPr>
                <w:rFonts w:ascii="Arial" w:hAnsi="Arial" w:cs="Arial"/>
                <w:sz w:val="20"/>
                <w:szCs w:val="20"/>
              </w:rPr>
            </w:pPr>
          </w:p>
        </w:tc>
        <w:tc>
          <w:tcPr>
            <w:tcW w:w="6804" w:type="dxa"/>
            <w:tcBorders>
              <w:top w:val="single" w:sz="4" w:space="0" w:color="auto"/>
              <w:left w:val="single" w:sz="4" w:space="0" w:color="auto"/>
              <w:bottom w:val="single" w:sz="4" w:space="0" w:color="auto"/>
              <w:right w:val="single" w:sz="4" w:space="0" w:color="auto"/>
            </w:tcBorders>
          </w:tcPr>
          <w:p w:rsidR="000211D3" w:rsidRPr="00A06330" w:rsidRDefault="00A344CF" w:rsidP="00DC2976">
            <w:pPr>
              <w:spacing w:before="120"/>
              <w:rPr>
                <w:rFonts w:ascii="Arial" w:hAnsi="Arial" w:cs="Arial"/>
                <w:sz w:val="20"/>
                <w:szCs w:val="20"/>
              </w:rPr>
            </w:pPr>
            <w:r w:rsidRPr="00A06330">
              <w:rPr>
                <w:rFonts w:ascii="Arial" w:hAnsi="Arial" w:cs="Arial"/>
                <w:sz w:val="20"/>
                <w:szCs w:val="20"/>
              </w:rPr>
              <w:t>SC 1.3</w:t>
            </w:r>
            <w:r w:rsidR="0009093C" w:rsidRPr="00A06330">
              <w:rPr>
                <w:rFonts w:ascii="Arial" w:hAnsi="Arial" w:cs="Arial"/>
                <w:sz w:val="20"/>
                <w:szCs w:val="20"/>
              </w:rPr>
              <w:t>:</w:t>
            </w:r>
            <w:r w:rsidRPr="00A06330">
              <w:rPr>
                <w:rFonts w:ascii="Arial" w:hAnsi="Arial" w:cs="Arial"/>
                <w:sz w:val="20"/>
                <w:szCs w:val="20"/>
              </w:rPr>
              <w:t xml:space="preserve"> Zvýšení připravenosti k řešení a řízení rizik a katastrof</w:t>
            </w:r>
          </w:p>
        </w:tc>
      </w:tr>
      <w:tr w:rsidR="000211D3" w:rsidRPr="00A06330" w:rsidTr="00BE0AE8">
        <w:tc>
          <w:tcPr>
            <w:tcW w:w="22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Věcná specifikace (zaměření, aktivity)</w:t>
            </w:r>
          </w:p>
        </w:tc>
        <w:tc>
          <w:tcPr>
            <w:tcW w:w="4819" w:type="dxa"/>
            <w:tcBorders>
              <w:top w:val="single" w:sz="4" w:space="0" w:color="auto"/>
              <w:left w:val="single" w:sz="4" w:space="0" w:color="auto"/>
              <w:bottom w:val="single" w:sz="4" w:space="0" w:color="auto"/>
              <w:right w:val="single" w:sz="4" w:space="0" w:color="auto"/>
            </w:tcBorders>
          </w:tcPr>
          <w:p w:rsidR="000211D3" w:rsidRPr="00A06330" w:rsidRDefault="000211D3" w:rsidP="00276736">
            <w:pPr>
              <w:pStyle w:val="Odstavecseseznamem"/>
              <w:numPr>
                <w:ilvl w:val="0"/>
                <w:numId w:val="11"/>
              </w:numPr>
              <w:spacing w:before="120"/>
              <w:rPr>
                <w:rFonts w:ascii="Arial" w:hAnsi="Arial" w:cs="Arial"/>
                <w:sz w:val="20"/>
                <w:szCs w:val="20"/>
              </w:rPr>
            </w:pPr>
            <w:r w:rsidRPr="00A06330">
              <w:rPr>
                <w:rFonts w:ascii="Arial" w:hAnsi="Arial" w:cs="Arial"/>
                <w:sz w:val="20"/>
                <w:szCs w:val="20"/>
              </w:rPr>
              <w:t>obnova, výstavba a rekonstrukce, případně modernizace vodních děl sloužící povodňové ochraně</w:t>
            </w:r>
          </w:p>
          <w:p w:rsidR="000211D3" w:rsidRPr="00A06330" w:rsidRDefault="000211D3" w:rsidP="00276736">
            <w:pPr>
              <w:pStyle w:val="Odstavecseseznamem"/>
              <w:numPr>
                <w:ilvl w:val="0"/>
                <w:numId w:val="10"/>
              </w:numPr>
              <w:spacing w:before="120"/>
              <w:ind w:left="372"/>
              <w:rPr>
                <w:rFonts w:ascii="Arial" w:eastAsia="Times New Roman" w:hAnsi="Arial" w:cs="Arial"/>
                <w:sz w:val="20"/>
                <w:szCs w:val="20"/>
              </w:rPr>
            </w:pPr>
            <w:r w:rsidRPr="00A06330">
              <w:rPr>
                <w:rFonts w:ascii="Arial" w:eastAsia="Times New Roman" w:hAnsi="Arial" w:cs="Arial"/>
                <w:sz w:val="20"/>
                <w:szCs w:val="20"/>
              </w:rPr>
              <w:t>analýza odtokových poměrů včetně návrhů možných protipovodňových opatření</w:t>
            </w:r>
          </w:p>
          <w:p w:rsidR="000211D3" w:rsidRPr="00A06330" w:rsidRDefault="000211D3" w:rsidP="00276736">
            <w:pPr>
              <w:pStyle w:val="Odstavecseseznamem"/>
              <w:numPr>
                <w:ilvl w:val="0"/>
                <w:numId w:val="10"/>
              </w:numPr>
              <w:spacing w:before="120"/>
              <w:ind w:left="372"/>
              <w:rPr>
                <w:rFonts w:ascii="Arial" w:eastAsia="Times New Roman" w:hAnsi="Arial" w:cs="Arial"/>
                <w:sz w:val="20"/>
                <w:szCs w:val="20"/>
              </w:rPr>
            </w:pPr>
            <w:r w:rsidRPr="00A06330">
              <w:rPr>
                <w:rFonts w:ascii="Arial" w:eastAsia="Times New Roman" w:hAnsi="Arial" w:cs="Arial"/>
                <w:sz w:val="20"/>
                <w:szCs w:val="20"/>
              </w:rPr>
              <w:t xml:space="preserve">budování, rozšíření a zkvalitnění informačních, hlásných, předpovědních a výstražných systémů na lokální i celostátní úrovni, </w:t>
            </w:r>
          </w:p>
          <w:p w:rsidR="000211D3" w:rsidRPr="00A06330" w:rsidRDefault="000211D3" w:rsidP="00276736">
            <w:pPr>
              <w:pStyle w:val="Odstavecseseznamem"/>
              <w:numPr>
                <w:ilvl w:val="0"/>
                <w:numId w:val="10"/>
              </w:numPr>
              <w:spacing w:before="120"/>
              <w:ind w:left="372"/>
              <w:rPr>
                <w:rFonts w:ascii="Arial" w:eastAsia="Times New Roman" w:hAnsi="Arial" w:cs="Arial"/>
                <w:sz w:val="20"/>
                <w:szCs w:val="20"/>
              </w:rPr>
            </w:pPr>
            <w:r w:rsidRPr="00A06330">
              <w:rPr>
                <w:rFonts w:ascii="Arial" w:hAnsi="Arial" w:cs="Arial"/>
                <w:sz w:val="20"/>
                <w:szCs w:val="20"/>
              </w:rPr>
              <w:t>digitální povodňové plány</w:t>
            </w:r>
          </w:p>
          <w:p w:rsidR="000211D3" w:rsidRPr="00A06330" w:rsidRDefault="000211D3" w:rsidP="00276736">
            <w:pPr>
              <w:pStyle w:val="Odstavecseseznamem"/>
              <w:numPr>
                <w:ilvl w:val="0"/>
                <w:numId w:val="10"/>
              </w:numPr>
              <w:spacing w:before="120"/>
              <w:ind w:left="372"/>
              <w:rPr>
                <w:rFonts w:ascii="Arial" w:hAnsi="Arial" w:cs="Arial"/>
                <w:sz w:val="20"/>
                <w:szCs w:val="20"/>
              </w:rPr>
            </w:pPr>
            <w:r w:rsidRPr="00A06330">
              <w:rPr>
                <w:rFonts w:ascii="Arial" w:hAnsi="Arial" w:cs="Arial"/>
                <w:sz w:val="20"/>
                <w:szCs w:val="20"/>
              </w:rPr>
              <w:t xml:space="preserve">vytvoření informačních systémů, znalostních portálů a SW nástrojů pro tvorbu a aplikaci nových metodik a postupů v managementu chemických látek a prevenci závažných </w:t>
            </w:r>
            <w:r w:rsidR="00951673" w:rsidRPr="00A06330">
              <w:rPr>
                <w:rFonts w:ascii="Arial" w:hAnsi="Arial" w:cs="Arial"/>
                <w:sz w:val="20"/>
                <w:szCs w:val="20"/>
              </w:rPr>
              <w:t xml:space="preserve">chemických </w:t>
            </w:r>
            <w:r w:rsidRPr="00A06330">
              <w:rPr>
                <w:rFonts w:ascii="Arial" w:hAnsi="Arial" w:cs="Arial"/>
                <w:sz w:val="20"/>
                <w:szCs w:val="20"/>
              </w:rPr>
              <w:t>havárií</w:t>
            </w:r>
          </w:p>
        </w:tc>
        <w:tc>
          <w:tcPr>
            <w:tcW w:w="284" w:type="dxa"/>
            <w:vMerge/>
            <w:tcBorders>
              <w:left w:val="single" w:sz="4" w:space="0" w:color="auto"/>
              <w:right w:val="single" w:sz="4" w:space="0" w:color="auto"/>
            </w:tcBorders>
            <w:shd w:val="clear" w:color="auto" w:fill="FFFFFF" w:themeFill="background1"/>
          </w:tcPr>
          <w:p w:rsidR="000211D3" w:rsidRPr="00A06330" w:rsidRDefault="000211D3" w:rsidP="00DC2976">
            <w:pPr>
              <w:spacing w:before="120"/>
              <w:rPr>
                <w:rFonts w:ascii="Arial" w:hAnsi="Arial" w:cs="Arial"/>
                <w:sz w:val="20"/>
                <w:szCs w:val="20"/>
              </w:rPr>
            </w:pPr>
          </w:p>
        </w:tc>
        <w:tc>
          <w:tcPr>
            <w:tcW w:w="6804" w:type="dxa"/>
            <w:tcBorders>
              <w:top w:val="single" w:sz="4" w:space="0" w:color="auto"/>
              <w:left w:val="single" w:sz="4" w:space="0" w:color="auto"/>
              <w:bottom w:val="single" w:sz="4" w:space="0" w:color="auto"/>
              <w:right w:val="single" w:sz="4" w:space="0" w:color="auto"/>
            </w:tcBorders>
          </w:tcPr>
          <w:p w:rsidR="00BD159C" w:rsidRPr="00A06330" w:rsidRDefault="00BD159C" w:rsidP="00DC2976">
            <w:pPr>
              <w:pStyle w:val="Tabulka"/>
              <w:spacing w:before="120" w:after="0"/>
              <w:ind w:left="35"/>
              <w:jc w:val="both"/>
              <w:rPr>
                <w:rFonts w:ascii="Arial" w:hAnsi="Arial" w:cs="Arial"/>
                <w:sz w:val="20"/>
                <w:szCs w:val="20"/>
              </w:rPr>
            </w:pPr>
            <w:r w:rsidRPr="00A06330">
              <w:rPr>
                <w:rFonts w:ascii="Arial" w:hAnsi="Arial" w:cs="Arial"/>
                <w:sz w:val="20"/>
                <w:szCs w:val="20"/>
              </w:rPr>
              <w:t xml:space="preserve">Posílení odolnosti staveb, ve kterých jsou základní složky IZS dislokovány, k zajištění ochrany před nepříznivými dopady mimořádných událostí, aby základní složky IZS mohly plnit své úkoly i v podmínkách mimořádné události. Vybudování nových dislokací základních složek IZS k zajištění jejich adekvátní připravenosti. </w:t>
            </w:r>
          </w:p>
          <w:p w:rsidR="00BD159C" w:rsidRPr="00A06330" w:rsidRDefault="00BD159C" w:rsidP="00DC2976">
            <w:pPr>
              <w:pStyle w:val="Tabulka"/>
              <w:spacing w:before="120" w:after="0"/>
              <w:ind w:left="35"/>
              <w:jc w:val="both"/>
              <w:rPr>
                <w:rFonts w:ascii="Arial" w:hAnsi="Arial" w:cs="Arial"/>
                <w:sz w:val="20"/>
                <w:szCs w:val="20"/>
              </w:rPr>
            </w:pPr>
            <w:r w:rsidRPr="00A06330">
              <w:rPr>
                <w:rFonts w:ascii="Arial" w:hAnsi="Arial" w:cs="Arial"/>
                <w:sz w:val="20"/>
                <w:szCs w:val="20"/>
              </w:rPr>
              <w:t xml:space="preserve">Posílení vybavení základních složek IZS technikou a věcnými prostředky k zajištění připravenosti základních složek IZS v exponovaných místech s důrazem na přizpůsobení se změnám klimatu a novým rizikům. </w:t>
            </w:r>
          </w:p>
          <w:p w:rsidR="000211D3" w:rsidRPr="00A06330" w:rsidRDefault="00BD159C" w:rsidP="00DC2976">
            <w:pPr>
              <w:spacing w:before="120"/>
              <w:rPr>
                <w:rFonts w:ascii="Arial" w:hAnsi="Arial" w:cs="Arial"/>
                <w:sz w:val="20"/>
                <w:szCs w:val="20"/>
              </w:rPr>
            </w:pPr>
            <w:r w:rsidRPr="00A06330">
              <w:rPr>
                <w:rFonts w:ascii="Arial" w:hAnsi="Arial" w:cs="Arial"/>
                <w:sz w:val="20"/>
                <w:szCs w:val="20"/>
              </w:rPr>
              <w:t>Modernizace vzdělávacích a výcvikových středisek pro základní složky IZS, zaměřených na rozvoj specifických dovedností a součinnost základních složek IZS při řešení mimořádných událostí.</w:t>
            </w:r>
          </w:p>
        </w:tc>
      </w:tr>
      <w:tr w:rsidR="000211D3" w:rsidRPr="00A06330" w:rsidTr="00BE0AE8">
        <w:tc>
          <w:tcPr>
            <w:tcW w:w="2235" w:type="dxa"/>
            <w:tcBorders>
              <w:top w:val="single" w:sz="4" w:space="0" w:color="auto"/>
            </w:tcBorders>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Implementační prvky</w:t>
            </w:r>
          </w:p>
        </w:tc>
        <w:tc>
          <w:tcPr>
            <w:tcW w:w="4819" w:type="dxa"/>
            <w:tcBorders>
              <w:top w:val="single" w:sz="4" w:space="0" w:color="auto"/>
              <w:right w:val="single" w:sz="4" w:space="0" w:color="auto"/>
            </w:tcBorders>
          </w:tcPr>
          <w:p w:rsidR="008E2E4C" w:rsidRPr="00A06330" w:rsidRDefault="008E2E4C" w:rsidP="00DC2976">
            <w:pPr>
              <w:spacing w:before="120" w:after="0" w:afterAutospacing="0"/>
              <w:rPr>
                <w:rFonts w:ascii="Arial" w:hAnsi="Arial" w:cs="Arial"/>
                <w:sz w:val="20"/>
                <w:szCs w:val="20"/>
              </w:rPr>
            </w:pPr>
            <w:r w:rsidRPr="00A06330">
              <w:rPr>
                <w:rFonts w:ascii="Arial" w:hAnsi="Arial" w:cs="Arial"/>
                <w:sz w:val="20"/>
                <w:szCs w:val="20"/>
              </w:rPr>
              <w:t xml:space="preserve">Typy příjemců </w:t>
            </w:r>
            <w:r w:rsidR="0009093C" w:rsidRPr="00A06330">
              <w:rPr>
                <w:rFonts w:ascii="Arial" w:hAnsi="Arial" w:cs="Arial"/>
                <w:sz w:val="20"/>
                <w:szCs w:val="20"/>
              </w:rPr>
              <w:t xml:space="preserve">SC </w:t>
            </w:r>
            <w:r w:rsidRPr="00A06330">
              <w:rPr>
                <w:rFonts w:ascii="Arial" w:hAnsi="Arial" w:cs="Arial"/>
                <w:sz w:val="20"/>
                <w:szCs w:val="20"/>
              </w:rPr>
              <w:t>1.3: kraje, obce, dobrovolné svazky obcí, příspěvkové organizace, státní podniky,</w:t>
            </w:r>
            <w:r w:rsidR="00821D26" w:rsidRPr="00A06330">
              <w:rPr>
                <w:rFonts w:ascii="Arial" w:hAnsi="Arial" w:cs="Arial"/>
                <w:sz w:val="20"/>
                <w:szCs w:val="20"/>
              </w:rPr>
              <w:t xml:space="preserve"> státní organizace,</w:t>
            </w:r>
            <w:r w:rsidRPr="00A06330">
              <w:rPr>
                <w:rFonts w:ascii="Arial" w:hAnsi="Arial" w:cs="Arial"/>
                <w:sz w:val="20"/>
                <w:szCs w:val="20"/>
              </w:rPr>
              <w:t xml:space="preserve"> vysoké školy a školská zařízení, organizační složky státu, veřejné výzkumné instituce,</w:t>
            </w:r>
            <w:r w:rsidRPr="00A06330">
              <w:rPr>
                <w:rFonts w:ascii="Arial" w:hAnsi="Arial" w:cs="Arial"/>
                <w:color w:val="000000"/>
                <w:sz w:val="20"/>
                <w:szCs w:val="20"/>
              </w:rPr>
              <w:t xml:space="preserve"> nestátní neziskové organizace (obecně prospěšné společnosti, nadace, nadační fondy, ústavy,</w:t>
            </w:r>
            <w:r w:rsidRPr="00A06330">
              <w:rPr>
                <w:rFonts w:ascii="Arial" w:hAnsi="Arial" w:cs="Arial"/>
                <w:sz w:val="20"/>
                <w:szCs w:val="20"/>
              </w:rPr>
              <w:t xml:space="preserve"> spolky), církve a náboženské společnosti </w:t>
            </w:r>
            <w:r w:rsidRPr="00A06330">
              <w:rPr>
                <w:rFonts w:ascii="Arial" w:hAnsi="Arial" w:cs="Arial"/>
                <w:color w:val="000000"/>
                <w:sz w:val="20"/>
                <w:szCs w:val="20"/>
              </w:rPr>
              <w:t xml:space="preserve">a jejich svazy, </w:t>
            </w:r>
            <w:r w:rsidRPr="00A06330">
              <w:rPr>
                <w:rFonts w:ascii="Arial" w:hAnsi="Arial" w:cs="Arial"/>
                <w:sz w:val="20"/>
                <w:szCs w:val="20"/>
              </w:rPr>
              <w:t xml:space="preserve">městské části </w:t>
            </w:r>
            <w:r w:rsidRPr="00A06330">
              <w:rPr>
                <w:rFonts w:ascii="Arial" w:hAnsi="Arial" w:cs="Arial"/>
                <w:color w:val="000000"/>
                <w:sz w:val="20"/>
                <w:szCs w:val="20"/>
              </w:rPr>
              <w:t>hl. města Prahy,</w:t>
            </w:r>
            <w:r w:rsidRPr="00A06330">
              <w:rPr>
                <w:rFonts w:ascii="Arial" w:hAnsi="Arial" w:cs="Arial"/>
                <w:sz w:val="20"/>
                <w:szCs w:val="20"/>
              </w:rPr>
              <w:t xml:space="preserve"> fyzické osoby podnikající.</w:t>
            </w:r>
          </w:p>
          <w:p w:rsidR="00C2554A" w:rsidRPr="00A06330" w:rsidRDefault="00C2554A" w:rsidP="00DC2976">
            <w:pPr>
              <w:spacing w:before="120" w:after="0" w:afterAutospacing="0"/>
              <w:rPr>
                <w:rFonts w:ascii="Arial" w:hAnsi="Arial" w:cs="Arial"/>
                <w:sz w:val="20"/>
                <w:szCs w:val="20"/>
              </w:rPr>
            </w:pPr>
          </w:p>
          <w:p w:rsidR="00D141E9" w:rsidRPr="00A06330" w:rsidRDefault="00D141E9" w:rsidP="00DC2976">
            <w:pPr>
              <w:spacing w:before="120" w:after="0" w:afterAutospacing="0"/>
              <w:rPr>
                <w:rFonts w:ascii="Arial" w:hAnsi="Arial" w:cs="Arial"/>
                <w:sz w:val="20"/>
                <w:szCs w:val="20"/>
              </w:rPr>
            </w:pPr>
            <w:r w:rsidRPr="00A06330">
              <w:rPr>
                <w:rFonts w:ascii="Arial" w:hAnsi="Arial" w:cs="Arial"/>
                <w:sz w:val="20"/>
                <w:szCs w:val="20"/>
              </w:rPr>
              <w:t>Cílová území: území celé České republiky.</w:t>
            </w:r>
          </w:p>
          <w:p w:rsidR="00C2554A" w:rsidRPr="00A06330" w:rsidRDefault="00C2554A" w:rsidP="00DC2976">
            <w:pPr>
              <w:spacing w:before="120" w:after="0" w:afterAutospacing="0"/>
              <w:rPr>
                <w:rFonts w:ascii="Arial" w:hAnsi="Arial" w:cs="Arial"/>
                <w:sz w:val="20"/>
                <w:szCs w:val="20"/>
              </w:rPr>
            </w:pPr>
          </w:p>
          <w:p w:rsidR="008E2E4C" w:rsidRPr="00A06330" w:rsidRDefault="008E2E4C" w:rsidP="00DC2976">
            <w:pPr>
              <w:spacing w:before="120" w:after="240" w:afterAutospacing="0"/>
              <w:rPr>
                <w:rFonts w:ascii="Arial" w:hAnsi="Arial" w:cs="Arial"/>
                <w:color w:val="000000"/>
                <w:sz w:val="20"/>
                <w:szCs w:val="20"/>
              </w:rPr>
            </w:pPr>
            <w:r w:rsidRPr="00A06330">
              <w:rPr>
                <w:rFonts w:ascii="Arial" w:hAnsi="Arial" w:cs="Arial"/>
                <w:sz w:val="20"/>
                <w:szCs w:val="20"/>
              </w:rPr>
              <w:t xml:space="preserve">Typy příjemců </w:t>
            </w:r>
            <w:r w:rsidR="0009093C" w:rsidRPr="00A06330">
              <w:rPr>
                <w:rFonts w:ascii="Arial" w:hAnsi="Arial" w:cs="Arial"/>
                <w:sz w:val="20"/>
                <w:szCs w:val="20"/>
              </w:rPr>
              <w:t xml:space="preserve">SC </w:t>
            </w:r>
            <w:r w:rsidRPr="00A06330">
              <w:rPr>
                <w:rFonts w:ascii="Arial" w:hAnsi="Arial" w:cs="Arial"/>
                <w:sz w:val="20"/>
                <w:szCs w:val="20"/>
              </w:rPr>
              <w:t>1.4: kraje, obce, dobrovolné svazky obcí, příspěvkové organizace, státní podniky, organizační složky státu, veřejné výzkumné instituce, vysoké školy,</w:t>
            </w:r>
            <w:r w:rsidRPr="00A06330">
              <w:rPr>
                <w:rFonts w:ascii="Arial" w:hAnsi="Arial" w:cs="Arial"/>
                <w:color w:val="000000"/>
                <w:sz w:val="20"/>
                <w:szCs w:val="20"/>
              </w:rPr>
              <w:t xml:space="preserve"> nestátní neziskové organizace (obecně prospěšné společnosti, nadace, nadační fondy, ústavy,</w:t>
            </w:r>
            <w:r w:rsidRPr="00A06330">
              <w:rPr>
                <w:rFonts w:ascii="Arial" w:hAnsi="Arial" w:cs="Arial"/>
                <w:sz w:val="20"/>
                <w:szCs w:val="20"/>
              </w:rPr>
              <w:t xml:space="preserve"> spolky), městské části </w:t>
            </w:r>
            <w:r w:rsidRPr="00A06330">
              <w:rPr>
                <w:rFonts w:ascii="Arial" w:hAnsi="Arial" w:cs="Arial"/>
                <w:color w:val="000000"/>
                <w:sz w:val="20"/>
                <w:szCs w:val="20"/>
              </w:rPr>
              <w:t>hl. města Prahy.</w:t>
            </w:r>
          </w:p>
          <w:p w:rsidR="00C2554A" w:rsidRPr="00A06330" w:rsidRDefault="00C2554A" w:rsidP="00DC2976">
            <w:pPr>
              <w:spacing w:before="120" w:after="240" w:afterAutospacing="0"/>
              <w:rPr>
                <w:rFonts w:ascii="Arial" w:hAnsi="Arial" w:cs="Arial"/>
                <w:sz w:val="20"/>
                <w:szCs w:val="20"/>
              </w:rPr>
            </w:pPr>
            <w:r w:rsidRPr="00A06330">
              <w:rPr>
                <w:rFonts w:ascii="Arial" w:hAnsi="Arial" w:cs="Arial"/>
                <w:color w:val="000000"/>
                <w:sz w:val="20"/>
                <w:szCs w:val="20"/>
              </w:rPr>
              <w:t>Cílová území: území potenciálně ohrožená povod</w:t>
            </w:r>
            <w:r w:rsidR="00D141E9" w:rsidRPr="00A06330">
              <w:rPr>
                <w:rFonts w:ascii="Arial" w:hAnsi="Arial" w:cs="Arial"/>
                <w:color w:val="000000"/>
                <w:sz w:val="20"/>
                <w:szCs w:val="20"/>
              </w:rPr>
              <w:t>ňovým rizikem a jejich povod</w:t>
            </w:r>
            <w:r w:rsidRPr="00A06330">
              <w:rPr>
                <w:rFonts w:ascii="Arial" w:hAnsi="Arial" w:cs="Arial"/>
                <w:color w:val="000000"/>
                <w:sz w:val="20"/>
                <w:szCs w:val="20"/>
              </w:rPr>
              <w:t>í.</w:t>
            </w:r>
          </w:p>
          <w:p w:rsidR="008E2E4C" w:rsidRPr="00A06330" w:rsidRDefault="008E2E4C" w:rsidP="00DC2976">
            <w:pPr>
              <w:spacing w:before="120" w:after="0" w:afterAutospacing="0"/>
              <w:rPr>
                <w:rFonts w:ascii="Arial" w:hAnsi="Arial" w:cs="Arial"/>
                <w:sz w:val="20"/>
                <w:szCs w:val="20"/>
              </w:rPr>
            </w:pPr>
            <w:r w:rsidRPr="00A06330">
              <w:rPr>
                <w:rFonts w:ascii="Arial" w:hAnsi="Arial" w:cs="Arial"/>
                <w:sz w:val="20"/>
                <w:szCs w:val="20"/>
              </w:rPr>
              <w:t xml:space="preserve">Typy příjemců </w:t>
            </w:r>
            <w:r w:rsidR="0009093C" w:rsidRPr="00A06330">
              <w:rPr>
                <w:rFonts w:ascii="Arial" w:hAnsi="Arial" w:cs="Arial"/>
                <w:sz w:val="20"/>
                <w:szCs w:val="20"/>
              </w:rPr>
              <w:t xml:space="preserve">SC </w:t>
            </w:r>
            <w:r w:rsidRPr="00A06330">
              <w:rPr>
                <w:rFonts w:ascii="Arial" w:hAnsi="Arial" w:cs="Arial"/>
                <w:sz w:val="20"/>
                <w:szCs w:val="20"/>
              </w:rPr>
              <w:t>3.5: kraje, obce, dobrovolné svazky obcí, příspěvkové organizace,</w:t>
            </w:r>
            <w:r w:rsidRPr="00A06330">
              <w:rPr>
                <w:rFonts w:ascii="Arial" w:hAnsi="Arial" w:cs="Arial"/>
                <w:b/>
                <w:sz w:val="20"/>
                <w:szCs w:val="20"/>
              </w:rPr>
              <w:t xml:space="preserve"> </w:t>
            </w:r>
            <w:r w:rsidRPr="00A06330">
              <w:rPr>
                <w:rFonts w:ascii="Arial" w:hAnsi="Arial" w:cs="Arial"/>
                <w:sz w:val="20"/>
                <w:szCs w:val="20"/>
              </w:rPr>
              <w:t>organizační složky státu,</w:t>
            </w:r>
            <w:r w:rsidRPr="00A06330">
              <w:rPr>
                <w:rFonts w:ascii="Arial" w:hAnsi="Arial" w:cs="Arial"/>
                <w:b/>
                <w:sz w:val="20"/>
                <w:szCs w:val="20"/>
              </w:rPr>
              <w:t xml:space="preserve"> </w:t>
            </w:r>
            <w:r w:rsidRPr="00A06330">
              <w:rPr>
                <w:rFonts w:ascii="Arial" w:hAnsi="Arial" w:cs="Arial"/>
                <w:color w:val="000000"/>
                <w:sz w:val="20"/>
                <w:szCs w:val="20"/>
              </w:rPr>
              <w:t>státní podniky,</w:t>
            </w:r>
            <w:r w:rsidR="00F87EF2" w:rsidRPr="00A06330">
              <w:rPr>
                <w:rFonts w:ascii="Arial" w:hAnsi="Arial" w:cs="Arial"/>
                <w:sz w:val="20"/>
                <w:szCs w:val="20"/>
              </w:rPr>
              <w:t xml:space="preserve"> </w:t>
            </w:r>
            <w:r w:rsidRPr="00A06330">
              <w:rPr>
                <w:rFonts w:ascii="Arial" w:hAnsi="Arial" w:cs="Arial"/>
                <w:b/>
                <w:sz w:val="20"/>
                <w:szCs w:val="20"/>
              </w:rPr>
              <w:t xml:space="preserve"> </w:t>
            </w:r>
            <w:r w:rsidRPr="00A06330">
              <w:rPr>
                <w:rFonts w:ascii="Arial" w:hAnsi="Arial" w:cs="Arial"/>
                <w:sz w:val="20"/>
                <w:szCs w:val="20"/>
              </w:rPr>
              <w:t>,</w:t>
            </w:r>
            <w:r w:rsidRPr="00A06330">
              <w:rPr>
                <w:rFonts w:ascii="Arial" w:hAnsi="Arial" w:cs="Arial"/>
                <w:b/>
                <w:sz w:val="20"/>
                <w:szCs w:val="20"/>
              </w:rPr>
              <w:t xml:space="preserve"> </w:t>
            </w:r>
            <w:r w:rsidRPr="00A06330">
              <w:rPr>
                <w:rFonts w:ascii="Arial" w:hAnsi="Arial" w:cs="Arial"/>
                <w:color w:val="000000"/>
                <w:sz w:val="20"/>
                <w:szCs w:val="20"/>
              </w:rPr>
              <w:t>nestátní neziskové organizace (obecně prospěšné společnosti, nadace, nadační fondy, ústavy,</w:t>
            </w:r>
            <w:r w:rsidRPr="00A06330">
              <w:rPr>
                <w:rFonts w:ascii="Arial" w:hAnsi="Arial" w:cs="Arial"/>
                <w:sz w:val="20"/>
                <w:szCs w:val="20"/>
              </w:rPr>
              <w:t xml:space="preserve"> spolky)</w:t>
            </w:r>
            <w:r w:rsidRPr="00A06330">
              <w:rPr>
                <w:rFonts w:ascii="Arial" w:hAnsi="Arial" w:cs="Arial"/>
                <w:color w:val="000000"/>
                <w:sz w:val="20"/>
                <w:szCs w:val="20"/>
              </w:rPr>
              <w:t xml:space="preserve">, </w:t>
            </w:r>
            <w:r w:rsidRPr="00A06330">
              <w:rPr>
                <w:rFonts w:ascii="Arial" w:hAnsi="Arial" w:cs="Arial"/>
                <w:sz w:val="20"/>
                <w:szCs w:val="20"/>
              </w:rPr>
              <w:t>vysoké školy, veřejné výzkumné instituce,</w:t>
            </w:r>
            <w:r w:rsidR="00BD33F7" w:rsidRPr="00A06330">
              <w:rPr>
                <w:rFonts w:ascii="Arial" w:hAnsi="Arial" w:cs="Arial"/>
                <w:sz w:val="20"/>
                <w:szCs w:val="20"/>
              </w:rPr>
              <w:t xml:space="preserve"> městské části hl. města Prahy</w:t>
            </w:r>
            <w:r w:rsidRPr="00A06330">
              <w:rPr>
                <w:rFonts w:ascii="Arial" w:hAnsi="Arial" w:cs="Arial"/>
                <w:sz w:val="20"/>
                <w:szCs w:val="20"/>
              </w:rPr>
              <w:t>.</w:t>
            </w:r>
          </w:p>
          <w:p w:rsidR="00951673" w:rsidRPr="00A06330" w:rsidRDefault="00951673" w:rsidP="00DC2976">
            <w:pPr>
              <w:spacing w:before="120" w:after="0" w:afterAutospacing="0"/>
              <w:rPr>
                <w:rFonts w:ascii="Arial" w:hAnsi="Arial" w:cs="Arial"/>
                <w:sz w:val="20"/>
                <w:szCs w:val="20"/>
              </w:rPr>
            </w:pPr>
          </w:p>
          <w:p w:rsidR="000211D3" w:rsidRPr="00A06330" w:rsidRDefault="00951673" w:rsidP="00353D3A">
            <w:pPr>
              <w:spacing w:before="120" w:after="0" w:afterAutospacing="0"/>
              <w:rPr>
                <w:rFonts w:ascii="Arial" w:hAnsi="Arial" w:cs="Arial"/>
                <w:sz w:val="20"/>
                <w:szCs w:val="20"/>
              </w:rPr>
            </w:pPr>
            <w:r w:rsidRPr="00A06330">
              <w:rPr>
                <w:rFonts w:ascii="Arial" w:hAnsi="Arial" w:cs="Arial"/>
                <w:sz w:val="20"/>
                <w:szCs w:val="20"/>
              </w:rPr>
              <w:t xml:space="preserve">Cílové území: </w:t>
            </w:r>
            <w:r w:rsidR="00C2554A" w:rsidRPr="00A06330">
              <w:rPr>
                <w:rFonts w:ascii="Arial" w:hAnsi="Arial" w:cs="Arial"/>
                <w:sz w:val="20"/>
                <w:szCs w:val="20"/>
              </w:rPr>
              <w:t>ú</w:t>
            </w:r>
            <w:r w:rsidRPr="00A06330">
              <w:rPr>
                <w:rFonts w:ascii="Arial" w:hAnsi="Arial" w:cs="Arial"/>
                <w:sz w:val="20"/>
                <w:szCs w:val="20"/>
              </w:rPr>
              <w:t>zemí celé České republiky</w:t>
            </w:r>
            <w:r w:rsidR="00C2554A" w:rsidRPr="00A06330">
              <w:rPr>
                <w:rFonts w:ascii="Arial" w:hAnsi="Arial" w:cs="Arial"/>
                <w:sz w:val="20"/>
                <w:szCs w:val="20"/>
              </w:rPr>
              <w:t>,</w:t>
            </w:r>
            <w:r w:rsidRPr="00A06330">
              <w:rPr>
                <w:rFonts w:ascii="Arial" w:hAnsi="Arial" w:cs="Arial"/>
                <w:sz w:val="20"/>
                <w:szCs w:val="20"/>
              </w:rPr>
              <w:t xml:space="preserve"> mimo území hl. m. Prahy</w:t>
            </w:r>
            <w:r w:rsidR="00C2554A" w:rsidRPr="00A06330">
              <w:rPr>
                <w:rFonts w:ascii="Arial" w:hAnsi="Arial" w:cs="Arial"/>
                <w:sz w:val="20"/>
                <w:szCs w:val="20"/>
              </w:rPr>
              <w:t>.</w:t>
            </w:r>
          </w:p>
        </w:tc>
        <w:tc>
          <w:tcPr>
            <w:tcW w:w="284" w:type="dxa"/>
            <w:vMerge/>
            <w:tcBorders>
              <w:left w:val="single" w:sz="4" w:space="0" w:color="auto"/>
              <w:right w:val="single" w:sz="4" w:space="0" w:color="auto"/>
            </w:tcBorders>
            <w:shd w:val="clear" w:color="auto" w:fill="FFFFFF" w:themeFill="background1"/>
          </w:tcPr>
          <w:p w:rsidR="000211D3" w:rsidRPr="00A06330" w:rsidRDefault="000211D3" w:rsidP="00DC2976">
            <w:pPr>
              <w:spacing w:before="120"/>
              <w:rPr>
                <w:rFonts w:ascii="Arial" w:hAnsi="Arial" w:cs="Arial"/>
                <w:sz w:val="20"/>
                <w:szCs w:val="20"/>
              </w:rPr>
            </w:pPr>
          </w:p>
        </w:tc>
        <w:tc>
          <w:tcPr>
            <w:tcW w:w="6804" w:type="dxa"/>
            <w:tcBorders>
              <w:top w:val="single" w:sz="4" w:space="0" w:color="auto"/>
              <w:left w:val="single" w:sz="4" w:space="0" w:color="auto"/>
            </w:tcBorders>
          </w:tcPr>
          <w:p w:rsidR="00BD159C" w:rsidRPr="00A06330" w:rsidRDefault="00BD159C" w:rsidP="00DC2976">
            <w:pPr>
              <w:pStyle w:val="Tabulka"/>
              <w:spacing w:before="120" w:after="0" w:afterAutospacing="0"/>
              <w:ind w:left="35"/>
              <w:jc w:val="both"/>
              <w:rPr>
                <w:rFonts w:ascii="Arial" w:hAnsi="Arial" w:cs="Arial"/>
                <w:sz w:val="20"/>
                <w:szCs w:val="20"/>
              </w:rPr>
            </w:pPr>
            <w:r w:rsidRPr="00A06330">
              <w:rPr>
                <w:rFonts w:ascii="Arial" w:hAnsi="Arial" w:cs="Arial"/>
                <w:sz w:val="20"/>
                <w:szCs w:val="20"/>
              </w:rPr>
              <w:t xml:space="preserve">Typy příjemců: </w:t>
            </w:r>
          </w:p>
          <w:p w:rsidR="00BD159C" w:rsidRPr="00A06330" w:rsidRDefault="00BD159C" w:rsidP="00DC2976">
            <w:pPr>
              <w:pStyle w:val="Tabulka"/>
              <w:spacing w:before="120" w:after="0" w:afterAutospacing="0"/>
              <w:ind w:left="35"/>
              <w:jc w:val="both"/>
              <w:rPr>
                <w:rFonts w:ascii="Arial" w:hAnsi="Arial" w:cs="Arial"/>
                <w:sz w:val="20"/>
                <w:szCs w:val="20"/>
              </w:rPr>
            </w:pPr>
          </w:p>
          <w:p w:rsidR="00BD159C" w:rsidRPr="00A06330" w:rsidRDefault="00BD159C" w:rsidP="00DC2976">
            <w:pPr>
              <w:pStyle w:val="Tabulka"/>
              <w:spacing w:before="120" w:after="0" w:afterAutospacing="0"/>
              <w:ind w:left="35"/>
              <w:jc w:val="both"/>
              <w:rPr>
                <w:rFonts w:ascii="Arial" w:hAnsi="Arial" w:cs="Arial"/>
                <w:sz w:val="20"/>
                <w:szCs w:val="20"/>
              </w:rPr>
            </w:pPr>
            <w:r w:rsidRPr="00A06330">
              <w:rPr>
                <w:rFonts w:ascii="Arial" w:hAnsi="Arial" w:cs="Arial"/>
                <w:sz w:val="20"/>
                <w:szCs w:val="20"/>
              </w:rPr>
              <w:t>(podle § 4 zákona č. 239/2000 Sb., o integrovaném záchranném systému a o změně některých zákonů)</w:t>
            </w:r>
          </w:p>
          <w:p w:rsidR="00BD159C" w:rsidRPr="00A06330" w:rsidRDefault="00BD159C" w:rsidP="00DC2976">
            <w:pPr>
              <w:pStyle w:val="Tabulka"/>
              <w:spacing w:before="120" w:after="0" w:afterAutospacing="0"/>
              <w:ind w:left="35"/>
              <w:jc w:val="both"/>
              <w:rPr>
                <w:rFonts w:ascii="Arial" w:hAnsi="Arial" w:cs="Arial"/>
                <w:sz w:val="20"/>
                <w:szCs w:val="20"/>
              </w:rPr>
            </w:pPr>
            <w:r w:rsidRPr="00A06330">
              <w:rPr>
                <w:rFonts w:ascii="Arial" w:hAnsi="Arial" w:cs="Arial"/>
                <w:sz w:val="20"/>
                <w:szCs w:val="20"/>
              </w:rPr>
              <w:t>-</w:t>
            </w:r>
            <w:r w:rsidRPr="00A06330">
              <w:rPr>
                <w:rFonts w:ascii="Arial" w:hAnsi="Arial" w:cs="Arial"/>
                <w:sz w:val="20"/>
                <w:szCs w:val="20"/>
              </w:rPr>
              <w:tab/>
              <w:t xml:space="preserve">MV – Generální ředitelství HZS ČR </w:t>
            </w:r>
          </w:p>
          <w:p w:rsidR="00BD159C" w:rsidRPr="00A06330" w:rsidRDefault="00BD159C" w:rsidP="00DC2976">
            <w:pPr>
              <w:pStyle w:val="Tabulka"/>
              <w:spacing w:before="120" w:after="0" w:afterAutospacing="0"/>
              <w:ind w:left="35"/>
              <w:jc w:val="both"/>
              <w:rPr>
                <w:rFonts w:ascii="Arial" w:hAnsi="Arial" w:cs="Arial"/>
                <w:sz w:val="20"/>
                <w:szCs w:val="20"/>
              </w:rPr>
            </w:pPr>
            <w:r w:rsidRPr="00A06330">
              <w:rPr>
                <w:rFonts w:ascii="Arial" w:hAnsi="Arial" w:cs="Arial"/>
                <w:sz w:val="20"/>
                <w:szCs w:val="20"/>
              </w:rPr>
              <w:t>-</w:t>
            </w:r>
            <w:r w:rsidRPr="00A06330">
              <w:rPr>
                <w:rFonts w:ascii="Arial" w:hAnsi="Arial" w:cs="Arial"/>
                <w:sz w:val="20"/>
                <w:szCs w:val="20"/>
              </w:rPr>
              <w:tab/>
              <w:t xml:space="preserve">HZS krajů </w:t>
            </w:r>
          </w:p>
          <w:p w:rsidR="00BD159C" w:rsidRPr="00A06330" w:rsidRDefault="00BD159C" w:rsidP="00DC2976">
            <w:pPr>
              <w:pStyle w:val="Tabulka"/>
              <w:spacing w:before="120" w:after="0" w:afterAutospacing="0"/>
              <w:ind w:left="35"/>
              <w:jc w:val="both"/>
              <w:rPr>
                <w:rFonts w:ascii="Arial" w:hAnsi="Arial" w:cs="Arial"/>
                <w:sz w:val="20"/>
                <w:szCs w:val="20"/>
              </w:rPr>
            </w:pPr>
            <w:r w:rsidRPr="00A06330">
              <w:rPr>
                <w:rFonts w:ascii="Arial" w:hAnsi="Arial" w:cs="Arial"/>
                <w:sz w:val="20"/>
                <w:szCs w:val="20"/>
              </w:rPr>
              <w:t>-</w:t>
            </w:r>
            <w:r w:rsidRPr="00A06330">
              <w:rPr>
                <w:rFonts w:ascii="Arial" w:hAnsi="Arial" w:cs="Arial"/>
                <w:sz w:val="20"/>
                <w:szCs w:val="20"/>
              </w:rPr>
              <w:tab/>
              <w:t xml:space="preserve">Záchranný útvar HZS ČR </w:t>
            </w:r>
          </w:p>
          <w:p w:rsidR="00BD159C" w:rsidRPr="00A06330" w:rsidRDefault="00BD159C" w:rsidP="00DC2976">
            <w:pPr>
              <w:pStyle w:val="Tabulka"/>
              <w:spacing w:before="120" w:after="0" w:afterAutospacing="0"/>
              <w:ind w:left="35"/>
              <w:jc w:val="both"/>
              <w:rPr>
                <w:rFonts w:ascii="Arial" w:hAnsi="Arial" w:cs="Arial"/>
                <w:sz w:val="20"/>
                <w:szCs w:val="20"/>
              </w:rPr>
            </w:pPr>
            <w:r w:rsidRPr="00A06330">
              <w:rPr>
                <w:rFonts w:ascii="Arial" w:hAnsi="Arial" w:cs="Arial"/>
                <w:sz w:val="20"/>
                <w:szCs w:val="20"/>
              </w:rPr>
              <w:t>-</w:t>
            </w:r>
            <w:r w:rsidRPr="00A06330">
              <w:rPr>
                <w:rFonts w:ascii="Arial" w:hAnsi="Arial" w:cs="Arial"/>
                <w:sz w:val="20"/>
                <w:szCs w:val="20"/>
              </w:rPr>
              <w:tab/>
              <w:t>obce, které zřizují jednotky požární ochrany (§ 29 zákona č. 133/1985 Sb., o požární ochraně) – jednotky sboru dobrovolných hasičů kategorie II a III (podle přílohy zákona o požární ochraně)</w:t>
            </w:r>
          </w:p>
          <w:p w:rsidR="00BD159C" w:rsidRPr="00A06330" w:rsidRDefault="00BD159C" w:rsidP="00DC2976">
            <w:pPr>
              <w:pStyle w:val="Tabulka"/>
              <w:spacing w:before="120" w:after="0" w:afterAutospacing="0"/>
              <w:ind w:left="35"/>
              <w:jc w:val="both"/>
              <w:rPr>
                <w:rFonts w:ascii="Arial" w:hAnsi="Arial" w:cs="Arial"/>
                <w:sz w:val="20"/>
                <w:szCs w:val="20"/>
              </w:rPr>
            </w:pPr>
            <w:r w:rsidRPr="00A06330">
              <w:rPr>
                <w:rFonts w:ascii="Arial" w:hAnsi="Arial" w:cs="Arial"/>
                <w:sz w:val="20"/>
                <w:szCs w:val="20"/>
              </w:rPr>
              <w:t>-</w:t>
            </w:r>
            <w:r w:rsidRPr="00A06330">
              <w:rPr>
                <w:rFonts w:ascii="Arial" w:hAnsi="Arial" w:cs="Arial"/>
                <w:sz w:val="20"/>
                <w:szCs w:val="20"/>
              </w:rPr>
              <w:tab/>
              <w:t>Policejní prezidium ČR</w:t>
            </w:r>
          </w:p>
          <w:p w:rsidR="00BD159C" w:rsidRPr="00A06330" w:rsidRDefault="00BD159C" w:rsidP="00DC2976">
            <w:pPr>
              <w:pStyle w:val="Tabulka"/>
              <w:spacing w:before="120" w:after="0" w:afterAutospacing="0"/>
              <w:ind w:left="35"/>
              <w:jc w:val="both"/>
              <w:rPr>
                <w:rFonts w:ascii="Arial" w:hAnsi="Arial" w:cs="Arial"/>
                <w:sz w:val="20"/>
                <w:szCs w:val="20"/>
              </w:rPr>
            </w:pPr>
            <w:r w:rsidRPr="00A06330">
              <w:rPr>
                <w:rFonts w:ascii="Arial" w:hAnsi="Arial" w:cs="Arial"/>
                <w:sz w:val="20"/>
                <w:szCs w:val="20"/>
              </w:rPr>
              <w:t>-</w:t>
            </w:r>
            <w:r w:rsidRPr="00A06330">
              <w:rPr>
                <w:rFonts w:ascii="Arial" w:hAnsi="Arial" w:cs="Arial"/>
                <w:sz w:val="20"/>
                <w:szCs w:val="20"/>
              </w:rPr>
              <w:tab/>
              <w:t>krajská ředitelství Policie ČR</w:t>
            </w:r>
          </w:p>
          <w:p w:rsidR="00BD159C" w:rsidRPr="00A06330" w:rsidRDefault="00BD159C" w:rsidP="00DC2976">
            <w:pPr>
              <w:pStyle w:val="Tabulka"/>
              <w:spacing w:before="120" w:after="0" w:afterAutospacing="0"/>
              <w:ind w:left="35"/>
              <w:jc w:val="both"/>
              <w:rPr>
                <w:rFonts w:ascii="Arial" w:hAnsi="Arial" w:cs="Arial"/>
                <w:sz w:val="20"/>
                <w:szCs w:val="20"/>
              </w:rPr>
            </w:pPr>
            <w:r w:rsidRPr="00A06330">
              <w:rPr>
                <w:rFonts w:ascii="Arial" w:hAnsi="Arial" w:cs="Arial"/>
                <w:sz w:val="20"/>
                <w:szCs w:val="20"/>
              </w:rPr>
              <w:t>-</w:t>
            </w:r>
            <w:r w:rsidRPr="00A06330">
              <w:rPr>
                <w:rFonts w:ascii="Arial" w:hAnsi="Arial" w:cs="Arial"/>
                <w:sz w:val="20"/>
                <w:szCs w:val="20"/>
              </w:rPr>
              <w:tab/>
              <w:t>kraje (kromě hl. m. Prahy) jako zřizovatelé zdravotnické záchranné služby krajů</w:t>
            </w:r>
          </w:p>
          <w:p w:rsidR="00BD159C" w:rsidRPr="00A06330" w:rsidRDefault="00BD159C" w:rsidP="00DC2976">
            <w:pPr>
              <w:pStyle w:val="Tabulka"/>
              <w:spacing w:before="120" w:after="0" w:afterAutospacing="0"/>
              <w:ind w:left="35"/>
              <w:jc w:val="both"/>
              <w:rPr>
                <w:rFonts w:ascii="Arial" w:hAnsi="Arial" w:cs="Arial"/>
                <w:sz w:val="20"/>
                <w:szCs w:val="20"/>
              </w:rPr>
            </w:pPr>
            <w:r w:rsidRPr="00A06330">
              <w:rPr>
                <w:rFonts w:ascii="Arial" w:hAnsi="Arial" w:cs="Arial"/>
                <w:sz w:val="20"/>
                <w:szCs w:val="20"/>
              </w:rPr>
              <w:t>-</w:t>
            </w:r>
            <w:r w:rsidRPr="00A06330">
              <w:rPr>
                <w:rFonts w:ascii="Arial" w:hAnsi="Arial" w:cs="Arial"/>
                <w:sz w:val="20"/>
                <w:szCs w:val="20"/>
              </w:rPr>
              <w:tab/>
              <w:t>organizační složky státu a jimi zřizované nebo zakládané organizace, které zajišťují vzdělávání a výcvik složek IZS</w:t>
            </w:r>
          </w:p>
          <w:p w:rsidR="00473B99" w:rsidRPr="00A06330" w:rsidRDefault="00BD159C" w:rsidP="00DC2976">
            <w:pPr>
              <w:spacing w:before="120" w:after="0" w:afterAutospacing="0"/>
              <w:rPr>
                <w:rFonts w:ascii="Arial" w:hAnsi="Arial" w:cs="Arial"/>
                <w:color w:val="000000"/>
                <w:sz w:val="20"/>
                <w:szCs w:val="20"/>
              </w:rPr>
            </w:pPr>
            <w:r w:rsidRPr="00A06330">
              <w:rPr>
                <w:rFonts w:ascii="Arial" w:hAnsi="Arial" w:cs="Arial"/>
                <w:sz w:val="20"/>
                <w:szCs w:val="20"/>
              </w:rPr>
              <w:t>-</w:t>
            </w:r>
            <w:r w:rsidRPr="00A06330">
              <w:rPr>
                <w:rFonts w:ascii="Arial" w:hAnsi="Arial" w:cs="Arial"/>
                <w:sz w:val="20"/>
                <w:szCs w:val="20"/>
              </w:rPr>
              <w:tab/>
              <w:t>státní organizace, která zřizuje jednotku HZS podniku s územní působností</w:t>
            </w:r>
            <w:r w:rsidRPr="00A06330">
              <w:rPr>
                <w:rFonts w:ascii="Arial" w:hAnsi="Arial" w:cs="Arial"/>
                <w:color w:val="000000"/>
                <w:sz w:val="20"/>
                <w:szCs w:val="20"/>
              </w:rPr>
              <w:t xml:space="preserve"> </w:t>
            </w:r>
          </w:p>
          <w:p w:rsidR="00BD159C" w:rsidRPr="00A06330" w:rsidRDefault="00BD159C" w:rsidP="00DC2976">
            <w:pPr>
              <w:spacing w:before="120" w:after="0" w:afterAutospacing="0"/>
              <w:rPr>
                <w:rFonts w:ascii="Arial" w:hAnsi="Arial" w:cs="Arial"/>
                <w:color w:val="000000"/>
                <w:sz w:val="20"/>
                <w:szCs w:val="20"/>
              </w:rPr>
            </w:pPr>
          </w:p>
          <w:p w:rsidR="00BD159C" w:rsidRPr="00A06330" w:rsidRDefault="00BD159C" w:rsidP="00DC2976">
            <w:pPr>
              <w:pStyle w:val="Tabulka"/>
              <w:spacing w:before="120" w:after="0"/>
              <w:ind w:left="35"/>
              <w:jc w:val="both"/>
              <w:rPr>
                <w:rFonts w:ascii="Arial" w:hAnsi="Arial" w:cs="Arial"/>
                <w:sz w:val="20"/>
                <w:szCs w:val="20"/>
              </w:rPr>
            </w:pPr>
            <w:r w:rsidRPr="00A06330">
              <w:rPr>
                <w:rFonts w:ascii="Arial" w:hAnsi="Arial" w:cs="Arial"/>
                <w:sz w:val="20"/>
                <w:szCs w:val="20"/>
              </w:rPr>
              <w:t>Územní zaměření podpory:</w:t>
            </w:r>
          </w:p>
          <w:p w:rsidR="00BD159C" w:rsidRPr="00A06330" w:rsidRDefault="00BD159C" w:rsidP="00DC2976">
            <w:pPr>
              <w:pStyle w:val="Tabulka"/>
              <w:spacing w:before="120" w:after="0"/>
              <w:ind w:left="35"/>
              <w:jc w:val="both"/>
              <w:rPr>
                <w:rFonts w:ascii="Arial" w:hAnsi="Arial" w:cs="Arial"/>
                <w:sz w:val="20"/>
                <w:szCs w:val="20"/>
              </w:rPr>
            </w:pPr>
            <w:r w:rsidRPr="00A06330">
              <w:rPr>
                <w:rFonts w:ascii="Arial" w:hAnsi="Arial" w:cs="Arial"/>
                <w:sz w:val="20"/>
                <w:szCs w:val="20"/>
              </w:rPr>
              <w:t>Exponovaná území (příloha č. 5) pro aktivity zodolnění a vybavení složek IZS jsou stanovena na základě klimatologických map, které vytvořilo MV ČR ve spolupráci s Českým hydrometeorologickým ústavem. Jsou definovaná v dokumentu „Zajištění odolnosti a vybavenosti základních složek integrovaného záchranného systému – Policie ČR a Hasičského záchranného sboru ČR (včetně JSDH) v území, s důrazem na přizpůsobení se změnám klimatu a novým rizikům v období 2014 – 2020“, resp. “Zajištění odolnosti a vybavenosti základních složek integrovaného záchranného systému – Krajských zdravotnických záchranných služeb v území, s důrazem na přizpůsobení se změnám klimatu a novým rizikům v období 2014 – 2020“.</w:t>
            </w:r>
          </w:p>
          <w:p w:rsidR="000211D3" w:rsidRPr="00A06330" w:rsidRDefault="00BD159C" w:rsidP="00353D3A">
            <w:pPr>
              <w:pStyle w:val="Tabulka"/>
              <w:spacing w:before="120" w:after="120" w:afterAutospacing="0"/>
              <w:ind w:left="35"/>
              <w:jc w:val="both"/>
              <w:rPr>
                <w:rFonts w:ascii="Arial" w:hAnsi="Arial" w:cs="Arial"/>
                <w:sz w:val="20"/>
                <w:szCs w:val="20"/>
              </w:rPr>
            </w:pPr>
            <w:r w:rsidRPr="00A06330">
              <w:rPr>
                <w:rFonts w:ascii="Arial" w:hAnsi="Arial" w:cs="Arial"/>
                <w:sz w:val="20"/>
                <w:szCs w:val="20"/>
              </w:rPr>
              <w:t>Pro aktivitu modernizace vzdělávacích a výcvikových středisek území ČR mimo území hl. m. Prahy.</w:t>
            </w:r>
          </w:p>
        </w:tc>
      </w:tr>
      <w:tr w:rsidR="00A521B4" w:rsidRPr="00A06330" w:rsidTr="00BE0AE8">
        <w:tc>
          <w:tcPr>
            <w:tcW w:w="2235" w:type="dxa"/>
            <w:tcBorders>
              <w:top w:val="single" w:sz="4" w:space="0" w:color="auto"/>
            </w:tcBorders>
            <w:shd w:val="clear" w:color="auto" w:fill="D9D9D9" w:themeFill="background1" w:themeFillShade="D9"/>
          </w:tcPr>
          <w:p w:rsidR="00A521B4" w:rsidRPr="00A06330" w:rsidRDefault="00A521B4" w:rsidP="00DC2976">
            <w:pPr>
              <w:spacing w:before="120"/>
              <w:rPr>
                <w:rFonts w:ascii="Arial" w:hAnsi="Arial" w:cs="Arial"/>
                <w:b/>
                <w:sz w:val="20"/>
                <w:szCs w:val="20"/>
              </w:rPr>
            </w:pPr>
            <w:r w:rsidRPr="00A06330">
              <w:rPr>
                <w:rFonts w:ascii="Arial" w:hAnsi="Arial" w:cs="Arial"/>
                <w:b/>
                <w:sz w:val="20"/>
                <w:szCs w:val="20"/>
              </w:rPr>
              <w:t>Synergie/komplementarita</w:t>
            </w:r>
          </w:p>
        </w:tc>
        <w:tc>
          <w:tcPr>
            <w:tcW w:w="4819" w:type="dxa"/>
            <w:tcBorders>
              <w:top w:val="single" w:sz="4" w:space="0" w:color="auto"/>
              <w:right w:val="single" w:sz="4" w:space="0" w:color="auto"/>
            </w:tcBorders>
          </w:tcPr>
          <w:p w:rsidR="00A521B4" w:rsidRPr="00A06330" w:rsidRDefault="00A521B4" w:rsidP="00DC2976">
            <w:pPr>
              <w:spacing w:before="120"/>
              <w:rPr>
                <w:rFonts w:ascii="Arial" w:hAnsi="Arial" w:cs="Arial"/>
                <w:sz w:val="20"/>
                <w:szCs w:val="20"/>
              </w:rPr>
            </w:pPr>
            <w:r w:rsidRPr="00A06330">
              <w:rPr>
                <w:rFonts w:ascii="Arial" w:hAnsi="Arial" w:cs="Arial"/>
                <w:sz w:val="20"/>
                <w:szCs w:val="20"/>
              </w:rPr>
              <w:t>Komplementarita</w:t>
            </w:r>
          </w:p>
        </w:tc>
        <w:tc>
          <w:tcPr>
            <w:tcW w:w="284" w:type="dxa"/>
            <w:vMerge/>
            <w:tcBorders>
              <w:left w:val="single" w:sz="4" w:space="0" w:color="auto"/>
              <w:right w:val="single" w:sz="4" w:space="0" w:color="auto"/>
            </w:tcBorders>
            <w:shd w:val="clear" w:color="auto" w:fill="FFFFFF" w:themeFill="background1"/>
          </w:tcPr>
          <w:p w:rsidR="00A521B4" w:rsidRPr="00A06330" w:rsidRDefault="00A521B4" w:rsidP="00DC2976">
            <w:pPr>
              <w:spacing w:before="120"/>
              <w:rPr>
                <w:rFonts w:ascii="Arial" w:hAnsi="Arial" w:cs="Arial"/>
                <w:sz w:val="20"/>
                <w:szCs w:val="20"/>
              </w:rPr>
            </w:pPr>
          </w:p>
        </w:tc>
        <w:tc>
          <w:tcPr>
            <w:tcW w:w="6804" w:type="dxa"/>
            <w:tcBorders>
              <w:top w:val="single" w:sz="4" w:space="0" w:color="auto"/>
              <w:left w:val="single" w:sz="4" w:space="0" w:color="auto"/>
            </w:tcBorders>
          </w:tcPr>
          <w:p w:rsidR="00A521B4" w:rsidRPr="00A06330" w:rsidRDefault="00A521B4" w:rsidP="00DC2976">
            <w:pPr>
              <w:pStyle w:val="Tabulka"/>
              <w:spacing w:before="120" w:after="100"/>
              <w:jc w:val="left"/>
              <w:rPr>
                <w:rFonts w:ascii="Arial" w:eastAsiaTheme="minorEastAsia" w:hAnsi="Arial" w:cs="Arial"/>
                <w:sz w:val="20"/>
                <w:szCs w:val="20"/>
              </w:rPr>
            </w:pPr>
            <w:r w:rsidRPr="00A06330">
              <w:rPr>
                <w:rFonts w:ascii="Arial" w:eastAsiaTheme="minorEastAsia" w:hAnsi="Arial" w:cs="Arial"/>
                <w:sz w:val="20"/>
                <w:szCs w:val="20"/>
              </w:rPr>
              <w:t>Komplementarita</w:t>
            </w:r>
          </w:p>
        </w:tc>
      </w:tr>
      <w:tr w:rsidR="000211D3" w:rsidRPr="00A06330" w:rsidTr="00BE0AE8">
        <w:trPr>
          <w:trHeight w:val="1644"/>
        </w:trPr>
        <w:tc>
          <w:tcPr>
            <w:tcW w:w="2235"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 xml:space="preserve">Mechanismus koordinace </w:t>
            </w:r>
          </w:p>
        </w:tc>
        <w:tc>
          <w:tcPr>
            <w:tcW w:w="4819" w:type="dxa"/>
            <w:tcBorders>
              <w:right w:val="single" w:sz="4" w:space="0" w:color="auto"/>
            </w:tcBorders>
          </w:tcPr>
          <w:p w:rsidR="000211D3" w:rsidRPr="00A06330" w:rsidRDefault="00A344CF" w:rsidP="00353D3A">
            <w:pPr>
              <w:spacing w:before="120" w:after="120" w:afterAutospacing="0"/>
              <w:rPr>
                <w:rFonts w:ascii="Arial" w:hAnsi="Arial" w:cs="Arial"/>
                <w:sz w:val="20"/>
                <w:szCs w:val="20"/>
              </w:rPr>
            </w:pPr>
            <w:r w:rsidRPr="00A06330">
              <w:rPr>
                <w:rFonts w:ascii="Arial" w:hAnsi="Arial" w:cs="Arial"/>
                <w:sz w:val="20"/>
                <w:szCs w:val="20"/>
              </w:rPr>
              <w:t>Koordinace výzev, společné strategie (Strategie přizpůsobení se změně klimatu apod.), společné vyhodnocování účinnosti podpořených aktivit ve vztahu k mimořádným událostem ve vazbě na změny klimatu a nová rizika.</w:t>
            </w:r>
          </w:p>
        </w:tc>
        <w:tc>
          <w:tcPr>
            <w:tcW w:w="284" w:type="dxa"/>
            <w:vMerge/>
            <w:tcBorders>
              <w:left w:val="single" w:sz="4" w:space="0" w:color="auto"/>
              <w:right w:val="single" w:sz="4" w:space="0" w:color="auto"/>
            </w:tcBorders>
            <w:shd w:val="clear" w:color="auto" w:fill="FFFFFF" w:themeFill="background1"/>
          </w:tcPr>
          <w:p w:rsidR="000211D3" w:rsidRPr="00A06330" w:rsidRDefault="000211D3" w:rsidP="00DC2976">
            <w:pPr>
              <w:spacing w:before="120"/>
              <w:rPr>
                <w:rFonts w:ascii="Arial" w:hAnsi="Arial" w:cs="Arial"/>
                <w:sz w:val="20"/>
                <w:szCs w:val="20"/>
              </w:rPr>
            </w:pPr>
          </w:p>
        </w:tc>
        <w:tc>
          <w:tcPr>
            <w:tcW w:w="6804" w:type="dxa"/>
            <w:tcBorders>
              <w:left w:val="single" w:sz="4" w:space="0" w:color="auto"/>
            </w:tcBorders>
          </w:tcPr>
          <w:p w:rsidR="000211D3" w:rsidRPr="00A06330" w:rsidRDefault="000211D3" w:rsidP="00DC2976">
            <w:pPr>
              <w:spacing w:before="120"/>
              <w:rPr>
                <w:rFonts w:ascii="Arial" w:hAnsi="Arial" w:cs="Arial"/>
                <w:sz w:val="20"/>
                <w:szCs w:val="20"/>
              </w:rPr>
            </w:pPr>
          </w:p>
        </w:tc>
      </w:tr>
    </w:tbl>
    <w:p w:rsidR="002F06C9" w:rsidRDefault="002F06C9" w:rsidP="000211D3">
      <w:pPr>
        <w:rPr>
          <w:rFonts w:ascii="Arial" w:hAnsi="Arial" w:cs="Arial"/>
          <w:b/>
          <w:sz w:val="20"/>
          <w:szCs w:val="20"/>
          <w:u w:val="single"/>
        </w:rPr>
      </w:pPr>
    </w:p>
    <w:p w:rsidR="00353D3A" w:rsidRDefault="00353D3A" w:rsidP="000211D3">
      <w:pPr>
        <w:rPr>
          <w:rFonts w:ascii="Arial" w:hAnsi="Arial" w:cs="Arial"/>
          <w:b/>
          <w:sz w:val="20"/>
          <w:szCs w:val="20"/>
          <w:u w:val="single"/>
        </w:rPr>
      </w:pPr>
    </w:p>
    <w:p w:rsidR="00353D3A" w:rsidRPr="00A06330" w:rsidRDefault="00353D3A" w:rsidP="000211D3">
      <w:pPr>
        <w:rPr>
          <w:rFonts w:ascii="Arial" w:hAnsi="Arial" w:cs="Arial"/>
          <w:b/>
          <w:sz w:val="20"/>
          <w:szCs w:val="20"/>
          <w:u w:val="single"/>
        </w:rPr>
      </w:pPr>
    </w:p>
    <w:p w:rsidR="000211D3" w:rsidRPr="00A06330" w:rsidRDefault="000211D3" w:rsidP="00276736">
      <w:pPr>
        <w:pStyle w:val="Odstavecseseznamem"/>
        <w:keepNext/>
        <w:numPr>
          <w:ilvl w:val="0"/>
          <w:numId w:val="25"/>
        </w:numPr>
        <w:ind w:left="714" w:hanging="357"/>
        <w:rPr>
          <w:rFonts w:ascii="Arial" w:hAnsi="Arial" w:cs="Arial"/>
          <w:b/>
          <w:sz w:val="20"/>
          <w:szCs w:val="20"/>
          <w:u w:val="single"/>
        </w:rPr>
      </w:pPr>
      <w:r w:rsidRPr="00A06330">
        <w:rPr>
          <w:rFonts w:ascii="Arial" w:hAnsi="Arial" w:cs="Arial"/>
          <w:b/>
          <w:sz w:val="20"/>
          <w:szCs w:val="20"/>
          <w:u w:val="single"/>
        </w:rPr>
        <w:t>Návštěvnická infrastruktura</w:t>
      </w:r>
    </w:p>
    <w:tbl>
      <w:tblPr>
        <w:tblStyle w:val="Mkatabulky"/>
        <w:tblW w:w="0" w:type="auto"/>
        <w:tblInd w:w="108" w:type="dxa"/>
        <w:tblLook w:val="04A0" w:firstRow="1" w:lastRow="0" w:firstColumn="1" w:lastColumn="0" w:noHBand="0" w:noVBand="1"/>
      </w:tblPr>
      <w:tblGrid>
        <w:gridCol w:w="2736"/>
        <w:gridCol w:w="3218"/>
        <w:gridCol w:w="500"/>
        <w:gridCol w:w="2614"/>
        <w:gridCol w:w="2426"/>
        <w:gridCol w:w="2616"/>
      </w:tblGrid>
      <w:tr w:rsidR="0009093C" w:rsidRPr="00A06330" w:rsidTr="00E86551">
        <w:trPr>
          <w:trHeight w:val="542"/>
        </w:trPr>
        <w:tc>
          <w:tcPr>
            <w:tcW w:w="2736" w:type="dxa"/>
            <w:shd w:val="clear" w:color="auto" w:fill="BFBFBF" w:themeFill="background1" w:themeFillShade="BF"/>
          </w:tcPr>
          <w:p w:rsidR="0009093C" w:rsidRPr="00A06330" w:rsidRDefault="0009093C" w:rsidP="00DC2976">
            <w:pPr>
              <w:spacing w:after="120" w:afterAutospacing="0"/>
              <w:rPr>
                <w:rFonts w:ascii="Arial" w:hAnsi="Arial" w:cs="Arial"/>
                <w:b/>
                <w:sz w:val="20"/>
                <w:szCs w:val="20"/>
              </w:rPr>
            </w:pPr>
          </w:p>
        </w:tc>
        <w:tc>
          <w:tcPr>
            <w:tcW w:w="3218" w:type="dxa"/>
            <w:tcBorders>
              <w:bottom w:val="single" w:sz="4" w:space="0" w:color="000000" w:themeColor="text1"/>
            </w:tcBorders>
            <w:shd w:val="clear" w:color="auto" w:fill="BFBFBF" w:themeFill="background1" w:themeFillShade="BF"/>
          </w:tcPr>
          <w:p w:rsidR="0009093C" w:rsidRPr="00A06330" w:rsidRDefault="0009093C" w:rsidP="00DC2976">
            <w:pPr>
              <w:spacing w:after="120" w:afterAutospacing="0"/>
              <w:rPr>
                <w:rFonts w:ascii="Arial" w:hAnsi="Arial" w:cs="Arial"/>
                <w:b/>
                <w:sz w:val="20"/>
                <w:szCs w:val="20"/>
              </w:rPr>
            </w:pPr>
            <w:r w:rsidRPr="00A06330">
              <w:rPr>
                <w:rFonts w:ascii="Arial" w:hAnsi="Arial" w:cs="Arial"/>
                <w:b/>
                <w:sz w:val="20"/>
                <w:szCs w:val="20"/>
              </w:rPr>
              <w:t>Operační program Životní prostředí 2014-2020</w:t>
            </w:r>
          </w:p>
        </w:tc>
        <w:tc>
          <w:tcPr>
            <w:tcW w:w="500" w:type="dxa"/>
            <w:vMerge w:val="restart"/>
            <w:tcBorders>
              <w:top w:val="nil"/>
            </w:tcBorders>
            <w:shd w:val="clear" w:color="auto" w:fill="auto"/>
          </w:tcPr>
          <w:p w:rsidR="0009093C" w:rsidRPr="00A06330" w:rsidRDefault="0009093C" w:rsidP="00DC2976">
            <w:pPr>
              <w:spacing w:after="120" w:afterAutospacing="0"/>
              <w:rPr>
                <w:rFonts w:ascii="Arial" w:hAnsi="Arial" w:cs="Arial"/>
                <w:sz w:val="20"/>
                <w:szCs w:val="20"/>
              </w:rPr>
            </w:pPr>
          </w:p>
        </w:tc>
        <w:tc>
          <w:tcPr>
            <w:tcW w:w="2614" w:type="dxa"/>
            <w:tcBorders>
              <w:bottom w:val="single" w:sz="4" w:space="0" w:color="000000" w:themeColor="text1"/>
            </w:tcBorders>
            <w:shd w:val="clear" w:color="auto" w:fill="BFBFBF" w:themeFill="background1" w:themeFillShade="BF"/>
          </w:tcPr>
          <w:p w:rsidR="0009093C" w:rsidRPr="00A06330" w:rsidRDefault="0009093C" w:rsidP="00DC2976">
            <w:pPr>
              <w:spacing w:after="120" w:afterAutospacing="0"/>
              <w:rPr>
                <w:rFonts w:ascii="Arial" w:hAnsi="Arial" w:cs="Arial"/>
                <w:b/>
                <w:sz w:val="20"/>
                <w:szCs w:val="20"/>
              </w:rPr>
            </w:pPr>
            <w:r w:rsidRPr="00A06330">
              <w:rPr>
                <w:rFonts w:ascii="Arial" w:hAnsi="Arial" w:cs="Arial"/>
                <w:b/>
                <w:sz w:val="20"/>
                <w:szCs w:val="20"/>
              </w:rPr>
              <w:t>Integrovaný regionální operační program</w:t>
            </w:r>
          </w:p>
        </w:tc>
        <w:tc>
          <w:tcPr>
            <w:tcW w:w="2426" w:type="dxa"/>
            <w:tcBorders>
              <w:bottom w:val="single" w:sz="4" w:space="0" w:color="000000" w:themeColor="text1"/>
            </w:tcBorders>
            <w:shd w:val="clear" w:color="auto" w:fill="BFBFBF" w:themeFill="background1" w:themeFillShade="BF"/>
          </w:tcPr>
          <w:p w:rsidR="0009093C" w:rsidRPr="00A06330" w:rsidRDefault="0009093C" w:rsidP="00DC2976">
            <w:pPr>
              <w:spacing w:after="120" w:afterAutospacing="0"/>
              <w:rPr>
                <w:rFonts w:ascii="Arial" w:hAnsi="Arial" w:cs="Arial"/>
                <w:b/>
                <w:sz w:val="20"/>
                <w:szCs w:val="20"/>
              </w:rPr>
            </w:pPr>
            <w:r w:rsidRPr="00A06330">
              <w:rPr>
                <w:rFonts w:ascii="Arial" w:hAnsi="Arial" w:cs="Arial"/>
                <w:b/>
                <w:sz w:val="20"/>
                <w:szCs w:val="20"/>
              </w:rPr>
              <w:t>Program rozvoje venkova</w:t>
            </w:r>
          </w:p>
        </w:tc>
        <w:tc>
          <w:tcPr>
            <w:tcW w:w="2616" w:type="dxa"/>
            <w:tcBorders>
              <w:bottom w:val="single" w:sz="4" w:space="0" w:color="000000" w:themeColor="text1"/>
            </w:tcBorders>
            <w:shd w:val="clear" w:color="auto" w:fill="BFBFBF" w:themeFill="background1" w:themeFillShade="BF"/>
          </w:tcPr>
          <w:p w:rsidR="0009093C" w:rsidRPr="00A06330" w:rsidRDefault="0009093C" w:rsidP="00DC2976">
            <w:pPr>
              <w:spacing w:after="120" w:afterAutospacing="0"/>
              <w:rPr>
                <w:rFonts w:ascii="Arial" w:hAnsi="Arial" w:cs="Arial"/>
                <w:b/>
                <w:sz w:val="20"/>
                <w:szCs w:val="20"/>
              </w:rPr>
            </w:pPr>
            <w:r w:rsidRPr="00A06330">
              <w:rPr>
                <w:rFonts w:ascii="Arial" w:hAnsi="Arial" w:cs="Arial"/>
                <w:b/>
                <w:sz w:val="20"/>
                <w:szCs w:val="20"/>
              </w:rPr>
              <w:t xml:space="preserve">Operační program </w:t>
            </w:r>
            <w:ins w:id="4" w:author="User" w:date="2017-04-25T16:36:00Z">
              <w:r w:rsidR="00550E88">
                <w:rPr>
                  <w:rFonts w:ascii="Arial" w:hAnsi="Arial" w:cs="Arial"/>
                  <w:b/>
                  <w:sz w:val="20"/>
                  <w:szCs w:val="20"/>
                </w:rPr>
                <w:t>R</w:t>
              </w:r>
            </w:ins>
            <w:del w:id="5" w:author="User" w:date="2017-04-25T16:36:00Z">
              <w:r w:rsidRPr="00A06330" w:rsidDel="00550E88">
                <w:rPr>
                  <w:rFonts w:ascii="Arial" w:hAnsi="Arial" w:cs="Arial"/>
                  <w:b/>
                  <w:sz w:val="20"/>
                  <w:szCs w:val="20"/>
                </w:rPr>
                <w:delText>r</w:delText>
              </w:r>
            </w:del>
            <w:r w:rsidRPr="00A06330">
              <w:rPr>
                <w:rFonts w:ascii="Arial" w:hAnsi="Arial" w:cs="Arial"/>
                <w:b/>
                <w:sz w:val="20"/>
                <w:szCs w:val="20"/>
              </w:rPr>
              <w:t>ybářství</w:t>
            </w:r>
          </w:p>
        </w:tc>
      </w:tr>
      <w:tr w:rsidR="0009093C" w:rsidRPr="00A06330" w:rsidTr="00E86551">
        <w:trPr>
          <w:trHeight w:val="300"/>
        </w:trPr>
        <w:tc>
          <w:tcPr>
            <w:tcW w:w="2736" w:type="dxa"/>
            <w:shd w:val="clear" w:color="auto" w:fill="D9D9D9" w:themeFill="background1" w:themeFillShade="D9"/>
          </w:tcPr>
          <w:p w:rsidR="0009093C" w:rsidRPr="00A06330" w:rsidRDefault="0009093C" w:rsidP="00DC2976">
            <w:pPr>
              <w:spacing w:after="120" w:afterAutospacing="0"/>
              <w:rPr>
                <w:rFonts w:ascii="Arial" w:hAnsi="Arial" w:cs="Arial"/>
                <w:b/>
                <w:sz w:val="20"/>
                <w:szCs w:val="20"/>
              </w:rPr>
            </w:pPr>
            <w:r w:rsidRPr="00A06330">
              <w:rPr>
                <w:rFonts w:ascii="Arial" w:hAnsi="Arial" w:cs="Arial"/>
                <w:b/>
                <w:sz w:val="20"/>
                <w:szCs w:val="20"/>
              </w:rPr>
              <w:t xml:space="preserve">Tematický cíl </w:t>
            </w:r>
          </w:p>
        </w:tc>
        <w:tc>
          <w:tcPr>
            <w:tcW w:w="3218" w:type="dxa"/>
            <w:tcBorders>
              <w:bottom w:val="dotted" w:sz="4" w:space="0" w:color="auto"/>
            </w:tcBorders>
          </w:tcPr>
          <w:p w:rsidR="0009093C" w:rsidRPr="00A06330" w:rsidRDefault="0009093C" w:rsidP="00DC2976">
            <w:pPr>
              <w:spacing w:after="120" w:afterAutospacing="0"/>
              <w:rPr>
                <w:rFonts w:ascii="Arial" w:hAnsi="Arial" w:cs="Arial"/>
                <w:sz w:val="20"/>
                <w:szCs w:val="20"/>
              </w:rPr>
            </w:pPr>
            <w:r w:rsidRPr="00A06330">
              <w:rPr>
                <w:rFonts w:ascii="Arial" w:hAnsi="Arial" w:cs="Arial"/>
                <w:sz w:val="20"/>
                <w:szCs w:val="20"/>
              </w:rPr>
              <w:t>TC: 6</w:t>
            </w:r>
          </w:p>
        </w:tc>
        <w:tc>
          <w:tcPr>
            <w:tcW w:w="500" w:type="dxa"/>
            <w:vMerge/>
            <w:shd w:val="clear" w:color="auto" w:fill="auto"/>
          </w:tcPr>
          <w:p w:rsidR="0009093C" w:rsidRPr="00A06330" w:rsidRDefault="0009093C" w:rsidP="00DC2976">
            <w:pPr>
              <w:spacing w:after="120" w:afterAutospacing="0"/>
              <w:rPr>
                <w:rFonts w:ascii="Arial" w:hAnsi="Arial" w:cs="Arial"/>
                <w:sz w:val="20"/>
                <w:szCs w:val="20"/>
              </w:rPr>
            </w:pPr>
          </w:p>
        </w:tc>
        <w:tc>
          <w:tcPr>
            <w:tcW w:w="2614" w:type="dxa"/>
            <w:tcBorders>
              <w:bottom w:val="dotted" w:sz="4" w:space="0" w:color="auto"/>
            </w:tcBorders>
          </w:tcPr>
          <w:p w:rsidR="0009093C" w:rsidRPr="00A06330" w:rsidRDefault="0009093C" w:rsidP="00DC2976">
            <w:pPr>
              <w:spacing w:after="120" w:afterAutospacing="0"/>
              <w:rPr>
                <w:rFonts w:ascii="Arial" w:hAnsi="Arial" w:cs="Arial"/>
                <w:sz w:val="20"/>
                <w:szCs w:val="20"/>
              </w:rPr>
            </w:pPr>
            <w:r w:rsidRPr="00A06330">
              <w:rPr>
                <w:rFonts w:ascii="Arial" w:hAnsi="Arial" w:cs="Arial"/>
                <w:sz w:val="20"/>
                <w:szCs w:val="20"/>
              </w:rPr>
              <w:t>TC: 6</w:t>
            </w:r>
          </w:p>
        </w:tc>
        <w:tc>
          <w:tcPr>
            <w:tcW w:w="2426" w:type="dxa"/>
            <w:tcBorders>
              <w:bottom w:val="dotted" w:sz="4" w:space="0" w:color="auto"/>
            </w:tcBorders>
          </w:tcPr>
          <w:p w:rsidR="0009093C" w:rsidRPr="00A06330" w:rsidRDefault="0009093C" w:rsidP="00DC2976">
            <w:pPr>
              <w:spacing w:after="120" w:afterAutospacing="0"/>
              <w:rPr>
                <w:rFonts w:ascii="Arial" w:hAnsi="Arial" w:cs="Arial"/>
                <w:sz w:val="20"/>
                <w:szCs w:val="20"/>
              </w:rPr>
            </w:pPr>
            <w:r w:rsidRPr="00A06330">
              <w:rPr>
                <w:rFonts w:ascii="Arial" w:hAnsi="Arial" w:cs="Arial"/>
                <w:sz w:val="20"/>
                <w:szCs w:val="20"/>
              </w:rPr>
              <w:t>TC</w:t>
            </w:r>
            <w:r w:rsidR="00E166E1" w:rsidRPr="00A06330">
              <w:rPr>
                <w:rFonts w:ascii="Arial" w:hAnsi="Arial" w:cs="Arial"/>
                <w:sz w:val="20"/>
                <w:szCs w:val="20"/>
              </w:rPr>
              <w:t xml:space="preserve">: </w:t>
            </w:r>
            <w:r w:rsidRPr="00A06330">
              <w:rPr>
                <w:rFonts w:ascii="Arial" w:hAnsi="Arial" w:cs="Arial"/>
                <w:sz w:val="20"/>
                <w:szCs w:val="20"/>
              </w:rPr>
              <w:t>5, TC</w:t>
            </w:r>
            <w:r w:rsidR="00E166E1" w:rsidRPr="00A06330">
              <w:rPr>
                <w:rFonts w:ascii="Arial" w:hAnsi="Arial" w:cs="Arial"/>
                <w:sz w:val="20"/>
                <w:szCs w:val="20"/>
              </w:rPr>
              <w:t xml:space="preserve">: </w:t>
            </w:r>
            <w:r w:rsidRPr="00A06330">
              <w:rPr>
                <w:rFonts w:ascii="Arial" w:hAnsi="Arial" w:cs="Arial"/>
                <w:sz w:val="20"/>
                <w:szCs w:val="20"/>
              </w:rPr>
              <w:t>6</w:t>
            </w:r>
          </w:p>
        </w:tc>
        <w:tc>
          <w:tcPr>
            <w:tcW w:w="2616" w:type="dxa"/>
            <w:tcBorders>
              <w:bottom w:val="dotted" w:sz="4" w:space="0" w:color="auto"/>
            </w:tcBorders>
          </w:tcPr>
          <w:p w:rsidR="0009093C" w:rsidRPr="00A06330" w:rsidRDefault="0009093C" w:rsidP="00DC2976">
            <w:pPr>
              <w:spacing w:after="120" w:afterAutospacing="0"/>
              <w:rPr>
                <w:rFonts w:ascii="Arial" w:hAnsi="Arial" w:cs="Arial"/>
                <w:sz w:val="20"/>
                <w:szCs w:val="20"/>
              </w:rPr>
            </w:pPr>
            <w:r w:rsidRPr="00A06330">
              <w:rPr>
                <w:rFonts w:ascii="Arial" w:hAnsi="Arial" w:cs="Arial"/>
                <w:sz w:val="20"/>
                <w:szCs w:val="20"/>
              </w:rPr>
              <w:t>TC</w:t>
            </w:r>
            <w:r w:rsidR="00E166E1" w:rsidRPr="00A06330">
              <w:rPr>
                <w:rFonts w:ascii="Arial" w:hAnsi="Arial" w:cs="Arial"/>
                <w:sz w:val="20"/>
                <w:szCs w:val="20"/>
              </w:rPr>
              <w:t xml:space="preserve">: </w:t>
            </w:r>
            <w:r w:rsidRPr="00A06330">
              <w:rPr>
                <w:rFonts w:ascii="Arial" w:hAnsi="Arial" w:cs="Arial"/>
                <w:sz w:val="20"/>
                <w:szCs w:val="20"/>
              </w:rPr>
              <w:t>3</w:t>
            </w:r>
          </w:p>
        </w:tc>
      </w:tr>
      <w:tr w:rsidR="0009093C" w:rsidRPr="00A06330" w:rsidTr="00E86551">
        <w:tc>
          <w:tcPr>
            <w:tcW w:w="2736" w:type="dxa"/>
            <w:shd w:val="clear" w:color="auto" w:fill="D9D9D9" w:themeFill="background1" w:themeFillShade="D9"/>
          </w:tcPr>
          <w:p w:rsidR="0009093C" w:rsidRPr="00A06330" w:rsidRDefault="0009093C" w:rsidP="00DC2976">
            <w:pPr>
              <w:spacing w:after="120" w:afterAutospacing="0"/>
              <w:rPr>
                <w:rFonts w:ascii="Arial" w:hAnsi="Arial" w:cs="Arial"/>
                <w:b/>
                <w:sz w:val="20"/>
                <w:szCs w:val="20"/>
              </w:rPr>
            </w:pPr>
            <w:r w:rsidRPr="00A06330">
              <w:rPr>
                <w:rFonts w:ascii="Arial" w:hAnsi="Arial" w:cs="Arial"/>
                <w:b/>
                <w:sz w:val="20"/>
                <w:szCs w:val="20"/>
              </w:rPr>
              <w:t>Prioritní osa</w:t>
            </w:r>
          </w:p>
        </w:tc>
        <w:tc>
          <w:tcPr>
            <w:tcW w:w="3218" w:type="dxa"/>
          </w:tcPr>
          <w:p w:rsidR="0009093C" w:rsidRPr="00A06330" w:rsidRDefault="0009093C" w:rsidP="00DC2976">
            <w:pPr>
              <w:spacing w:after="120" w:afterAutospacing="0"/>
              <w:rPr>
                <w:rFonts w:ascii="Arial" w:hAnsi="Arial" w:cs="Arial"/>
                <w:sz w:val="20"/>
                <w:szCs w:val="20"/>
              </w:rPr>
            </w:pPr>
            <w:r w:rsidRPr="00A06330">
              <w:rPr>
                <w:rFonts w:ascii="Arial" w:hAnsi="Arial" w:cs="Arial"/>
                <w:sz w:val="20"/>
                <w:szCs w:val="20"/>
              </w:rPr>
              <w:t>PO 4: Ochrana a péče o přírodu a krajinu</w:t>
            </w:r>
          </w:p>
        </w:tc>
        <w:tc>
          <w:tcPr>
            <w:tcW w:w="500" w:type="dxa"/>
            <w:vMerge/>
            <w:tcBorders>
              <w:bottom w:val="nil"/>
            </w:tcBorders>
            <w:shd w:val="clear" w:color="auto" w:fill="auto"/>
          </w:tcPr>
          <w:p w:rsidR="0009093C" w:rsidRPr="00A06330" w:rsidRDefault="0009093C" w:rsidP="00DC2976">
            <w:pPr>
              <w:spacing w:after="120" w:afterAutospacing="0"/>
              <w:rPr>
                <w:rFonts w:ascii="Arial" w:hAnsi="Arial" w:cs="Arial"/>
                <w:sz w:val="20"/>
                <w:szCs w:val="20"/>
              </w:rPr>
            </w:pPr>
          </w:p>
        </w:tc>
        <w:tc>
          <w:tcPr>
            <w:tcW w:w="2614" w:type="dxa"/>
          </w:tcPr>
          <w:p w:rsidR="0009093C" w:rsidRPr="00A06330" w:rsidRDefault="0009093C" w:rsidP="00DC2976">
            <w:pPr>
              <w:spacing w:after="120" w:afterAutospacing="0"/>
              <w:rPr>
                <w:rFonts w:ascii="Arial" w:hAnsi="Arial" w:cs="Arial"/>
                <w:sz w:val="20"/>
                <w:szCs w:val="20"/>
              </w:rPr>
            </w:pPr>
            <w:r w:rsidRPr="00A06330">
              <w:rPr>
                <w:rFonts w:ascii="Arial" w:hAnsi="Arial" w:cs="Arial"/>
                <w:sz w:val="20"/>
                <w:szCs w:val="20"/>
              </w:rPr>
              <w:t>PO 3: Dobrá správa území a zefektivnění veřejných institucí</w:t>
            </w:r>
          </w:p>
        </w:tc>
        <w:tc>
          <w:tcPr>
            <w:tcW w:w="2426" w:type="dxa"/>
          </w:tcPr>
          <w:p w:rsidR="0009093C" w:rsidRPr="00A06330" w:rsidRDefault="0009093C" w:rsidP="00DC2976">
            <w:pPr>
              <w:spacing w:after="120" w:afterAutospacing="0"/>
              <w:rPr>
                <w:rFonts w:ascii="Arial" w:hAnsi="Arial" w:cs="Arial"/>
                <w:sz w:val="20"/>
                <w:szCs w:val="20"/>
              </w:rPr>
            </w:pPr>
            <w:r w:rsidRPr="00A06330">
              <w:rPr>
                <w:rFonts w:ascii="Arial" w:hAnsi="Arial" w:cs="Arial"/>
                <w:sz w:val="20"/>
                <w:szCs w:val="20"/>
              </w:rPr>
              <w:t>P4</w:t>
            </w:r>
            <w:r w:rsidR="002A7013" w:rsidRPr="00A06330">
              <w:rPr>
                <w:rFonts w:ascii="Arial" w:hAnsi="Arial" w:cs="Arial"/>
                <w:sz w:val="20"/>
                <w:szCs w:val="20"/>
              </w:rPr>
              <w:t>:</w:t>
            </w:r>
            <w:r w:rsidRPr="00A06330">
              <w:rPr>
                <w:rFonts w:ascii="Arial" w:hAnsi="Arial" w:cs="Arial"/>
                <w:sz w:val="20"/>
                <w:szCs w:val="20"/>
              </w:rPr>
              <w:t xml:space="preserve"> Obnova, </w:t>
            </w:r>
            <w:r w:rsidR="00FB1F8B" w:rsidRPr="00A06330">
              <w:rPr>
                <w:rFonts w:ascii="Arial" w:hAnsi="Arial" w:cs="Arial"/>
                <w:sz w:val="20"/>
                <w:szCs w:val="20"/>
              </w:rPr>
              <w:t xml:space="preserve">zachování </w:t>
            </w:r>
            <w:r w:rsidRPr="00A06330">
              <w:rPr>
                <w:rFonts w:ascii="Arial" w:hAnsi="Arial" w:cs="Arial"/>
                <w:sz w:val="20"/>
                <w:szCs w:val="20"/>
              </w:rPr>
              <w:t>a zlepš</w:t>
            </w:r>
            <w:r w:rsidR="00FB1F8B" w:rsidRPr="00A06330">
              <w:rPr>
                <w:rFonts w:ascii="Arial" w:hAnsi="Arial" w:cs="Arial"/>
                <w:sz w:val="20"/>
                <w:szCs w:val="20"/>
              </w:rPr>
              <w:t>e</w:t>
            </w:r>
            <w:r w:rsidRPr="00A06330">
              <w:rPr>
                <w:rFonts w:ascii="Arial" w:hAnsi="Arial" w:cs="Arial"/>
                <w:sz w:val="20"/>
                <w:szCs w:val="20"/>
              </w:rPr>
              <w:t xml:space="preserve">ní ekosystémů </w:t>
            </w:r>
            <w:r w:rsidR="00FB1F8B" w:rsidRPr="00A06330">
              <w:rPr>
                <w:rFonts w:ascii="Arial" w:hAnsi="Arial" w:cs="Arial"/>
                <w:sz w:val="20"/>
                <w:szCs w:val="20"/>
              </w:rPr>
              <w:t>souvisejících se</w:t>
            </w:r>
            <w:r w:rsidRPr="00A06330">
              <w:rPr>
                <w:rFonts w:ascii="Arial" w:hAnsi="Arial" w:cs="Arial"/>
                <w:sz w:val="20"/>
                <w:szCs w:val="20"/>
              </w:rPr>
              <w:t xml:space="preserve"> zemědělství</w:t>
            </w:r>
            <w:r w:rsidR="00FB1F8B" w:rsidRPr="00A06330">
              <w:rPr>
                <w:rFonts w:ascii="Arial" w:hAnsi="Arial" w:cs="Arial"/>
                <w:sz w:val="20"/>
                <w:szCs w:val="20"/>
              </w:rPr>
              <w:t>m</w:t>
            </w:r>
            <w:r w:rsidRPr="00A06330">
              <w:rPr>
                <w:rFonts w:ascii="Arial" w:hAnsi="Arial" w:cs="Arial"/>
                <w:sz w:val="20"/>
                <w:szCs w:val="20"/>
              </w:rPr>
              <w:t xml:space="preserve"> a lesnictví</w:t>
            </w:r>
            <w:r w:rsidR="00FB1F8B" w:rsidRPr="00A06330">
              <w:rPr>
                <w:rFonts w:ascii="Arial" w:hAnsi="Arial" w:cs="Arial"/>
                <w:sz w:val="20"/>
                <w:szCs w:val="20"/>
              </w:rPr>
              <w:t>m</w:t>
            </w:r>
          </w:p>
        </w:tc>
        <w:tc>
          <w:tcPr>
            <w:tcW w:w="2616" w:type="dxa"/>
          </w:tcPr>
          <w:p w:rsidR="0009093C" w:rsidRPr="00A06330" w:rsidRDefault="0009093C" w:rsidP="00DC2976">
            <w:pPr>
              <w:spacing w:after="120" w:afterAutospacing="0"/>
              <w:rPr>
                <w:rFonts w:ascii="Arial" w:hAnsi="Arial" w:cs="Arial"/>
                <w:sz w:val="20"/>
                <w:szCs w:val="20"/>
              </w:rPr>
            </w:pPr>
            <w:r w:rsidRPr="00A06330">
              <w:rPr>
                <w:rFonts w:ascii="Arial" w:hAnsi="Arial" w:cs="Arial"/>
                <w:sz w:val="20"/>
                <w:szCs w:val="20"/>
              </w:rPr>
              <w:t>PU 2</w:t>
            </w:r>
            <w:r w:rsidR="00E166E1" w:rsidRPr="00A06330">
              <w:rPr>
                <w:rFonts w:ascii="Arial" w:hAnsi="Arial" w:cs="Arial"/>
                <w:sz w:val="20"/>
                <w:szCs w:val="20"/>
              </w:rPr>
              <w:t>:</w:t>
            </w:r>
            <w:r w:rsidRPr="00A06330">
              <w:rPr>
                <w:rFonts w:ascii="Arial" w:hAnsi="Arial" w:cs="Arial"/>
                <w:sz w:val="20"/>
                <w:szCs w:val="20"/>
              </w:rPr>
              <w:t xml:space="preserve"> Podpora environmentálně udržitelné, inovativní a konkurenceschopné akvakultury založené na znalostech a účinně využívající zdroje</w:t>
            </w:r>
          </w:p>
        </w:tc>
      </w:tr>
      <w:tr w:rsidR="00511987" w:rsidRPr="00A06330" w:rsidTr="00CA41B4">
        <w:tc>
          <w:tcPr>
            <w:tcW w:w="2736" w:type="dxa"/>
            <w:shd w:val="clear" w:color="auto" w:fill="D9D9D9" w:themeFill="background1" w:themeFillShade="D9"/>
          </w:tcPr>
          <w:p w:rsidR="000211D3" w:rsidRPr="00A06330" w:rsidRDefault="000211D3" w:rsidP="00DC2976">
            <w:pPr>
              <w:spacing w:before="120" w:after="0" w:afterAutospacing="0"/>
              <w:rPr>
                <w:rFonts w:ascii="Arial" w:hAnsi="Arial" w:cs="Arial"/>
                <w:b/>
                <w:sz w:val="20"/>
                <w:szCs w:val="20"/>
              </w:rPr>
            </w:pPr>
            <w:r w:rsidRPr="00A06330">
              <w:rPr>
                <w:rFonts w:ascii="Arial" w:hAnsi="Arial" w:cs="Arial"/>
                <w:b/>
                <w:sz w:val="20"/>
                <w:szCs w:val="20"/>
              </w:rPr>
              <w:t>Investiční priorita</w:t>
            </w:r>
          </w:p>
        </w:tc>
        <w:tc>
          <w:tcPr>
            <w:tcW w:w="3218" w:type="dxa"/>
          </w:tcPr>
          <w:p w:rsidR="000211D3" w:rsidRPr="00A06330" w:rsidRDefault="000211D3" w:rsidP="00DC2976">
            <w:pPr>
              <w:spacing w:before="120" w:after="0" w:afterAutospacing="0"/>
              <w:rPr>
                <w:rFonts w:ascii="Arial" w:hAnsi="Arial" w:cs="Arial"/>
                <w:sz w:val="20"/>
                <w:szCs w:val="20"/>
              </w:rPr>
            </w:pPr>
            <w:r w:rsidRPr="00A06330">
              <w:rPr>
                <w:rFonts w:ascii="Arial" w:hAnsi="Arial" w:cs="Arial"/>
                <w:sz w:val="20"/>
                <w:szCs w:val="20"/>
              </w:rPr>
              <w:t>IP6d</w:t>
            </w:r>
          </w:p>
        </w:tc>
        <w:tc>
          <w:tcPr>
            <w:tcW w:w="500" w:type="dxa"/>
            <w:tcBorders>
              <w:top w:val="nil"/>
              <w:bottom w:val="nil"/>
            </w:tcBorders>
          </w:tcPr>
          <w:p w:rsidR="000211D3" w:rsidRPr="00A06330" w:rsidRDefault="000211D3" w:rsidP="00DC2976">
            <w:pPr>
              <w:spacing w:before="120" w:after="0" w:afterAutospacing="0"/>
              <w:rPr>
                <w:rFonts w:ascii="Arial" w:hAnsi="Arial" w:cs="Arial"/>
                <w:sz w:val="20"/>
                <w:szCs w:val="20"/>
              </w:rPr>
            </w:pPr>
          </w:p>
        </w:tc>
        <w:tc>
          <w:tcPr>
            <w:tcW w:w="2614" w:type="dxa"/>
          </w:tcPr>
          <w:p w:rsidR="000211D3" w:rsidRPr="00A06330" w:rsidRDefault="000211D3" w:rsidP="00DC2976">
            <w:pPr>
              <w:spacing w:before="120" w:after="0" w:afterAutospacing="0"/>
              <w:rPr>
                <w:rFonts w:ascii="Arial" w:hAnsi="Arial" w:cs="Arial"/>
                <w:sz w:val="20"/>
                <w:szCs w:val="20"/>
              </w:rPr>
            </w:pPr>
            <w:r w:rsidRPr="00A06330">
              <w:rPr>
                <w:rFonts w:ascii="Arial" w:hAnsi="Arial" w:cs="Arial"/>
                <w:sz w:val="20"/>
                <w:szCs w:val="20"/>
              </w:rPr>
              <w:t>IP6c</w:t>
            </w:r>
          </w:p>
        </w:tc>
        <w:tc>
          <w:tcPr>
            <w:tcW w:w="2426" w:type="dxa"/>
          </w:tcPr>
          <w:p w:rsidR="000211D3" w:rsidRPr="00A06330" w:rsidRDefault="000211D3" w:rsidP="00DC2976">
            <w:pPr>
              <w:spacing w:before="120" w:after="0" w:afterAutospacing="0"/>
              <w:rPr>
                <w:rFonts w:ascii="Arial" w:hAnsi="Arial" w:cs="Arial"/>
                <w:sz w:val="20"/>
                <w:szCs w:val="20"/>
              </w:rPr>
            </w:pPr>
          </w:p>
        </w:tc>
        <w:tc>
          <w:tcPr>
            <w:tcW w:w="2616" w:type="dxa"/>
          </w:tcPr>
          <w:p w:rsidR="000211D3" w:rsidRPr="00A06330" w:rsidRDefault="00511987" w:rsidP="00DC2976">
            <w:pPr>
              <w:spacing w:before="120" w:after="0" w:afterAutospacing="0"/>
              <w:rPr>
                <w:rFonts w:ascii="Arial" w:hAnsi="Arial" w:cs="Arial"/>
                <w:sz w:val="20"/>
                <w:szCs w:val="20"/>
              </w:rPr>
            </w:pPr>
            <w:r w:rsidRPr="00A06330">
              <w:rPr>
                <w:rFonts w:ascii="Arial" w:hAnsi="Arial" w:cs="Arial"/>
                <w:sz w:val="20"/>
                <w:szCs w:val="20"/>
              </w:rPr>
              <w:t>IP6d</w:t>
            </w:r>
          </w:p>
        </w:tc>
      </w:tr>
      <w:tr w:rsidR="00511987" w:rsidRPr="00A06330" w:rsidTr="00CA41B4">
        <w:tc>
          <w:tcPr>
            <w:tcW w:w="2736" w:type="dxa"/>
            <w:shd w:val="clear" w:color="auto" w:fill="D9D9D9" w:themeFill="background1" w:themeFillShade="D9"/>
          </w:tcPr>
          <w:p w:rsidR="000211D3" w:rsidRPr="00A06330" w:rsidRDefault="000211D3" w:rsidP="00DC2976">
            <w:pPr>
              <w:spacing w:before="120" w:after="0" w:afterAutospacing="0"/>
              <w:rPr>
                <w:rFonts w:ascii="Arial" w:hAnsi="Arial" w:cs="Arial"/>
                <w:b/>
                <w:sz w:val="20"/>
                <w:szCs w:val="20"/>
              </w:rPr>
            </w:pPr>
            <w:r w:rsidRPr="00A06330">
              <w:rPr>
                <w:rFonts w:ascii="Arial" w:hAnsi="Arial" w:cs="Arial"/>
                <w:b/>
                <w:sz w:val="20"/>
                <w:szCs w:val="20"/>
              </w:rPr>
              <w:t>Specifický cíl</w:t>
            </w:r>
          </w:p>
        </w:tc>
        <w:tc>
          <w:tcPr>
            <w:tcW w:w="3218" w:type="dxa"/>
          </w:tcPr>
          <w:p w:rsidR="005428CF" w:rsidRPr="00A06330" w:rsidRDefault="000211D3" w:rsidP="00DC2976">
            <w:pPr>
              <w:spacing w:before="120" w:after="0" w:afterAutospacing="0"/>
              <w:rPr>
                <w:rFonts w:ascii="Arial" w:hAnsi="Arial" w:cs="Arial"/>
                <w:sz w:val="20"/>
                <w:szCs w:val="20"/>
              </w:rPr>
            </w:pPr>
            <w:bookmarkStart w:id="6" w:name="_Toc360200497"/>
            <w:r w:rsidRPr="00A06330">
              <w:rPr>
                <w:rFonts w:ascii="Arial" w:hAnsi="Arial" w:cs="Arial"/>
                <w:sz w:val="20"/>
                <w:szCs w:val="20"/>
              </w:rPr>
              <w:t>SC 4.1</w:t>
            </w:r>
            <w:r w:rsidR="00A54C6C" w:rsidRPr="00A06330">
              <w:rPr>
                <w:rFonts w:ascii="Arial" w:hAnsi="Arial" w:cs="Arial"/>
                <w:sz w:val="20"/>
                <w:szCs w:val="20"/>
              </w:rPr>
              <w:t>:</w:t>
            </w:r>
            <w:r w:rsidRPr="00A06330">
              <w:rPr>
                <w:rFonts w:ascii="Arial" w:hAnsi="Arial" w:cs="Arial"/>
                <w:sz w:val="20"/>
                <w:szCs w:val="20"/>
              </w:rPr>
              <w:t xml:space="preserve"> </w:t>
            </w:r>
            <w:r w:rsidR="003D156B" w:rsidRPr="00A06330">
              <w:rPr>
                <w:rFonts w:ascii="Arial" w:hAnsi="Arial" w:cs="Arial"/>
                <w:sz w:val="20"/>
                <w:szCs w:val="20"/>
              </w:rPr>
              <w:t>Zajistit příznivý stav předmět</w:t>
            </w:r>
            <w:r w:rsidR="005428CF" w:rsidRPr="00A06330">
              <w:rPr>
                <w:rFonts w:ascii="Arial" w:hAnsi="Arial" w:cs="Arial"/>
                <w:sz w:val="20"/>
                <w:szCs w:val="20"/>
              </w:rPr>
              <w:t>ů</w:t>
            </w:r>
            <w:r w:rsidR="003D156B" w:rsidRPr="00A06330">
              <w:rPr>
                <w:rFonts w:ascii="Arial" w:hAnsi="Arial" w:cs="Arial"/>
                <w:sz w:val="20"/>
                <w:szCs w:val="20"/>
              </w:rPr>
              <w:t xml:space="preserve"> ochrany národně významných chráněných území </w:t>
            </w:r>
            <w:bookmarkEnd w:id="6"/>
          </w:p>
          <w:p w:rsidR="000211D3" w:rsidRPr="00A06330" w:rsidRDefault="000211D3" w:rsidP="00DC2976">
            <w:pPr>
              <w:spacing w:before="120" w:after="0" w:afterAutospacing="0"/>
              <w:rPr>
                <w:rFonts w:ascii="Arial" w:hAnsi="Arial" w:cs="Arial"/>
                <w:sz w:val="20"/>
                <w:szCs w:val="20"/>
              </w:rPr>
            </w:pPr>
          </w:p>
          <w:p w:rsidR="005428CF" w:rsidRPr="00A06330" w:rsidRDefault="005428CF" w:rsidP="00DC2976">
            <w:pPr>
              <w:spacing w:before="120" w:after="0" w:afterAutospacing="0"/>
              <w:rPr>
                <w:rFonts w:ascii="Arial" w:hAnsi="Arial" w:cs="Arial"/>
                <w:sz w:val="20"/>
                <w:szCs w:val="20"/>
              </w:rPr>
            </w:pPr>
            <w:r w:rsidRPr="00A06330">
              <w:rPr>
                <w:rFonts w:ascii="Arial" w:hAnsi="Arial" w:cs="Arial"/>
                <w:sz w:val="20"/>
                <w:szCs w:val="20"/>
              </w:rPr>
              <w:t>SC</w:t>
            </w:r>
            <w:r w:rsidR="00A54C6C" w:rsidRPr="00A06330">
              <w:rPr>
                <w:rFonts w:ascii="Arial" w:hAnsi="Arial" w:cs="Arial"/>
                <w:sz w:val="20"/>
                <w:szCs w:val="20"/>
              </w:rPr>
              <w:t xml:space="preserve"> </w:t>
            </w:r>
            <w:r w:rsidRPr="00A06330">
              <w:rPr>
                <w:rFonts w:ascii="Arial" w:hAnsi="Arial" w:cs="Arial"/>
                <w:sz w:val="20"/>
                <w:szCs w:val="20"/>
              </w:rPr>
              <w:t>4.2</w:t>
            </w:r>
            <w:r w:rsidR="00A54C6C" w:rsidRPr="00A06330">
              <w:rPr>
                <w:rFonts w:ascii="Arial" w:hAnsi="Arial" w:cs="Arial"/>
                <w:sz w:val="20"/>
                <w:szCs w:val="20"/>
              </w:rPr>
              <w:t>:</w:t>
            </w:r>
            <w:r w:rsidRPr="00A06330">
              <w:rPr>
                <w:rFonts w:ascii="Arial" w:hAnsi="Arial" w:cs="Arial"/>
                <w:sz w:val="20"/>
                <w:szCs w:val="20"/>
              </w:rPr>
              <w:t xml:space="preserve"> Posílit biodiverzitu</w:t>
            </w:r>
          </w:p>
        </w:tc>
        <w:tc>
          <w:tcPr>
            <w:tcW w:w="500" w:type="dxa"/>
            <w:tcBorders>
              <w:top w:val="nil"/>
              <w:bottom w:val="nil"/>
            </w:tcBorders>
          </w:tcPr>
          <w:p w:rsidR="000211D3" w:rsidRPr="00A06330" w:rsidRDefault="000211D3" w:rsidP="00DC2976">
            <w:pPr>
              <w:spacing w:before="120" w:after="0" w:afterAutospacing="0"/>
              <w:rPr>
                <w:rFonts w:ascii="Arial" w:hAnsi="Arial" w:cs="Arial"/>
                <w:sz w:val="20"/>
                <w:szCs w:val="20"/>
              </w:rPr>
            </w:pPr>
          </w:p>
        </w:tc>
        <w:tc>
          <w:tcPr>
            <w:tcW w:w="2614" w:type="dxa"/>
          </w:tcPr>
          <w:p w:rsidR="000211D3" w:rsidRPr="00A06330" w:rsidRDefault="000211D3" w:rsidP="00DC2976">
            <w:pPr>
              <w:spacing w:before="120" w:after="0" w:afterAutospacing="0"/>
              <w:rPr>
                <w:rFonts w:ascii="Arial" w:hAnsi="Arial" w:cs="Arial"/>
                <w:sz w:val="20"/>
                <w:szCs w:val="20"/>
              </w:rPr>
            </w:pPr>
            <w:r w:rsidRPr="00A06330">
              <w:rPr>
                <w:rFonts w:ascii="Arial" w:hAnsi="Arial" w:cs="Arial"/>
                <w:sz w:val="20"/>
                <w:szCs w:val="20"/>
              </w:rPr>
              <w:t>SC 3.1</w:t>
            </w:r>
            <w:r w:rsidR="00DB3589" w:rsidRPr="00A06330">
              <w:rPr>
                <w:rFonts w:ascii="Arial" w:hAnsi="Arial" w:cs="Arial"/>
                <w:sz w:val="20"/>
                <w:szCs w:val="20"/>
              </w:rPr>
              <w:t>:</w:t>
            </w:r>
            <w:r w:rsidRPr="00A06330">
              <w:rPr>
                <w:rFonts w:ascii="Arial" w:hAnsi="Arial" w:cs="Arial"/>
                <w:sz w:val="20"/>
                <w:szCs w:val="20"/>
              </w:rPr>
              <w:t xml:space="preserve"> </w:t>
            </w:r>
            <w:r w:rsidR="002A7013" w:rsidRPr="00A06330">
              <w:rPr>
                <w:rFonts w:ascii="Arial" w:hAnsi="Arial" w:cs="Arial"/>
                <w:sz w:val="20"/>
                <w:szCs w:val="20"/>
              </w:rPr>
              <w:t>Zefektivnění prezentace, posílení ochrany a rozvoje</w:t>
            </w:r>
            <w:r w:rsidRPr="00A06330">
              <w:rPr>
                <w:rFonts w:ascii="Arial" w:hAnsi="Arial" w:cs="Arial"/>
                <w:sz w:val="20"/>
                <w:szCs w:val="20"/>
              </w:rPr>
              <w:t xml:space="preserve"> kulturního dědictví </w:t>
            </w:r>
          </w:p>
        </w:tc>
        <w:tc>
          <w:tcPr>
            <w:tcW w:w="2426" w:type="dxa"/>
          </w:tcPr>
          <w:p w:rsidR="000211D3" w:rsidRPr="00A06330" w:rsidRDefault="000211D3" w:rsidP="00DC2976">
            <w:pPr>
              <w:spacing w:before="120" w:after="0" w:afterAutospacing="0"/>
              <w:rPr>
                <w:rFonts w:ascii="Arial" w:hAnsi="Arial" w:cs="Arial"/>
                <w:sz w:val="20"/>
                <w:szCs w:val="20"/>
              </w:rPr>
            </w:pPr>
            <w:r w:rsidRPr="00A06330">
              <w:rPr>
                <w:rFonts w:ascii="Arial" w:hAnsi="Arial" w:cs="Arial"/>
                <w:sz w:val="20"/>
                <w:szCs w:val="20"/>
              </w:rPr>
              <w:t>P4C</w:t>
            </w:r>
            <w:r w:rsidR="00FB1F8B" w:rsidRPr="00A06330">
              <w:rPr>
                <w:rFonts w:ascii="Arial" w:hAnsi="Arial" w:cs="Arial"/>
                <w:sz w:val="20"/>
                <w:szCs w:val="20"/>
              </w:rPr>
              <w:t>)</w:t>
            </w:r>
            <w:r w:rsidRPr="00A06330">
              <w:rPr>
                <w:rFonts w:ascii="Arial" w:hAnsi="Arial" w:cs="Arial"/>
                <w:sz w:val="20"/>
                <w:szCs w:val="20"/>
              </w:rPr>
              <w:t xml:space="preserve"> </w:t>
            </w:r>
            <w:r w:rsidR="00ED3285" w:rsidRPr="00A06330">
              <w:rPr>
                <w:rFonts w:ascii="Arial" w:hAnsi="Arial" w:cs="Arial"/>
                <w:sz w:val="20"/>
                <w:szCs w:val="20"/>
              </w:rPr>
              <w:t>P</w:t>
            </w:r>
            <w:r w:rsidRPr="00A06330">
              <w:rPr>
                <w:rFonts w:ascii="Arial" w:hAnsi="Arial" w:cs="Arial"/>
                <w:sz w:val="20"/>
                <w:szCs w:val="20"/>
              </w:rPr>
              <w:t>ředcházení erozi půdy a lepší hospodaření s</w:t>
            </w:r>
            <w:r w:rsidR="00F14C62" w:rsidRPr="00A06330">
              <w:rPr>
                <w:rFonts w:ascii="Arial" w:hAnsi="Arial" w:cs="Arial"/>
                <w:sz w:val="20"/>
                <w:szCs w:val="20"/>
              </w:rPr>
              <w:t> </w:t>
            </w:r>
            <w:r w:rsidRPr="00A06330">
              <w:rPr>
                <w:rFonts w:ascii="Arial" w:hAnsi="Arial" w:cs="Arial"/>
                <w:sz w:val="20"/>
                <w:szCs w:val="20"/>
              </w:rPr>
              <w:t>půdou</w:t>
            </w:r>
          </w:p>
        </w:tc>
        <w:tc>
          <w:tcPr>
            <w:tcW w:w="2616" w:type="dxa"/>
          </w:tcPr>
          <w:p w:rsidR="000211D3" w:rsidRPr="00A06330" w:rsidRDefault="00511987" w:rsidP="00DC2976">
            <w:pPr>
              <w:spacing w:before="120" w:after="0" w:afterAutospacing="0"/>
              <w:rPr>
                <w:rFonts w:ascii="Arial" w:hAnsi="Arial" w:cs="Arial"/>
                <w:sz w:val="20"/>
                <w:szCs w:val="20"/>
              </w:rPr>
            </w:pPr>
            <w:r w:rsidRPr="00A06330">
              <w:rPr>
                <w:rFonts w:ascii="Arial" w:hAnsi="Arial" w:cs="Arial"/>
                <w:sz w:val="20"/>
                <w:szCs w:val="20"/>
              </w:rPr>
              <w:t>SC</w:t>
            </w:r>
            <w:ins w:id="7" w:author="User" w:date="2017-04-26T11:43:00Z">
              <w:r w:rsidR="00D25C65">
                <w:rPr>
                  <w:rFonts w:ascii="Arial" w:hAnsi="Arial" w:cs="Arial"/>
                  <w:sz w:val="20"/>
                  <w:szCs w:val="20"/>
                </w:rPr>
                <w:t xml:space="preserve"> </w:t>
              </w:r>
            </w:ins>
            <w:del w:id="8" w:author="User" w:date="2017-04-26T11:43:00Z">
              <w:r w:rsidRPr="00A06330" w:rsidDel="00D25C65">
                <w:rPr>
                  <w:rFonts w:ascii="Arial" w:hAnsi="Arial" w:cs="Arial"/>
                  <w:sz w:val="20"/>
                  <w:szCs w:val="20"/>
                </w:rPr>
                <w:delText xml:space="preserve"> </w:delText>
              </w:r>
            </w:del>
            <w:r w:rsidRPr="00A06330">
              <w:rPr>
                <w:rFonts w:ascii="Arial" w:hAnsi="Arial" w:cs="Arial"/>
                <w:sz w:val="20"/>
                <w:szCs w:val="20"/>
              </w:rPr>
              <w:t>2.</w:t>
            </w:r>
            <w:r w:rsidR="00E166E1" w:rsidRPr="00A06330">
              <w:rPr>
                <w:rFonts w:ascii="Arial" w:hAnsi="Arial" w:cs="Arial"/>
                <w:sz w:val="20"/>
                <w:szCs w:val="20"/>
              </w:rPr>
              <w:t>B</w:t>
            </w:r>
            <w:r w:rsidRPr="00A06330">
              <w:rPr>
                <w:rFonts w:ascii="Arial" w:hAnsi="Arial" w:cs="Arial"/>
                <w:sz w:val="20"/>
                <w:szCs w:val="20"/>
              </w:rPr>
              <w:t xml:space="preserve">: </w:t>
            </w:r>
            <w:r w:rsidR="001E3BF6" w:rsidRPr="00A06330">
              <w:rPr>
                <w:rFonts w:ascii="Arial" w:hAnsi="Arial" w:cs="Arial"/>
                <w:sz w:val="20"/>
                <w:szCs w:val="20"/>
              </w:rPr>
              <w:t xml:space="preserve">Zlepšování </w:t>
            </w:r>
            <w:r w:rsidRPr="00A06330">
              <w:rPr>
                <w:rFonts w:ascii="Arial" w:hAnsi="Arial" w:cs="Arial"/>
                <w:sz w:val="20"/>
                <w:szCs w:val="20"/>
              </w:rPr>
              <w:t xml:space="preserve">konkurenceschopnosti a životaschopnosti podniků akvakultury včetně zlepšení bezpečnosti nebo pracovních podmínek, zejména </w:t>
            </w:r>
            <w:r w:rsidR="00E166E1" w:rsidRPr="00A06330">
              <w:rPr>
                <w:rFonts w:ascii="Arial" w:hAnsi="Arial" w:cs="Arial"/>
                <w:sz w:val="20"/>
                <w:szCs w:val="20"/>
              </w:rPr>
              <w:t>v případě malých a středních podniků</w:t>
            </w:r>
          </w:p>
        </w:tc>
      </w:tr>
      <w:tr w:rsidR="00511987" w:rsidRPr="00A06330" w:rsidTr="00CA41B4">
        <w:tc>
          <w:tcPr>
            <w:tcW w:w="2736"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Věcná specifikace (zaměření, aktivity)</w:t>
            </w:r>
          </w:p>
        </w:tc>
        <w:tc>
          <w:tcPr>
            <w:tcW w:w="3218" w:type="dxa"/>
          </w:tcPr>
          <w:p w:rsidR="001F3C70" w:rsidRPr="00A06330" w:rsidRDefault="000211D3" w:rsidP="00DC2976">
            <w:pPr>
              <w:spacing w:before="120"/>
              <w:rPr>
                <w:rFonts w:ascii="Arial" w:hAnsi="Arial" w:cs="Arial"/>
                <w:sz w:val="20"/>
                <w:szCs w:val="20"/>
              </w:rPr>
            </w:pPr>
            <w:r w:rsidRPr="00A06330">
              <w:rPr>
                <w:rFonts w:ascii="Arial" w:hAnsi="Arial" w:cs="Arial"/>
                <w:sz w:val="20"/>
                <w:szCs w:val="20"/>
              </w:rPr>
              <w:t>Budování a údržba návštěvnické infrastruktury v ZCHÚ a území soustavy NATURA 2000</w:t>
            </w:r>
            <w:r w:rsidR="001F3C70" w:rsidRPr="00A06330">
              <w:rPr>
                <w:rFonts w:ascii="Arial" w:hAnsi="Arial" w:cs="Arial"/>
                <w:sz w:val="20"/>
                <w:szCs w:val="20"/>
              </w:rPr>
              <w:t xml:space="preserve">. </w:t>
            </w:r>
          </w:p>
          <w:p w:rsidR="001F3C70" w:rsidRPr="00A06330" w:rsidRDefault="001F3C70" w:rsidP="00DC2976">
            <w:pPr>
              <w:spacing w:before="120"/>
              <w:rPr>
                <w:rFonts w:ascii="Arial" w:hAnsi="Arial" w:cs="Arial"/>
                <w:sz w:val="20"/>
                <w:szCs w:val="20"/>
              </w:rPr>
            </w:pPr>
            <w:r w:rsidRPr="00A06330">
              <w:rPr>
                <w:rFonts w:ascii="Arial" w:hAnsi="Arial" w:cs="Arial"/>
                <w:sz w:val="20"/>
                <w:szCs w:val="20"/>
              </w:rPr>
              <w:t>Podpora budování a údržby návštěvnické infrastruktury bude ve SC 4.1 podléhat plánům péče a souhrnům doporučených opatření.</w:t>
            </w:r>
          </w:p>
          <w:p w:rsidR="000211D3" w:rsidRPr="00A06330" w:rsidRDefault="001F3C70" w:rsidP="00DC2976">
            <w:pPr>
              <w:spacing w:before="120"/>
              <w:rPr>
                <w:rFonts w:ascii="Arial" w:hAnsi="Arial" w:cs="Arial"/>
                <w:sz w:val="20"/>
                <w:szCs w:val="20"/>
              </w:rPr>
            </w:pPr>
            <w:r w:rsidRPr="00A06330">
              <w:rPr>
                <w:rFonts w:ascii="Arial" w:hAnsi="Arial" w:cs="Arial"/>
                <w:sz w:val="20"/>
                <w:szCs w:val="20"/>
              </w:rPr>
              <w:t>V rámci podpory projektů návštěvnické infrastruktury ve 4.2 budou podporovány pouze projekty malého rozsahu (tj. projekty do 5 000</w:t>
            </w:r>
            <w:del w:id="9" w:author="User" w:date="2017-04-25T16:37:00Z">
              <w:r w:rsidRPr="00A06330" w:rsidDel="00550E88">
                <w:rPr>
                  <w:rFonts w:ascii="Arial" w:hAnsi="Arial" w:cs="Arial"/>
                  <w:sz w:val="20"/>
                  <w:szCs w:val="20"/>
                </w:rPr>
                <w:delText xml:space="preserve"> </w:delText>
              </w:r>
            </w:del>
            <w:ins w:id="10" w:author="User" w:date="2017-04-25T16:37:00Z">
              <w:r w:rsidR="00550E88">
                <w:rPr>
                  <w:rFonts w:ascii="Arial" w:hAnsi="Arial" w:cs="Arial"/>
                  <w:sz w:val="20"/>
                  <w:szCs w:val="20"/>
                </w:rPr>
                <w:t> </w:t>
              </w:r>
            </w:ins>
            <w:r w:rsidRPr="00A06330">
              <w:rPr>
                <w:rFonts w:ascii="Arial" w:hAnsi="Arial" w:cs="Arial"/>
                <w:sz w:val="20"/>
                <w:szCs w:val="20"/>
              </w:rPr>
              <w:t>000</w:t>
            </w:r>
            <w:ins w:id="11" w:author="User" w:date="2017-04-25T16:37:00Z">
              <w:r w:rsidR="00550E88">
                <w:rPr>
                  <w:rFonts w:ascii="Arial" w:hAnsi="Arial" w:cs="Arial"/>
                  <w:sz w:val="20"/>
                  <w:szCs w:val="20"/>
                </w:rPr>
                <w:t xml:space="preserve"> EUR</w:t>
              </w:r>
            </w:ins>
            <w:del w:id="12" w:author="User" w:date="2017-04-25T16:37:00Z">
              <w:r w:rsidRPr="00A06330" w:rsidDel="00550E88">
                <w:rPr>
                  <w:rFonts w:ascii="Arial" w:hAnsi="Arial" w:cs="Arial"/>
                  <w:sz w:val="20"/>
                  <w:szCs w:val="20"/>
                </w:rPr>
                <w:delText>€</w:delText>
              </w:r>
            </w:del>
            <w:r w:rsidRPr="00A06330">
              <w:rPr>
                <w:rFonts w:ascii="Arial" w:hAnsi="Arial" w:cs="Arial"/>
                <w:sz w:val="20"/>
                <w:szCs w:val="20"/>
              </w:rPr>
              <w:t xml:space="preserve"> nebo 10 milionů EUR v případě, že návštěvnická infrastruktura je součástí světového kulturního dědictví UNESCO ve smyslu článku 1 Úmluvy o ochraně světového kulturního a přírodního dědictví).</w:t>
            </w:r>
          </w:p>
          <w:p w:rsidR="000211D3" w:rsidRPr="00A06330" w:rsidRDefault="000211D3" w:rsidP="00DC2976">
            <w:pPr>
              <w:spacing w:before="120"/>
              <w:rPr>
                <w:rFonts w:ascii="Arial" w:hAnsi="Arial" w:cs="Arial"/>
                <w:sz w:val="20"/>
                <w:szCs w:val="20"/>
              </w:rPr>
            </w:pPr>
          </w:p>
        </w:tc>
        <w:tc>
          <w:tcPr>
            <w:tcW w:w="500" w:type="dxa"/>
            <w:tcBorders>
              <w:top w:val="nil"/>
              <w:bottom w:val="nil"/>
            </w:tcBorders>
          </w:tcPr>
          <w:p w:rsidR="000211D3" w:rsidRPr="00A06330" w:rsidRDefault="000211D3" w:rsidP="00DC2976">
            <w:pPr>
              <w:spacing w:before="120"/>
              <w:rPr>
                <w:rFonts w:ascii="Arial" w:hAnsi="Arial" w:cs="Arial"/>
                <w:sz w:val="20"/>
                <w:szCs w:val="20"/>
              </w:rPr>
            </w:pPr>
          </w:p>
        </w:tc>
        <w:tc>
          <w:tcPr>
            <w:tcW w:w="2614" w:type="dxa"/>
          </w:tcPr>
          <w:p w:rsidR="000211D3" w:rsidRPr="00A06330" w:rsidRDefault="00BD159C" w:rsidP="00DC2976">
            <w:pPr>
              <w:spacing w:before="120"/>
              <w:rPr>
                <w:rFonts w:ascii="Arial" w:hAnsi="Arial" w:cs="Arial"/>
                <w:sz w:val="20"/>
                <w:szCs w:val="20"/>
              </w:rPr>
            </w:pPr>
            <w:r w:rsidRPr="00A06330">
              <w:rPr>
                <w:rFonts w:ascii="Arial" w:hAnsi="Arial" w:cs="Arial"/>
                <w:sz w:val="20"/>
                <w:szCs w:val="20"/>
              </w:rPr>
              <w:t xml:space="preserve">Zpřístupnění a zatraktivnění kulturního dědictví. </w:t>
            </w:r>
          </w:p>
        </w:tc>
        <w:tc>
          <w:tcPr>
            <w:tcW w:w="2426" w:type="dxa"/>
          </w:tcPr>
          <w:p w:rsidR="000211D3" w:rsidRPr="00A06330" w:rsidRDefault="000211D3" w:rsidP="00DC2976">
            <w:pPr>
              <w:spacing w:before="120" w:after="0" w:afterAutospacing="0"/>
              <w:rPr>
                <w:rFonts w:ascii="Arial" w:hAnsi="Arial" w:cs="Arial"/>
                <w:sz w:val="20"/>
                <w:szCs w:val="20"/>
              </w:rPr>
            </w:pPr>
            <w:r w:rsidRPr="00A06330">
              <w:rPr>
                <w:rFonts w:ascii="Arial" w:hAnsi="Arial" w:cs="Arial"/>
                <w:sz w:val="20"/>
                <w:szCs w:val="20"/>
              </w:rPr>
              <w:t>Investice ke zvýšení odolnosti a ekologické hodnoty lesních ekosystémů (8.</w:t>
            </w:r>
            <w:r w:rsidR="00ED3285" w:rsidRPr="00A06330">
              <w:rPr>
                <w:rFonts w:ascii="Arial" w:hAnsi="Arial" w:cs="Arial"/>
                <w:sz w:val="20"/>
                <w:szCs w:val="20"/>
              </w:rPr>
              <w:t>5</w:t>
            </w:r>
            <w:r w:rsidRPr="00A06330">
              <w:rPr>
                <w:rFonts w:ascii="Arial" w:hAnsi="Arial" w:cs="Arial"/>
                <w:sz w:val="20"/>
                <w:szCs w:val="20"/>
              </w:rPr>
              <w:t>)</w:t>
            </w:r>
          </w:p>
          <w:p w:rsidR="000211D3" w:rsidRPr="00A06330" w:rsidRDefault="000211D3" w:rsidP="00DC2976">
            <w:pPr>
              <w:spacing w:before="120" w:after="0" w:afterAutospacing="0"/>
              <w:rPr>
                <w:rFonts w:ascii="Arial" w:hAnsi="Arial" w:cs="Arial"/>
                <w:sz w:val="20"/>
                <w:szCs w:val="20"/>
              </w:rPr>
            </w:pPr>
            <w:r w:rsidRPr="00A06330">
              <w:rPr>
                <w:rFonts w:ascii="Arial" w:hAnsi="Arial" w:cs="Arial"/>
                <w:sz w:val="20"/>
                <w:szCs w:val="20"/>
              </w:rPr>
              <w:t>budování a údržba návštěvnické infrastruktury v lesích s cílem:</w:t>
            </w:r>
          </w:p>
          <w:p w:rsidR="000211D3" w:rsidRPr="00A06330" w:rsidRDefault="000211D3" w:rsidP="00276736">
            <w:pPr>
              <w:pStyle w:val="Odstavecseseznamem"/>
              <w:numPr>
                <w:ilvl w:val="0"/>
                <w:numId w:val="9"/>
              </w:numPr>
              <w:spacing w:before="120" w:after="0" w:afterAutospacing="0"/>
              <w:rPr>
                <w:rFonts w:ascii="Arial" w:hAnsi="Arial" w:cs="Arial"/>
                <w:sz w:val="20"/>
                <w:szCs w:val="20"/>
              </w:rPr>
            </w:pPr>
            <w:r w:rsidRPr="00A06330">
              <w:rPr>
                <w:rFonts w:ascii="Arial" w:hAnsi="Arial" w:cs="Arial"/>
                <w:sz w:val="20"/>
                <w:szCs w:val="20"/>
              </w:rPr>
              <w:t>posílení rekreační funkce lesa.</w:t>
            </w:r>
          </w:p>
          <w:p w:rsidR="000211D3" w:rsidRPr="00A06330" w:rsidRDefault="000211D3" w:rsidP="00276736">
            <w:pPr>
              <w:pStyle w:val="Odstavecseseznamem"/>
              <w:numPr>
                <w:ilvl w:val="0"/>
                <w:numId w:val="9"/>
              </w:numPr>
              <w:spacing w:before="120" w:after="0" w:afterAutospacing="0"/>
              <w:rPr>
                <w:rFonts w:ascii="Arial" w:hAnsi="Arial" w:cs="Arial"/>
                <w:sz w:val="20"/>
                <w:szCs w:val="20"/>
              </w:rPr>
            </w:pPr>
            <w:r w:rsidRPr="00A06330">
              <w:rPr>
                <w:rFonts w:ascii="Arial" w:hAnsi="Arial" w:cs="Arial"/>
                <w:sz w:val="20"/>
                <w:szCs w:val="20"/>
              </w:rPr>
              <w:t>usměrňování návštěvnosti území.</w:t>
            </w:r>
          </w:p>
          <w:p w:rsidR="000211D3" w:rsidRPr="00A06330" w:rsidRDefault="000211D3" w:rsidP="00276736">
            <w:pPr>
              <w:pStyle w:val="Odstavecseseznamem"/>
              <w:numPr>
                <w:ilvl w:val="0"/>
                <w:numId w:val="9"/>
              </w:numPr>
              <w:spacing w:before="120" w:after="0" w:afterAutospacing="0"/>
              <w:rPr>
                <w:rFonts w:ascii="Arial" w:hAnsi="Arial" w:cs="Arial"/>
                <w:sz w:val="20"/>
                <w:szCs w:val="20"/>
              </w:rPr>
            </w:pPr>
            <w:r w:rsidRPr="00A06330">
              <w:rPr>
                <w:rFonts w:ascii="Arial" w:hAnsi="Arial" w:cs="Arial"/>
                <w:sz w:val="20"/>
                <w:szCs w:val="20"/>
              </w:rPr>
              <w:t xml:space="preserve">údržba lesního prostředí </w:t>
            </w:r>
          </w:p>
          <w:p w:rsidR="000211D3" w:rsidRPr="00A06330" w:rsidRDefault="000211D3" w:rsidP="00276736">
            <w:pPr>
              <w:pStyle w:val="Odstavecseseznamem"/>
              <w:numPr>
                <w:ilvl w:val="0"/>
                <w:numId w:val="9"/>
              </w:numPr>
              <w:spacing w:before="120" w:after="0" w:afterAutospacing="0"/>
              <w:rPr>
                <w:rFonts w:ascii="Arial" w:hAnsi="Arial" w:cs="Arial"/>
                <w:sz w:val="20"/>
                <w:szCs w:val="20"/>
              </w:rPr>
            </w:pPr>
            <w:r w:rsidRPr="00A06330">
              <w:rPr>
                <w:rFonts w:ascii="Arial" w:hAnsi="Arial" w:cs="Arial"/>
                <w:sz w:val="20"/>
                <w:szCs w:val="20"/>
              </w:rPr>
              <w:t>zajištění bezpečnosti návštěvníků lesa nákup pozemků maximálně do částky odpovídající 10 % celkových způsobilých výdajů.</w:t>
            </w:r>
          </w:p>
        </w:tc>
        <w:tc>
          <w:tcPr>
            <w:tcW w:w="2616" w:type="dxa"/>
          </w:tcPr>
          <w:p w:rsidR="000211D3" w:rsidRPr="00A06330" w:rsidRDefault="00511987" w:rsidP="00DC2976">
            <w:pPr>
              <w:spacing w:before="120"/>
              <w:rPr>
                <w:rFonts w:ascii="Arial" w:hAnsi="Arial" w:cs="Arial"/>
                <w:sz w:val="20"/>
                <w:szCs w:val="20"/>
              </w:rPr>
            </w:pPr>
            <w:r w:rsidRPr="00A06330">
              <w:rPr>
                <w:rFonts w:ascii="Arial" w:hAnsi="Arial" w:cs="Arial"/>
                <w:sz w:val="20"/>
                <w:szCs w:val="20"/>
              </w:rPr>
              <w:t>R</w:t>
            </w:r>
            <w:r w:rsidR="000211D3" w:rsidRPr="00A06330">
              <w:rPr>
                <w:rFonts w:ascii="Arial" w:hAnsi="Arial" w:cs="Arial"/>
                <w:sz w:val="20"/>
                <w:szCs w:val="20"/>
              </w:rPr>
              <w:t>ybářská turistika</w:t>
            </w:r>
          </w:p>
        </w:tc>
      </w:tr>
      <w:tr w:rsidR="00511987" w:rsidRPr="00A06330" w:rsidTr="00CA41B4">
        <w:tc>
          <w:tcPr>
            <w:tcW w:w="2736"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Implementační prvky</w:t>
            </w:r>
          </w:p>
        </w:tc>
        <w:tc>
          <w:tcPr>
            <w:tcW w:w="3218" w:type="dxa"/>
          </w:tcPr>
          <w:p w:rsidR="00FD0205" w:rsidRPr="00A06330" w:rsidRDefault="000211D3" w:rsidP="00DC2976">
            <w:pPr>
              <w:spacing w:before="120" w:after="200" w:afterAutospacing="0"/>
              <w:rPr>
                <w:rFonts w:ascii="Arial" w:hAnsi="Arial" w:cs="Arial"/>
                <w:sz w:val="20"/>
                <w:szCs w:val="20"/>
              </w:rPr>
            </w:pPr>
            <w:r w:rsidRPr="00A06330">
              <w:rPr>
                <w:rFonts w:ascii="Arial" w:hAnsi="Arial" w:cs="Arial"/>
                <w:sz w:val="20"/>
                <w:szCs w:val="20"/>
              </w:rPr>
              <w:t>Typy příjemců</w:t>
            </w:r>
            <w:r w:rsidR="00080053" w:rsidRPr="00A06330">
              <w:rPr>
                <w:rFonts w:ascii="Arial" w:hAnsi="Arial" w:cs="Arial"/>
                <w:sz w:val="20"/>
                <w:szCs w:val="20"/>
              </w:rPr>
              <w:t xml:space="preserve"> SC 4.1</w:t>
            </w:r>
            <w:r w:rsidRPr="00A06330">
              <w:rPr>
                <w:rFonts w:ascii="Arial" w:hAnsi="Arial" w:cs="Arial"/>
                <w:sz w:val="20"/>
                <w:szCs w:val="20"/>
              </w:rPr>
              <w:t xml:space="preserve">: </w:t>
            </w:r>
            <w:r w:rsidR="00FD0205" w:rsidRPr="00A06330">
              <w:rPr>
                <w:rFonts w:ascii="Arial" w:hAnsi="Arial" w:cs="Arial"/>
                <w:sz w:val="20"/>
                <w:szCs w:val="20"/>
              </w:rPr>
              <w:t xml:space="preserve">kraje, obce, dobrovolné svazky obcí, příspěvkové organizace, organizační složky státu (s výjimkou pozemkových úřadů), státní podniky, vysoké školy, školy a školská zařízení, </w:t>
            </w:r>
            <w:r w:rsidR="00FD0205" w:rsidRPr="00A06330">
              <w:rPr>
                <w:rFonts w:ascii="Arial" w:hAnsi="Arial" w:cs="Arial"/>
                <w:color w:val="000000"/>
                <w:sz w:val="20"/>
                <w:szCs w:val="20"/>
              </w:rPr>
              <w:t>nestátní neziskové organizace (obecně prospěšné společnosti, nadace, nadační fondy, ústavy,</w:t>
            </w:r>
            <w:r w:rsidR="00FD0205" w:rsidRPr="00A06330">
              <w:rPr>
                <w:rFonts w:ascii="Arial" w:hAnsi="Arial" w:cs="Arial"/>
                <w:sz w:val="20"/>
                <w:szCs w:val="20"/>
              </w:rPr>
              <w:t xml:space="preserve"> spolky),</w:t>
            </w:r>
            <w:r w:rsidR="00925101" w:rsidRPr="00A06330">
              <w:rPr>
                <w:rFonts w:ascii="Arial" w:hAnsi="Arial" w:cs="Arial"/>
                <w:color w:val="000000"/>
                <w:sz w:val="20"/>
                <w:szCs w:val="20"/>
              </w:rPr>
              <w:t xml:space="preserve"> církve a náboženské společnosti a jejich svazy,</w:t>
            </w:r>
            <w:r w:rsidR="00925101" w:rsidRPr="00A06330">
              <w:rPr>
                <w:rFonts w:ascii="Arial" w:hAnsi="Arial" w:cs="Arial"/>
                <w:sz w:val="20"/>
                <w:szCs w:val="20"/>
              </w:rPr>
              <w:t xml:space="preserve"> veřejnoprávní instituce,</w:t>
            </w:r>
            <w:r w:rsidR="00FD0205" w:rsidRPr="00A06330">
              <w:rPr>
                <w:rFonts w:ascii="Arial" w:hAnsi="Arial" w:cs="Arial"/>
                <w:sz w:val="20"/>
                <w:szCs w:val="20"/>
              </w:rPr>
              <w:t xml:space="preserve"> podnikatelské subjekty, veřejné výzkumné instituce, o</w:t>
            </w:r>
            <w:r w:rsidR="00353D3A">
              <w:rPr>
                <w:rFonts w:ascii="Arial" w:hAnsi="Arial" w:cs="Arial"/>
                <w:sz w:val="20"/>
                <w:szCs w:val="20"/>
              </w:rPr>
              <w:t>bchodní společnosti a družstva,</w:t>
            </w:r>
            <w:r w:rsidR="00FD0205" w:rsidRPr="00A06330">
              <w:rPr>
                <w:rFonts w:ascii="Arial" w:hAnsi="Arial" w:cs="Arial"/>
                <w:sz w:val="20"/>
                <w:szCs w:val="20"/>
              </w:rPr>
              <w:t xml:space="preserve"> fyzické osoby podnikající.</w:t>
            </w:r>
          </w:p>
          <w:p w:rsidR="00FD0205" w:rsidRPr="00A06330" w:rsidRDefault="00080053" w:rsidP="00DC2976">
            <w:pPr>
              <w:spacing w:before="120" w:after="200" w:afterAutospacing="0"/>
              <w:rPr>
                <w:rFonts w:ascii="Arial" w:hAnsi="Arial" w:cs="Arial"/>
                <w:sz w:val="20"/>
                <w:szCs w:val="20"/>
              </w:rPr>
            </w:pPr>
            <w:r w:rsidRPr="00A06330">
              <w:rPr>
                <w:rFonts w:ascii="Arial" w:hAnsi="Arial" w:cs="Arial"/>
                <w:sz w:val="20"/>
                <w:szCs w:val="20"/>
              </w:rPr>
              <w:t>Cílová území: chráněná území národního významu (NP, NPR, NPP, CHKO</w:t>
            </w:r>
            <w:ins w:id="13" w:author="4.1.2016" w:date="2017-04-24T15:49:00Z">
              <w:r w:rsidR="00D944EA">
                <w:rPr>
                  <w:rFonts w:ascii="Arial" w:hAnsi="Arial" w:cs="Arial"/>
                  <w:sz w:val="20"/>
                  <w:szCs w:val="20"/>
                </w:rPr>
                <w:t xml:space="preserve"> </w:t>
              </w:r>
              <w:r w:rsidR="00D944EA" w:rsidRPr="00D944EA">
                <w:rPr>
                  <w:rFonts w:ascii="Arial" w:hAnsi="Arial" w:cs="Arial"/>
                  <w:sz w:val="20"/>
                  <w:szCs w:val="20"/>
                </w:rPr>
                <w:t>a vybraná území PR a PP</w:t>
              </w:r>
            </w:ins>
            <w:r w:rsidRPr="00A06330">
              <w:rPr>
                <w:rFonts w:ascii="Arial" w:hAnsi="Arial" w:cs="Arial"/>
                <w:sz w:val="20"/>
                <w:szCs w:val="20"/>
              </w:rPr>
              <w:t>) a lokality soustavy Natura 2000</w:t>
            </w:r>
            <w:r w:rsidR="00CA795F" w:rsidRPr="00696657">
              <w:rPr>
                <w:rFonts w:ascii="Arial" w:hAnsi="Arial" w:cs="Arial"/>
                <w:sz w:val="20"/>
                <w:szCs w:val="20"/>
              </w:rPr>
              <w:t>, a to mimo území hl. města Prahy.</w:t>
            </w:r>
          </w:p>
          <w:p w:rsidR="00080053" w:rsidRPr="00A06330" w:rsidRDefault="008C02E4" w:rsidP="00DC2976">
            <w:pPr>
              <w:spacing w:before="120" w:after="200" w:afterAutospacing="0"/>
              <w:rPr>
                <w:rFonts w:ascii="Arial" w:hAnsi="Arial" w:cs="Arial"/>
                <w:sz w:val="20"/>
                <w:szCs w:val="20"/>
              </w:rPr>
            </w:pPr>
            <w:r w:rsidRPr="00A06330">
              <w:rPr>
                <w:rFonts w:ascii="Arial" w:hAnsi="Arial" w:cs="Arial"/>
                <w:sz w:val="20"/>
                <w:szCs w:val="20"/>
              </w:rPr>
              <w:t xml:space="preserve">Typy příjemců SC 4.2: </w:t>
            </w:r>
            <w:r w:rsidR="00677C90" w:rsidRPr="00A06330">
              <w:rPr>
                <w:rFonts w:ascii="Arial" w:hAnsi="Arial" w:cs="Arial"/>
                <w:sz w:val="20"/>
                <w:szCs w:val="20"/>
              </w:rPr>
              <w:t>kraje, ob</w:t>
            </w:r>
            <w:r w:rsidRPr="00A06330">
              <w:rPr>
                <w:rFonts w:ascii="Arial" w:hAnsi="Arial" w:cs="Arial"/>
                <w:sz w:val="20"/>
                <w:szCs w:val="20"/>
              </w:rPr>
              <w:t>c</w:t>
            </w:r>
            <w:r w:rsidR="00677C90" w:rsidRPr="00A06330">
              <w:rPr>
                <w:rFonts w:ascii="Arial" w:hAnsi="Arial" w:cs="Arial"/>
                <w:sz w:val="20"/>
                <w:szCs w:val="20"/>
              </w:rPr>
              <w:t>e</w:t>
            </w:r>
            <w:r w:rsidRPr="00A06330">
              <w:rPr>
                <w:rFonts w:ascii="Arial" w:hAnsi="Arial" w:cs="Arial"/>
                <w:sz w:val="20"/>
                <w:szCs w:val="20"/>
              </w:rPr>
              <w:t>, dobrovolné svazky obcí, organizační složky státu (s výjimkou pozemkových úřadů a AOPK ČR), státní podniky</w:t>
            </w:r>
            <w:r w:rsidR="002E11DF" w:rsidRPr="00A06330">
              <w:rPr>
                <w:rFonts w:ascii="Arial" w:hAnsi="Arial" w:cs="Arial"/>
                <w:sz w:val="20"/>
                <w:szCs w:val="20"/>
              </w:rPr>
              <w:t xml:space="preserve">, státní organizace, veřejné výzkumné instituce, veřejnoprávní instituce, příspěvkové organizace, vysoké školy, školy a školská zařízení, </w:t>
            </w:r>
            <w:r w:rsidR="002E11DF" w:rsidRPr="00A06330">
              <w:rPr>
                <w:rFonts w:ascii="Arial" w:hAnsi="Arial" w:cs="Arial"/>
                <w:color w:val="000000"/>
                <w:sz w:val="20"/>
                <w:szCs w:val="20"/>
              </w:rPr>
              <w:t>nestátní neziskové organizace (obecně prospěšné společnosti, nadace, nadační fondy, ústavy,</w:t>
            </w:r>
            <w:r w:rsidR="002E11DF" w:rsidRPr="00A06330">
              <w:rPr>
                <w:rFonts w:ascii="Arial" w:hAnsi="Arial" w:cs="Arial"/>
                <w:sz w:val="20"/>
                <w:szCs w:val="20"/>
              </w:rPr>
              <w:t xml:space="preserve"> spolky), </w:t>
            </w:r>
            <w:r w:rsidR="002E11DF" w:rsidRPr="00A06330">
              <w:rPr>
                <w:rFonts w:ascii="Arial" w:hAnsi="Arial" w:cs="Arial"/>
                <w:color w:val="000000"/>
                <w:sz w:val="20"/>
                <w:szCs w:val="20"/>
              </w:rPr>
              <w:t>církve a náboženské společnosti a jejich svazy, podnikatelské subjekty, obchodní společnosti a družstva, fyzické osoby podnikající.</w:t>
            </w:r>
          </w:p>
          <w:p w:rsidR="000211D3" w:rsidRPr="00A06330" w:rsidRDefault="000211D3" w:rsidP="00353D3A">
            <w:pPr>
              <w:spacing w:before="120" w:after="120" w:afterAutospacing="0"/>
              <w:rPr>
                <w:rFonts w:ascii="Arial" w:hAnsi="Arial" w:cs="Arial"/>
                <w:sz w:val="20"/>
                <w:szCs w:val="20"/>
              </w:rPr>
            </w:pPr>
            <w:r w:rsidRPr="00A06330">
              <w:rPr>
                <w:rFonts w:ascii="Arial" w:hAnsi="Arial" w:cs="Arial"/>
                <w:sz w:val="20"/>
                <w:szCs w:val="20"/>
              </w:rPr>
              <w:t>Cílová území: území celé České republiky</w:t>
            </w:r>
            <w:r w:rsidR="008C02E4" w:rsidRPr="00A06330">
              <w:rPr>
                <w:rFonts w:ascii="Arial" w:hAnsi="Arial" w:cs="Arial"/>
                <w:sz w:val="20"/>
                <w:szCs w:val="20"/>
              </w:rPr>
              <w:t xml:space="preserve">, mimo území hl. města Prahy. </w:t>
            </w:r>
          </w:p>
        </w:tc>
        <w:tc>
          <w:tcPr>
            <w:tcW w:w="500" w:type="dxa"/>
            <w:tcBorders>
              <w:top w:val="nil"/>
              <w:bottom w:val="nil"/>
            </w:tcBorders>
          </w:tcPr>
          <w:p w:rsidR="000211D3" w:rsidRPr="00A06330" w:rsidRDefault="000211D3" w:rsidP="00DC2976">
            <w:pPr>
              <w:spacing w:before="120"/>
              <w:rPr>
                <w:rFonts w:ascii="Arial" w:hAnsi="Arial" w:cs="Arial"/>
                <w:sz w:val="20"/>
                <w:szCs w:val="20"/>
              </w:rPr>
            </w:pPr>
          </w:p>
        </w:tc>
        <w:tc>
          <w:tcPr>
            <w:tcW w:w="2614" w:type="dxa"/>
          </w:tcPr>
          <w:p w:rsidR="00BD159C" w:rsidRPr="00A06330" w:rsidRDefault="00D32D8D" w:rsidP="00DC2976">
            <w:pPr>
              <w:pStyle w:val="Tabulka"/>
              <w:spacing w:before="120" w:after="0"/>
              <w:jc w:val="both"/>
              <w:rPr>
                <w:rFonts w:ascii="Arial" w:hAnsi="Arial" w:cs="Arial"/>
                <w:sz w:val="20"/>
                <w:szCs w:val="20"/>
              </w:rPr>
            </w:pPr>
            <w:r w:rsidRPr="00A06330">
              <w:rPr>
                <w:rFonts w:ascii="Arial" w:hAnsi="Arial" w:cs="Arial"/>
                <w:bCs/>
                <w:sz w:val="20"/>
                <w:szCs w:val="20"/>
              </w:rPr>
              <w:t xml:space="preserve">Typy příjemců: </w:t>
            </w:r>
          </w:p>
          <w:p w:rsidR="00BD159C" w:rsidRPr="00710392" w:rsidRDefault="00BD159C" w:rsidP="00276736">
            <w:pPr>
              <w:pStyle w:val="Odstavecseseznamem"/>
              <w:numPr>
                <w:ilvl w:val="0"/>
                <w:numId w:val="27"/>
              </w:numPr>
              <w:spacing w:before="120" w:after="0" w:afterAutospacing="0"/>
              <w:rPr>
                <w:rFonts w:ascii="Arial" w:hAnsi="Arial" w:cs="Arial"/>
                <w:sz w:val="20"/>
                <w:szCs w:val="20"/>
              </w:rPr>
            </w:pPr>
            <w:r w:rsidRPr="00710392">
              <w:rPr>
                <w:rFonts w:ascii="Arial" w:hAnsi="Arial" w:cs="Arial"/>
                <w:sz w:val="20"/>
                <w:szCs w:val="20"/>
              </w:rPr>
              <w:t>vlastníci památek, muzeí a knihoven nebo subjekty s právem hospodaření (dle zápisu v katastru nemovitostí), kromě fyzických osob nepodnikajících</w:t>
            </w:r>
          </w:p>
          <w:p w:rsidR="000211D3" w:rsidRPr="00A06330" w:rsidRDefault="00D32D8D" w:rsidP="00DC2976">
            <w:pPr>
              <w:spacing w:before="120"/>
              <w:rPr>
                <w:rFonts w:ascii="Arial" w:hAnsi="Arial" w:cs="Arial"/>
                <w:sz w:val="20"/>
                <w:szCs w:val="20"/>
              </w:rPr>
            </w:pPr>
            <w:r w:rsidRPr="00A06330">
              <w:rPr>
                <w:rFonts w:ascii="Arial" w:hAnsi="Arial" w:cs="Arial"/>
                <w:bCs/>
                <w:sz w:val="20"/>
                <w:szCs w:val="20"/>
              </w:rPr>
              <w:t xml:space="preserve">Územní zamření podpory: </w:t>
            </w:r>
            <w:r w:rsidR="00BD159C" w:rsidRPr="00A06330">
              <w:rPr>
                <w:rFonts w:ascii="Arial" w:hAnsi="Arial" w:cs="Arial"/>
                <w:sz w:val="20"/>
                <w:szCs w:val="20"/>
              </w:rPr>
              <w:t xml:space="preserve">Soubor památek kulturního dědictví a paměťové instituce, uvedené v kapitole 2.3.5.1 PD IROP. </w:t>
            </w:r>
            <w:r w:rsidRPr="00A06330">
              <w:rPr>
                <w:rFonts w:ascii="Arial" w:hAnsi="Arial" w:cs="Arial"/>
                <w:sz w:val="20"/>
                <w:szCs w:val="20"/>
              </w:rPr>
              <w:t>Celé území ČR kromě hl. m. Prahy</w:t>
            </w:r>
          </w:p>
        </w:tc>
        <w:tc>
          <w:tcPr>
            <w:tcW w:w="2426" w:type="dxa"/>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Typy příjemců: soukromí a veřejní vlastníci lesa</w:t>
            </w:r>
            <w:r w:rsidR="00ED3285" w:rsidRPr="00A06330">
              <w:rPr>
                <w:rFonts w:ascii="Arial" w:hAnsi="Arial" w:cs="Arial"/>
                <w:sz w:val="20"/>
                <w:szCs w:val="20"/>
              </w:rPr>
              <w:t>, nájemci a pachtýři lesa</w:t>
            </w:r>
            <w:r w:rsidRPr="00A06330">
              <w:rPr>
                <w:rFonts w:ascii="Arial" w:hAnsi="Arial" w:cs="Arial"/>
                <w:sz w:val="20"/>
                <w:szCs w:val="20"/>
              </w:rPr>
              <w:t xml:space="preserve"> a jiné soukromoprávní a veřejnoprávní subjekty a jejich sdružení</w:t>
            </w:r>
            <w:r w:rsidR="00ED3285" w:rsidRPr="00A06330">
              <w:rPr>
                <w:rFonts w:ascii="Arial" w:hAnsi="Arial" w:cs="Arial"/>
                <w:sz w:val="20"/>
                <w:szCs w:val="20"/>
              </w:rPr>
              <w:t xml:space="preserve"> a spolky</w:t>
            </w:r>
          </w:p>
          <w:p w:rsidR="000211D3" w:rsidRPr="00A06330" w:rsidRDefault="000211D3" w:rsidP="00DC2976">
            <w:pPr>
              <w:spacing w:before="120"/>
              <w:rPr>
                <w:rFonts w:ascii="Arial" w:hAnsi="Arial" w:cs="Arial"/>
                <w:sz w:val="20"/>
                <w:szCs w:val="20"/>
              </w:rPr>
            </w:pPr>
          </w:p>
          <w:p w:rsidR="000211D3" w:rsidRPr="00A06330" w:rsidRDefault="000211D3" w:rsidP="00DC2976">
            <w:pPr>
              <w:spacing w:before="120"/>
              <w:rPr>
                <w:rFonts w:ascii="Arial" w:hAnsi="Arial" w:cs="Arial"/>
                <w:sz w:val="20"/>
                <w:szCs w:val="20"/>
              </w:rPr>
            </w:pPr>
            <w:r w:rsidRPr="00A06330">
              <w:rPr>
                <w:rFonts w:ascii="Arial" w:hAnsi="Arial" w:cs="Arial"/>
                <w:sz w:val="20"/>
                <w:szCs w:val="20"/>
              </w:rPr>
              <w:t xml:space="preserve">Cílová území: území České republiky s výjimkou území hl. města Prahy na lesních pozemcích definovaných dle zákona o lesích a evropské legislativy. </w:t>
            </w:r>
          </w:p>
          <w:p w:rsidR="000211D3" w:rsidRPr="00A06330" w:rsidRDefault="000211D3" w:rsidP="00DC2976">
            <w:pPr>
              <w:spacing w:before="120"/>
              <w:rPr>
                <w:rFonts w:ascii="Arial" w:hAnsi="Arial" w:cs="Arial"/>
                <w:sz w:val="20"/>
                <w:szCs w:val="20"/>
              </w:rPr>
            </w:pPr>
            <w:r w:rsidRPr="00A06330">
              <w:rPr>
                <w:rFonts w:ascii="Arial" w:hAnsi="Arial" w:cs="Arial"/>
                <w:sz w:val="20"/>
                <w:szCs w:val="20"/>
              </w:rPr>
              <w:t>Mimo území ZCHÚ, Natura 2000.</w:t>
            </w:r>
          </w:p>
          <w:p w:rsidR="000211D3" w:rsidRPr="00A06330" w:rsidRDefault="000211D3" w:rsidP="00DC2976">
            <w:pPr>
              <w:spacing w:before="120"/>
              <w:rPr>
                <w:rFonts w:ascii="Arial" w:hAnsi="Arial" w:cs="Arial"/>
                <w:sz w:val="20"/>
                <w:szCs w:val="20"/>
              </w:rPr>
            </w:pPr>
          </w:p>
        </w:tc>
        <w:tc>
          <w:tcPr>
            <w:tcW w:w="2616" w:type="dxa"/>
          </w:tcPr>
          <w:p w:rsidR="000211D3" w:rsidRPr="00A06330" w:rsidRDefault="00511987" w:rsidP="00DC2976">
            <w:pPr>
              <w:spacing w:before="120"/>
              <w:rPr>
                <w:rFonts w:ascii="Arial" w:hAnsi="Arial" w:cs="Arial"/>
                <w:sz w:val="20"/>
                <w:szCs w:val="20"/>
              </w:rPr>
            </w:pPr>
            <w:r w:rsidRPr="00A06330">
              <w:rPr>
                <w:rFonts w:ascii="Arial" w:hAnsi="Arial" w:cs="Arial"/>
                <w:sz w:val="20"/>
                <w:szCs w:val="20"/>
              </w:rPr>
              <w:t>Typ příjemců: podniky akvakultury</w:t>
            </w:r>
          </w:p>
          <w:p w:rsidR="00511987" w:rsidRPr="00A06330" w:rsidRDefault="00511987" w:rsidP="008F44C2">
            <w:pPr>
              <w:spacing w:before="120"/>
              <w:rPr>
                <w:rFonts w:ascii="Arial" w:hAnsi="Arial" w:cs="Arial"/>
                <w:sz w:val="20"/>
                <w:szCs w:val="20"/>
              </w:rPr>
            </w:pPr>
            <w:r w:rsidRPr="00A06330">
              <w:rPr>
                <w:rFonts w:ascii="Arial" w:hAnsi="Arial" w:cs="Arial"/>
                <w:sz w:val="20"/>
                <w:szCs w:val="20"/>
              </w:rPr>
              <w:t xml:space="preserve">Cílová území: území České republiky </w:t>
            </w:r>
            <w:del w:id="14" w:author="User" w:date="2017-04-26T11:42:00Z">
              <w:r w:rsidRPr="00A06330" w:rsidDel="008F44C2">
                <w:rPr>
                  <w:rFonts w:ascii="Arial" w:hAnsi="Arial" w:cs="Arial"/>
                  <w:sz w:val="20"/>
                  <w:szCs w:val="20"/>
                </w:rPr>
                <w:delText>s výjimkou území hl. města Prahy</w:delText>
              </w:r>
            </w:del>
          </w:p>
        </w:tc>
      </w:tr>
      <w:tr w:rsidR="00511987" w:rsidRPr="00A06330" w:rsidTr="00CA41B4">
        <w:tc>
          <w:tcPr>
            <w:tcW w:w="2736" w:type="dxa"/>
            <w:shd w:val="clear" w:color="auto" w:fill="D9D9D9" w:themeFill="background1" w:themeFillShade="D9"/>
          </w:tcPr>
          <w:p w:rsidR="00D32D8D" w:rsidRPr="00A06330" w:rsidRDefault="00D32D8D" w:rsidP="00DC2976">
            <w:pPr>
              <w:spacing w:before="120"/>
              <w:rPr>
                <w:rFonts w:ascii="Arial" w:hAnsi="Arial" w:cs="Arial"/>
                <w:b/>
                <w:sz w:val="20"/>
                <w:szCs w:val="20"/>
              </w:rPr>
            </w:pPr>
            <w:r w:rsidRPr="00A06330">
              <w:rPr>
                <w:rFonts w:ascii="Arial" w:hAnsi="Arial" w:cs="Arial"/>
                <w:b/>
                <w:sz w:val="20"/>
                <w:szCs w:val="20"/>
              </w:rPr>
              <w:t>Synergie/komplementarita</w:t>
            </w:r>
          </w:p>
        </w:tc>
        <w:tc>
          <w:tcPr>
            <w:tcW w:w="3218" w:type="dxa"/>
          </w:tcPr>
          <w:p w:rsidR="00D32D8D" w:rsidRPr="00A06330" w:rsidRDefault="001D3E9C" w:rsidP="00DC2976">
            <w:pPr>
              <w:spacing w:before="120"/>
              <w:rPr>
                <w:rFonts w:ascii="Arial" w:hAnsi="Arial" w:cs="Arial"/>
                <w:sz w:val="20"/>
                <w:szCs w:val="20"/>
              </w:rPr>
            </w:pPr>
            <w:r w:rsidRPr="00A06330">
              <w:rPr>
                <w:rFonts w:ascii="Arial" w:hAnsi="Arial" w:cs="Arial"/>
                <w:sz w:val="20"/>
                <w:szCs w:val="20"/>
              </w:rPr>
              <w:t>K</w:t>
            </w:r>
            <w:r w:rsidR="00D32D8D" w:rsidRPr="00A06330">
              <w:rPr>
                <w:rFonts w:ascii="Arial" w:hAnsi="Arial" w:cs="Arial"/>
                <w:sz w:val="20"/>
                <w:szCs w:val="20"/>
              </w:rPr>
              <w:t>omplementarita</w:t>
            </w:r>
          </w:p>
        </w:tc>
        <w:tc>
          <w:tcPr>
            <w:tcW w:w="500" w:type="dxa"/>
            <w:tcBorders>
              <w:top w:val="nil"/>
              <w:bottom w:val="nil"/>
            </w:tcBorders>
          </w:tcPr>
          <w:p w:rsidR="00D32D8D" w:rsidRPr="00A06330" w:rsidRDefault="00D32D8D" w:rsidP="00DC2976">
            <w:pPr>
              <w:spacing w:before="120"/>
              <w:rPr>
                <w:rFonts w:ascii="Arial" w:hAnsi="Arial" w:cs="Arial"/>
                <w:sz w:val="20"/>
                <w:szCs w:val="20"/>
              </w:rPr>
            </w:pPr>
          </w:p>
        </w:tc>
        <w:tc>
          <w:tcPr>
            <w:tcW w:w="2614" w:type="dxa"/>
          </w:tcPr>
          <w:p w:rsidR="00D32D8D" w:rsidRPr="00A06330" w:rsidRDefault="001D3E9C" w:rsidP="00DC2976">
            <w:pPr>
              <w:autoSpaceDE w:val="0"/>
              <w:autoSpaceDN w:val="0"/>
              <w:adjustRightInd w:val="0"/>
              <w:spacing w:before="120"/>
              <w:rPr>
                <w:rFonts w:ascii="Arial" w:hAnsi="Arial" w:cs="Arial"/>
                <w:bCs/>
                <w:sz w:val="20"/>
                <w:szCs w:val="20"/>
              </w:rPr>
            </w:pPr>
            <w:r w:rsidRPr="00A06330">
              <w:rPr>
                <w:rFonts w:ascii="Arial" w:hAnsi="Arial" w:cs="Arial"/>
                <w:sz w:val="20"/>
                <w:szCs w:val="20"/>
              </w:rPr>
              <w:t>K</w:t>
            </w:r>
            <w:r w:rsidR="00D32D8D" w:rsidRPr="00A06330">
              <w:rPr>
                <w:rFonts w:ascii="Arial" w:hAnsi="Arial" w:cs="Arial"/>
                <w:sz w:val="20"/>
                <w:szCs w:val="20"/>
              </w:rPr>
              <w:t>omplementarita</w:t>
            </w:r>
          </w:p>
        </w:tc>
        <w:tc>
          <w:tcPr>
            <w:tcW w:w="2426" w:type="dxa"/>
          </w:tcPr>
          <w:p w:rsidR="00D32D8D" w:rsidRPr="00A06330" w:rsidRDefault="001D3E9C" w:rsidP="00DC2976">
            <w:pPr>
              <w:spacing w:before="120"/>
              <w:rPr>
                <w:rFonts w:ascii="Arial" w:hAnsi="Arial" w:cs="Arial"/>
                <w:sz w:val="20"/>
                <w:szCs w:val="20"/>
              </w:rPr>
            </w:pPr>
            <w:r w:rsidRPr="00A06330">
              <w:rPr>
                <w:rFonts w:ascii="Arial" w:hAnsi="Arial" w:cs="Arial"/>
                <w:sz w:val="20"/>
                <w:szCs w:val="20"/>
              </w:rPr>
              <w:t>K</w:t>
            </w:r>
            <w:r w:rsidR="00D32D8D" w:rsidRPr="00A06330">
              <w:rPr>
                <w:rFonts w:ascii="Arial" w:hAnsi="Arial" w:cs="Arial"/>
                <w:sz w:val="20"/>
                <w:szCs w:val="20"/>
              </w:rPr>
              <w:t>omplementarita</w:t>
            </w:r>
          </w:p>
        </w:tc>
        <w:tc>
          <w:tcPr>
            <w:tcW w:w="2616" w:type="dxa"/>
          </w:tcPr>
          <w:p w:rsidR="00D32D8D" w:rsidRPr="00A06330" w:rsidRDefault="001D3E9C" w:rsidP="00DC2976">
            <w:pPr>
              <w:spacing w:before="120"/>
              <w:rPr>
                <w:rFonts w:ascii="Arial" w:hAnsi="Arial" w:cs="Arial"/>
                <w:sz w:val="20"/>
                <w:szCs w:val="20"/>
              </w:rPr>
            </w:pPr>
            <w:r w:rsidRPr="00A06330">
              <w:rPr>
                <w:rFonts w:ascii="Arial" w:hAnsi="Arial" w:cs="Arial"/>
                <w:sz w:val="20"/>
                <w:szCs w:val="20"/>
              </w:rPr>
              <w:t>K</w:t>
            </w:r>
            <w:r w:rsidR="00D32D8D" w:rsidRPr="00A06330">
              <w:rPr>
                <w:rFonts w:ascii="Arial" w:hAnsi="Arial" w:cs="Arial"/>
                <w:sz w:val="20"/>
                <w:szCs w:val="20"/>
              </w:rPr>
              <w:t>omplementarita</w:t>
            </w:r>
          </w:p>
        </w:tc>
      </w:tr>
      <w:tr w:rsidR="00511987" w:rsidRPr="00A06330" w:rsidTr="00CA41B4">
        <w:tc>
          <w:tcPr>
            <w:tcW w:w="2736"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 xml:space="preserve">Mechanismus koordinace </w:t>
            </w:r>
          </w:p>
        </w:tc>
        <w:tc>
          <w:tcPr>
            <w:tcW w:w="3218" w:type="dxa"/>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Věcné nastavení výzev a hodnocení projektů. Není nutné časově koordinovat výzvy.  Jednotlivé intervence se budou vzájemně účelně doplňovat a bude zabezpečena potřebná koordinace mezi danými oblastmi, a to zejména prostřednictvím věcného nastavení výzev</w:t>
            </w:r>
            <w:r w:rsidR="00F4455A" w:rsidRPr="00A06330">
              <w:rPr>
                <w:rFonts w:ascii="Arial" w:hAnsi="Arial" w:cs="Arial"/>
                <w:sz w:val="20"/>
                <w:szCs w:val="20"/>
              </w:rPr>
              <w:t>.</w:t>
            </w:r>
          </w:p>
        </w:tc>
        <w:tc>
          <w:tcPr>
            <w:tcW w:w="500" w:type="dxa"/>
            <w:tcBorders>
              <w:top w:val="nil"/>
              <w:bottom w:val="nil"/>
            </w:tcBorders>
          </w:tcPr>
          <w:p w:rsidR="000211D3" w:rsidRPr="00A06330" w:rsidRDefault="000211D3" w:rsidP="00DC2976">
            <w:pPr>
              <w:spacing w:before="120"/>
              <w:rPr>
                <w:rFonts w:ascii="Arial" w:hAnsi="Arial" w:cs="Arial"/>
                <w:sz w:val="20"/>
                <w:szCs w:val="20"/>
              </w:rPr>
            </w:pPr>
          </w:p>
        </w:tc>
        <w:tc>
          <w:tcPr>
            <w:tcW w:w="2614" w:type="dxa"/>
          </w:tcPr>
          <w:p w:rsidR="000211D3" w:rsidRPr="00A06330" w:rsidRDefault="000211D3" w:rsidP="00DC2976">
            <w:pPr>
              <w:spacing w:before="120"/>
              <w:rPr>
                <w:rFonts w:ascii="Arial" w:hAnsi="Arial" w:cs="Arial"/>
                <w:sz w:val="20"/>
                <w:szCs w:val="20"/>
              </w:rPr>
            </w:pPr>
          </w:p>
        </w:tc>
        <w:tc>
          <w:tcPr>
            <w:tcW w:w="2426" w:type="dxa"/>
          </w:tcPr>
          <w:p w:rsidR="000211D3" w:rsidRPr="00A06330" w:rsidRDefault="000211D3" w:rsidP="00DC2976">
            <w:pPr>
              <w:spacing w:before="120"/>
              <w:rPr>
                <w:rFonts w:ascii="Arial" w:hAnsi="Arial" w:cs="Arial"/>
                <w:sz w:val="20"/>
                <w:szCs w:val="20"/>
              </w:rPr>
            </w:pPr>
          </w:p>
        </w:tc>
        <w:tc>
          <w:tcPr>
            <w:tcW w:w="2616" w:type="dxa"/>
          </w:tcPr>
          <w:p w:rsidR="000211D3" w:rsidRPr="00A06330" w:rsidRDefault="00541D05" w:rsidP="00DC2976">
            <w:pPr>
              <w:spacing w:before="120"/>
              <w:rPr>
                <w:rFonts w:ascii="Arial" w:hAnsi="Arial" w:cs="Arial"/>
                <w:sz w:val="20"/>
                <w:szCs w:val="20"/>
              </w:rPr>
            </w:pPr>
            <w:r w:rsidRPr="00A06330">
              <w:rPr>
                <w:rFonts w:ascii="Arial" w:hAnsi="Arial" w:cs="Arial"/>
                <w:sz w:val="20"/>
                <w:szCs w:val="20"/>
              </w:rPr>
              <w:t>Intervence mají odlišné cíle a koordinace výzev není nutná.</w:t>
            </w:r>
            <w:r w:rsidR="001E3BF6" w:rsidRPr="00A06330">
              <w:rPr>
                <w:rFonts w:ascii="Arial" w:hAnsi="Arial" w:cs="Arial"/>
                <w:sz w:val="20"/>
                <w:szCs w:val="20"/>
              </w:rPr>
              <w:t xml:space="preserve"> Koordinace aktivit v této oblasti bude zajištěna prostřednictvím vzájemné účasti relevantních zástupců na Monitorovacích výborech.</w:t>
            </w:r>
          </w:p>
        </w:tc>
      </w:tr>
    </w:tbl>
    <w:p w:rsidR="00ED5777" w:rsidRPr="00A06330" w:rsidRDefault="00ED5777" w:rsidP="000211D3">
      <w:pPr>
        <w:rPr>
          <w:rFonts w:ascii="Arial" w:hAnsi="Arial" w:cs="Arial"/>
          <w:b/>
          <w:sz w:val="20"/>
          <w:szCs w:val="20"/>
          <w:u w:val="single"/>
        </w:rPr>
      </w:pPr>
    </w:p>
    <w:p w:rsidR="000211D3" w:rsidRPr="00A06330" w:rsidRDefault="000211D3" w:rsidP="00276736">
      <w:pPr>
        <w:pStyle w:val="Odstavecseseznamem"/>
        <w:numPr>
          <w:ilvl w:val="0"/>
          <w:numId w:val="25"/>
        </w:numPr>
        <w:rPr>
          <w:rFonts w:ascii="Arial" w:hAnsi="Arial" w:cs="Arial"/>
          <w:b/>
          <w:sz w:val="20"/>
          <w:szCs w:val="20"/>
          <w:u w:val="single"/>
        </w:rPr>
      </w:pPr>
      <w:r w:rsidRPr="00A06330">
        <w:rPr>
          <w:rFonts w:ascii="Arial" w:hAnsi="Arial" w:cs="Arial"/>
          <w:b/>
          <w:sz w:val="20"/>
          <w:szCs w:val="20"/>
          <w:u w:val="single"/>
        </w:rPr>
        <w:t>Pozemkové úpravy</w:t>
      </w:r>
    </w:p>
    <w:tbl>
      <w:tblPr>
        <w:tblStyle w:val="Mkatabulky"/>
        <w:tblW w:w="14034" w:type="dxa"/>
        <w:tblInd w:w="108" w:type="dxa"/>
        <w:tblLook w:val="04A0" w:firstRow="1" w:lastRow="0" w:firstColumn="1" w:lastColumn="0" w:noHBand="0" w:noVBand="1"/>
      </w:tblPr>
      <w:tblGrid>
        <w:gridCol w:w="2717"/>
        <w:gridCol w:w="4715"/>
        <w:gridCol w:w="278"/>
        <w:gridCol w:w="6324"/>
      </w:tblGrid>
      <w:tr w:rsidR="000211D3" w:rsidRPr="00A06330" w:rsidTr="00BE0AE8">
        <w:trPr>
          <w:trHeight w:val="542"/>
        </w:trPr>
        <w:tc>
          <w:tcPr>
            <w:tcW w:w="2127" w:type="dxa"/>
            <w:shd w:val="clear" w:color="auto" w:fill="BFBFBF" w:themeFill="background1" w:themeFillShade="BF"/>
          </w:tcPr>
          <w:p w:rsidR="000211D3" w:rsidRPr="00A06330" w:rsidRDefault="000211D3" w:rsidP="00DC2976">
            <w:pPr>
              <w:spacing w:before="120"/>
              <w:rPr>
                <w:rFonts w:ascii="Arial" w:hAnsi="Arial" w:cs="Arial"/>
                <w:b/>
                <w:sz w:val="20"/>
                <w:szCs w:val="20"/>
              </w:rPr>
            </w:pPr>
          </w:p>
        </w:tc>
        <w:tc>
          <w:tcPr>
            <w:tcW w:w="4961" w:type="dxa"/>
            <w:tcBorders>
              <w:bottom w:val="single" w:sz="4" w:space="0" w:color="000000" w:themeColor="text1"/>
            </w:tcBorders>
            <w:shd w:val="clear" w:color="auto" w:fill="BFBFBF" w:themeFill="background1" w:themeFillShade="BF"/>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83" w:type="dxa"/>
            <w:vMerge w:val="restart"/>
            <w:tcBorders>
              <w:top w:val="nil"/>
            </w:tcBorders>
            <w:shd w:val="clear" w:color="auto" w:fill="FFFFFF" w:themeFill="background1"/>
          </w:tcPr>
          <w:p w:rsidR="000211D3" w:rsidRPr="00A06330" w:rsidRDefault="000211D3" w:rsidP="00DC2976">
            <w:pPr>
              <w:spacing w:before="120"/>
              <w:rPr>
                <w:rFonts w:ascii="Arial" w:hAnsi="Arial" w:cs="Arial"/>
                <w:b/>
                <w:sz w:val="20"/>
                <w:szCs w:val="20"/>
              </w:rPr>
            </w:pPr>
          </w:p>
        </w:tc>
        <w:tc>
          <w:tcPr>
            <w:tcW w:w="6663" w:type="dxa"/>
            <w:tcBorders>
              <w:bottom w:val="single" w:sz="4" w:space="0" w:color="000000" w:themeColor="text1"/>
            </w:tcBorders>
            <w:shd w:val="clear" w:color="auto" w:fill="BFBFBF" w:themeFill="background1" w:themeFillShade="BF"/>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Program rozvoje venkova</w:t>
            </w:r>
          </w:p>
        </w:tc>
      </w:tr>
      <w:tr w:rsidR="000211D3" w:rsidRPr="00A06330" w:rsidTr="00BE0AE8">
        <w:trPr>
          <w:trHeight w:val="300"/>
        </w:trPr>
        <w:tc>
          <w:tcPr>
            <w:tcW w:w="2127"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 xml:space="preserve">Tematický cíl </w:t>
            </w:r>
          </w:p>
        </w:tc>
        <w:tc>
          <w:tcPr>
            <w:tcW w:w="4961" w:type="dxa"/>
            <w:tcBorders>
              <w:bottom w:val="dotted" w:sz="4" w:space="0" w:color="auto"/>
            </w:tcBorders>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TC: 6</w:t>
            </w:r>
          </w:p>
        </w:tc>
        <w:tc>
          <w:tcPr>
            <w:tcW w:w="283" w:type="dxa"/>
            <w:vMerge/>
            <w:shd w:val="clear" w:color="auto" w:fill="FFFFFF" w:themeFill="background1"/>
          </w:tcPr>
          <w:p w:rsidR="000211D3" w:rsidRPr="00A06330" w:rsidRDefault="000211D3" w:rsidP="00DC2976">
            <w:pPr>
              <w:spacing w:before="120"/>
              <w:rPr>
                <w:rFonts w:ascii="Arial" w:hAnsi="Arial" w:cs="Arial"/>
                <w:sz w:val="20"/>
                <w:szCs w:val="20"/>
              </w:rPr>
            </w:pPr>
          </w:p>
        </w:tc>
        <w:tc>
          <w:tcPr>
            <w:tcW w:w="6663" w:type="dxa"/>
            <w:tcBorders>
              <w:bottom w:val="dotted" w:sz="4" w:space="0" w:color="auto"/>
            </w:tcBorders>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TC: 3 (TC: 6)</w:t>
            </w:r>
          </w:p>
        </w:tc>
      </w:tr>
      <w:tr w:rsidR="000211D3" w:rsidRPr="00A06330" w:rsidTr="00BE0AE8">
        <w:tc>
          <w:tcPr>
            <w:tcW w:w="2127"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Prioritní osa</w:t>
            </w:r>
          </w:p>
        </w:tc>
        <w:tc>
          <w:tcPr>
            <w:tcW w:w="4961" w:type="dxa"/>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PO</w:t>
            </w:r>
            <w:r w:rsidR="00A54C6C" w:rsidRPr="00A06330">
              <w:rPr>
                <w:rFonts w:ascii="Arial" w:hAnsi="Arial" w:cs="Arial"/>
                <w:sz w:val="20"/>
                <w:szCs w:val="20"/>
              </w:rPr>
              <w:t xml:space="preserve"> </w:t>
            </w:r>
            <w:r w:rsidRPr="00A06330">
              <w:rPr>
                <w:rFonts w:ascii="Arial" w:hAnsi="Arial" w:cs="Arial"/>
                <w:sz w:val="20"/>
                <w:szCs w:val="20"/>
              </w:rPr>
              <w:t>4: Ochrana a péče o přírodu a krajinu</w:t>
            </w:r>
          </w:p>
        </w:tc>
        <w:tc>
          <w:tcPr>
            <w:tcW w:w="283" w:type="dxa"/>
            <w:vMerge/>
            <w:shd w:val="clear" w:color="auto" w:fill="FFFFFF" w:themeFill="background1"/>
          </w:tcPr>
          <w:p w:rsidR="000211D3" w:rsidRPr="00A06330" w:rsidRDefault="000211D3" w:rsidP="00DC2976">
            <w:pPr>
              <w:spacing w:before="120"/>
              <w:rPr>
                <w:rFonts w:ascii="Arial" w:hAnsi="Arial" w:cs="Arial"/>
                <w:sz w:val="20"/>
                <w:szCs w:val="20"/>
              </w:rPr>
            </w:pPr>
          </w:p>
        </w:tc>
        <w:tc>
          <w:tcPr>
            <w:tcW w:w="6663" w:type="dxa"/>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Vedlejší příspěvek k prioritě 4 Obnova, zachování a zlepšení ekosystémů souvisejících se zemědělstvím a lesnictvím, PÚ budou primárně programovány jako priorita 2 (zvýšení konkurenceschopnosti zemědělských podniků)</w:t>
            </w:r>
          </w:p>
        </w:tc>
      </w:tr>
      <w:tr w:rsidR="000211D3" w:rsidRPr="00A06330" w:rsidTr="00BE0AE8">
        <w:tc>
          <w:tcPr>
            <w:tcW w:w="2127"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Investiční priorita</w:t>
            </w:r>
          </w:p>
        </w:tc>
        <w:tc>
          <w:tcPr>
            <w:tcW w:w="4961" w:type="dxa"/>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IP6d</w:t>
            </w:r>
          </w:p>
        </w:tc>
        <w:tc>
          <w:tcPr>
            <w:tcW w:w="283" w:type="dxa"/>
            <w:vMerge/>
            <w:shd w:val="clear" w:color="auto" w:fill="FFFFFF" w:themeFill="background1"/>
          </w:tcPr>
          <w:p w:rsidR="000211D3" w:rsidRPr="00A06330" w:rsidRDefault="000211D3" w:rsidP="00DC2976">
            <w:pPr>
              <w:spacing w:before="120"/>
              <w:rPr>
                <w:rFonts w:ascii="Arial" w:hAnsi="Arial" w:cs="Arial"/>
                <w:sz w:val="20"/>
                <w:szCs w:val="20"/>
              </w:rPr>
            </w:pPr>
          </w:p>
        </w:tc>
        <w:tc>
          <w:tcPr>
            <w:tcW w:w="6663" w:type="dxa"/>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 xml:space="preserve">IP: </w:t>
            </w:r>
          </w:p>
        </w:tc>
      </w:tr>
      <w:tr w:rsidR="000211D3" w:rsidRPr="00A06330" w:rsidTr="00BE0AE8">
        <w:tc>
          <w:tcPr>
            <w:tcW w:w="2127"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Specifický cíl</w:t>
            </w:r>
          </w:p>
        </w:tc>
        <w:tc>
          <w:tcPr>
            <w:tcW w:w="4961" w:type="dxa"/>
          </w:tcPr>
          <w:p w:rsidR="000211D3" w:rsidRPr="00A06330" w:rsidRDefault="00C14C80" w:rsidP="00DC2976">
            <w:pPr>
              <w:spacing w:before="120"/>
              <w:rPr>
                <w:rFonts w:ascii="Arial" w:hAnsi="Arial" w:cs="Arial"/>
                <w:sz w:val="20"/>
                <w:szCs w:val="20"/>
              </w:rPr>
            </w:pPr>
            <w:r w:rsidRPr="00A06330">
              <w:rPr>
                <w:rFonts w:ascii="Arial" w:hAnsi="Arial" w:cs="Arial"/>
                <w:sz w:val="20"/>
                <w:szCs w:val="20"/>
              </w:rPr>
              <w:t xml:space="preserve">SC </w:t>
            </w:r>
            <w:r w:rsidR="000211D3" w:rsidRPr="00A06330">
              <w:rPr>
                <w:rFonts w:ascii="Arial" w:hAnsi="Arial" w:cs="Arial"/>
                <w:sz w:val="20"/>
                <w:szCs w:val="20"/>
              </w:rPr>
              <w:t>4.3</w:t>
            </w:r>
            <w:r w:rsidR="00A54C6C" w:rsidRPr="00A06330">
              <w:rPr>
                <w:rFonts w:ascii="Arial" w:hAnsi="Arial" w:cs="Arial"/>
                <w:sz w:val="20"/>
                <w:szCs w:val="20"/>
              </w:rPr>
              <w:t>:</w:t>
            </w:r>
            <w:r w:rsidR="000211D3" w:rsidRPr="00A06330">
              <w:rPr>
                <w:rFonts w:ascii="Arial" w:hAnsi="Arial" w:cs="Arial"/>
                <w:sz w:val="20"/>
                <w:szCs w:val="20"/>
              </w:rPr>
              <w:t xml:space="preserve"> Posílit přirozené funkce krajiny</w:t>
            </w:r>
          </w:p>
        </w:tc>
        <w:tc>
          <w:tcPr>
            <w:tcW w:w="283" w:type="dxa"/>
            <w:vMerge/>
            <w:tcBorders>
              <w:bottom w:val="nil"/>
            </w:tcBorders>
            <w:shd w:val="clear" w:color="auto" w:fill="FFFFFF" w:themeFill="background1"/>
          </w:tcPr>
          <w:p w:rsidR="000211D3" w:rsidRPr="00A06330" w:rsidRDefault="000211D3" w:rsidP="00DC2976">
            <w:pPr>
              <w:spacing w:before="120"/>
              <w:rPr>
                <w:rFonts w:ascii="Arial" w:hAnsi="Arial" w:cs="Arial"/>
                <w:sz w:val="20"/>
                <w:szCs w:val="20"/>
              </w:rPr>
            </w:pPr>
          </w:p>
        </w:tc>
        <w:tc>
          <w:tcPr>
            <w:tcW w:w="6663" w:type="dxa"/>
          </w:tcPr>
          <w:p w:rsidR="000211D3" w:rsidRPr="00A06330" w:rsidRDefault="000211D3" w:rsidP="00DC2976">
            <w:pPr>
              <w:spacing w:before="120"/>
              <w:rPr>
                <w:rFonts w:ascii="Arial" w:hAnsi="Arial" w:cs="Arial"/>
                <w:sz w:val="20"/>
                <w:szCs w:val="20"/>
              </w:rPr>
            </w:pPr>
            <w:bookmarkStart w:id="15" w:name="_Toc348017899"/>
            <w:bookmarkStart w:id="16" w:name="_Toc355687424"/>
            <w:r w:rsidRPr="00A06330">
              <w:rPr>
                <w:rFonts w:ascii="Arial" w:hAnsi="Arial" w:cs="Arial"/>
                <w:sz w:val="20"/>
                <w:szCs w:val="20"/>
              </w:rPr>
              <w:t>Opatření Pozemkové úpravy je programováno v rámci 2A usnadnění restrukturalizace zemědělských podniků, které se potýkají se závažnými strukturálními problémy, zejména podniků s nízkou mírou účasti na trhu, podniků orientovaných na trh v určitých odvětvích a podniků, u nichž je třeba zemědělská diverzifikace. Cílem opatření v této PO je zvýšit výměru ZPF s realizovanou pozemkovou úpravou.</w:t>
            </w:r>
          </w:p>
          <w:p w:rsidR="000211D3" w:rsidRPr="00A06330" w:rsidRDefault="000211D3" w:rsidP="00DC2976">
            <w:pPr>
              <w:spacing w:before="120"/>
              <w:rPr>
                <w:rFonts w:ascii="Arial" w:hAnsi="Arial" w:cs="Arial"/>
                <w:sz w:val="20"/>
                <w:szCs w:val="20"/>
              </w:rPr>
            </w:pPr>
            <w:r w:rsidRPr="00A06330">
              <w:rPr>
                <w:rFonts w:ascii="Arial" w:hAnsi="Arial" w:cs="Arial"/>
                <w:sz w:val="20"/>
                <w:szCs w:val="20"/>
              </w:rPr>
              <w:t>Specifickým cílem pro prioritu 4 je obnovit a zachovat biologickou rozmanitost, včetně oblastí sítě Natura 2000 a zemědělských činností vysoké přírodní hodnoty, a současný stav evropské krajiny, lepší hospodaření s vodou, lepší hospodaření s půdou a zvládání problémů souvisejících s erozí.</w:t>
            </w:r>
            <w:bookmarkEnd w:id="15"/>
            <w:bookmarkEnd w:id="16"/>
          </w:p>
        </w:tc>
      </w:tr>
      <w:tr w:rsidR="000211D3" w:rsidRPr="00A06330" w:rsidTr="00BE0AE8">
        <w:tc>
          <w:tcPr>
            <w:tcW w:w="2127" w:type="dxa"/>
            <w:shd w:val="clear" w:color="auto" w:fill="D9D9D9" w:themeFill="background1" w:themeFillShade="D9"/>
          </w:tcPr>
          <w:p w:rsidR="000211D3" w:rsidRPr="00A06330" w:rsidRDefault="000211D3" w:rsidP="00DC2976">
            <w:pPr>
              <w:spacing w:before="120"/>
              <w:rPr>
                <w:rFonts w:ascii="Arial" w:hAnsi="Arial" w:cs="Arial"/>
                <w:b/>
                <w:sz w:val="20"/>
                <w:szCs w:val="20"/>
              </w:rPr>
            </w:pPr>
            <w:r w:rsidRPr="00A06330">
              <w:rPr>
                <w:rFonts w:ascii="Arial" w:hAnsi="Arial" w:cs="Arial"/>
                <w:b/>
                <w:sz w:val="20"/>
                <w:szCs w:val="20"/>
              </w:rPr>
              <w:t>Věcná specifikace (zaměření, aktivity)</w:t>
            </w:r>
          </w:p>
        </w:tc>
        <w:tc>
          <w:tcPr>
            <w:tcW w:w="4961" w:type="dxa"/>
          </w:tcPr>
          <w:p w:rsidR="000211D3" w:rsidRPr="00A06330" w:rsidRDefault="000211D3" w:rsidP="00DC2976">
            <w:pPr>
              <w:spacing w:before="120"/>
              <w:rPr>
                <w:rFonts w:ascii="Arial" w:hAnsi="Arial" w:cs="Arial"/>
                <w:sz w:val="20"/>
                <w:szCs w:val="20"/>
              </w:rPr>
            </w:pPr>
            <w:r w:rsidRPr="00A06330">
              <w:rPr>
                <w:rFonts w:ascii="Arial" w:hAnsi="Arial" w:cs="Arial"/>
                <w:sz w:val="20"/>
                <w:szCs w:val="20"/>
              </w:rPr>
              <w:t xml:space="preserve">Vytváření, regenerace či posílení funkčnosti krajinných prvků a struktur </w:t>
            </w:r>
          </w:p>
          <w:p w:rsidR="000211D3" w:rsidRPr="00A06330" w:rsidRDefault="000211D3" w:rsidP="00DC2976">
            <w:pPr>
              <w:spacing w:before="120"/>
              <w:rPr>
                <w:rFonts w:ascii="Arial" w:hAnsi="Arial" w:cs="Arial"/>
                <w:sz w:val="20"/>
                <w:szCs w:val="20"/>
              </w:rPr>
            </w:pPr>
          </w:p>
          <w:p w:rsidR="000211D3" w:rsidRPr="00A06330" w:rsidRDefault="000211D3" w:rsidP="00DC2976">
            <w:pPr>
              <w:spacing w:before="120"/>
              <w:rPr>
                <w:rFonts w:ascii="Arial" w:hAnsi="Arial" w:cs="Arial"/>
                <w:sz w:val="20"/>
                <w:szCs w:val="20"/>
              </w:rPr>
            </w:pPr>
            <w:r w:rsidRPr="00A06330">
              <w:rPr>
                <w:rFonts w:ascii="Arial" w:hAnsi="Arial" w:cs="Arial"/>
                <w:sz w:val="20"/>
                <w:szCs w:val="20"/>
              </w:rPr>
              <w:t xml:space="preserve">Realizace přírodě blízkých opatření vyplývajících z komplexních studií cílených na zpomalení povrchového odtoku vody, protierozní ochranu a adaptaci na změnu klimatu   </w:t>
            </w:r>
          </w:p>
          <w:p w:rsidR="000211D3" w:rsidRPr="00A06330" w:rsidRDefault="000211D3" w:rsidP="00DC2976">
            <w:pPr>
              <w:spacing w:before="120"/>
              <w:rPr>
                <w:rFonts w:ascii="Arial" w:hAnsi="Arial" w:cs="Arial"/>
                <w:sz w:val="20"/>
                <w:szCs w:val="20"/>
              </w:rPr>
            </w:pPr>
          </w:p>
        </w:tc>
        <w:tc>
          <w:tcPr>
            <w:tcW w:w="283" w:type="dxa"/>
            <w:tcBorders>
              <w:top w:val="nil"/>
              <w:bottom w:val="nil"/>
            </w:tcBorders>
          </w:tcPr>
          <w:p w:rsidR="000211D3" w:rsidRPr="00A06330" w:rsidRDefault="000211D3" w:rsidP="00DC2976">
            <w:pPr>
              <w:spacing w:before="120"/>
              <w:rPr>
                <w:rFonts w:ascii="Arial" w:hAnsi="Arial" w:cs="Arial"/>
                <w:sz w:val="20"/>
                <w:szCs w:val="20"/>
              </w:rPr>
            </w:pPr>
          </w:p>
        </w:tc>
        <w:tc>
          <w:tcPr>
            <w:tcW w:w="6663" w:type="dxa"/>
          </w:tcPr>
          <w:p w:rsidR="000211D3" w:rsidRPr="00A06330" w:rsidRDefault="000211D3" w:rsidP="00276736">
            <w:pPr>
              <w:pStyle w:val="Odstavecseseznamem"/>
              <w:numPr>
                <w:ilvl w:val="0"/>
                <w:numId w:val="8"/>
              </w:numPr>
              <w:spacing w:before="120"/>
              <w:rPr>
                <w:rFonts w:ascii="Arial" w:hAnsi="Arial" w:cs="Arial"/>
                <w:b/>
                <w:sz w:val="20"/>
                <w:szCs w:val="20"/>
              </w:rPr>
            </w:pPr>
            <w:r w:rsidRPr="00A06330">
              <w:rPr>
                <w:rFonts w:ascii="Arial" w:hAnsi="Arial" w:cs="Arial"/>
                <w:sz w:val="20"/>
                <w:szCs w:val="20"/>
              </w:rPr>
              <w:t xml:space="preserve">zaměření území a všech polohopisných prvků a další geodetické práce prováděné za účelem zpracování návrhu pozemkových úprav </w:t>
            </w:r>
          </w:p>
          <w:p w:rsidR="000211D3" w:rsidRPr="00A06330" w:rsidRDefault="000211D3" w:rsidP="00276736">
            <w:pPr>
              <w:pStyle w:val="Odstavecseseznamem"/>
              <w:numPr>
                <w:ilvl w:val="0"/>
                <w:numId w:val="8"/>
              </w:numPr>
              <w:spacing w:before="120"/>
              <w:rPr>
                <w:rFonts w:ascii="Arial" w:hAnsi="Arial" w:cs="Arial"/>
                <w:b/>
                <w:sz w:val="20"/>
                <w:szCs w:val="20"/>
              </w:rPr>
            </w:pPr>
            <w:r w:rsidRPr="00A06330">
              <w:rPr>
                <w:rFonts w:ascii="Arial" w:hAnsi="Arial" w:cs="Arial"/>
                <w:sz w:val="20"/>
                <w:szCs w:val="20"/>
              </w:rPr>
              <w:t>vytyčení nově navržených pozemků na základě schváleného návrhu pozemkových úprav</w:t>
            </w:r>
          </w:p>
          <w:p w:rsidR="000211D3" w:rsidRPr="00A06330" w:rsidRDefault="000211D3" w:rsidP="00276736">
            <w:pPr>
              <w:pStyle w:val="Odstavecseseznamem"/>
              <w:numPr>
                <w:ilvl w:val="0"/>
                <w:numId w:val="8"/>
              </w:numPr>
              <w:spacing w:before="120"/>
              <w:rPr>
                <w:rFonts w:ascii="Arial" w:hAnsi="Arial" w:cs="Arial"/>
                <w:b/>
                <w:sz w:val="20"/>
                <w:szCs w:val="20"/>
              </w:rPr>
            </w:pPr>
            <w:r w:rsidRPr="00A06330">
              <w:rPr>
                <w:rFonts w:ascii="Arial" w:hAnsi="Arial" w:cs="Arial"/>
                <w:sz w:val="20"/>
                <w:szCs w:val="20"/>
              </w:rPr>
              <w:t>vyměřování pozemků na základě § 21a zákona č. 229/1991 Sb., o úpravě vlastnických vztahů k půdě a jinému zemědělskému majetku, ve znění pozdějších předpisů</w:t>
            </w:r>
          </w:p>
          <w:p w:rsidR="000211D3" w:rsidRPr="00A06330" w:rsidRDefault="000211D3" w:rsidP="00DC2976">
            <w:pPr>
              <w:spacing w:before="120"/>
              <w:rPr>
                <w:rFonts w:ascii="Arial" w:hAnsi="Arial" w:cs="Arial"/>
                <w:sz w:val="20"/>
                <w:szCs w:val="20"/>
              </w:rPr>
            </w:pPr>
            <w:r w:rsidRPr="00A06330">
              <w:rPr>
                <w:rFonts w:ascii="Arial" w:hAnsi="Arial" w:cs="Arial"/>
                <w:sz w:val="20"/>
                <w:szCs w:val="20"/>
              </w:rPr>
              <w:t>realizace plánů společných zařízení na základě schváleného návrhu pozemkových úprav</w:t>
            </w:r>
          </w:p>
        </w:tc>
      </w:tr>
      <w:tr w:rsidR="000211D3" w:rsidRPr="00A06330" w:rsidTr="00BE0AE8">
        <w:tc>
          <w:tcPr>
            <w:tcW w:w="2127" w:type="dxa"/>
            <w:shd w:val="clear" w:color="auto" w:fill="D9D9D9" w:themeFill="background1" w:themeFillShade="D9"/>
          </w:tcPr>
          <w:p w:rsidR="000211D3" w:rsidRPr="00A06330" w:rsidRDefault="00BE1A72" w:rsidP="00DB7E1B">
            <w:pPr>
              <w:spacing w:before="120"/>
              <w:rPr>
                <w:rFonts w:ascii="Arial" w:hAnsi="Arial" w:cs="Arial"/>
                <w:b/>
                <w:sz w:val="20"/>
                <w:szCs w:val="20"/>
              </w:rPr>
            </w:pPr>
            <w:r w:rsidRPr="00A06330">
              <w:rPr>
                <w:rFonts w:ascii="Arial" w:hAnsi="Arial" w:cs="Arial"/>
                <w:b/>
                <w:sz w:val="20"/>
                <w:szCs w:val="20"/>
              </w:rPr>
              <w:t xml:space="preserve">Implementační </w:t>
            </w:r>
            <w:r w:rsidR="000211D3" w:rsidRPr="00A06330">
              <w:rPr>
                <w:rFonts w:ascii="Arial" w:hAnsi="Arial" w:cs="Arial"/>
                <w:b/>
                <w:sz w:val="20"/>
                <w:szCs w:val="20"/>
              </w:rPr>
              <w:t>prvky</w:t>
            </w:r>
          </w:p>
        </w:tc>
        <w:tc>
          <w:tcPr>
            <w:tcW w:w="4961" w:type="dxa"/>
          </w:tcPr>
          <w:p w:rsidR="00F21719" w:rsidRPr="00A06330" w:rsidRDefault="00F21719" w:rsidP="00353D3A">
            <w:pPr>
              <w:spacing w:before="120" w:after="200" w:afterAutospacing="0"/>
              <w:rPr>
                <w:rFonts w:ascii="Arial" w:hAnsi="Arial" w:cs="Arial"/>
                <w:sz w:val="20"/>
                <w:szCs w:val="20"/>
              </w:rPr>
            </w:pPr>
            <w:r w:rsidRPr="00A06330">
              <w:rPr>
                <w:rFonts w:ascii="Arial" w:hAnsi="Arial" w:cs="Arial"/>
                <w:sz w:val="20"/>
                <w:szCs w:val="20"/>
              </w:rPr>
              <w:t xml:space="preserve">Typy příjemců: </w:t>
            </w:r>
            <w:r w:rsidR="00F82463" w:rsidRPr="00A06330">
              <w:rPr>
                <w:rFonts w:ascii="Arial" w:hAnsi="Arial" w:cs="Arial"/>
                <w:sz w:val="20"/>
                <w:szCs w:val="20"/>
              </w:rPr>
              <w:t>kraje, obce, dobrovolné svazky obcí, příspěvkové organizace, státní podniky,</w:t>
            </w:r>
            <w:r w:rsidR="00C14F49" w:rsidRPr="00A06330">
              <w:rPr>
                <w:rFonts w:ascii="Arial" w:hAnsi="Arial" w:cs="Arial"/>
                <w:sz w:val="20"/>
                <w:szCs w:val="20"/>
              </w:rPr>
              <w:t xml:space="preserve"> státní organizace,</w:t>
            </w:r>
            <w:r w:rsidR="00F82463" w:rsidRPr="00A06330">
              <w:rPr>
                <w:rFonts w:ascii="Arial" w:hAnsi="Arial" w:cs="Arial"/>
                <w:sz w:val="20"/>
                <w:szCs w:val="20"/>
              </w:rPr>
              <w:t xml:space="preserve"> vysoké školy, školy a školská zařízení, organizační složky státu (s výjimkou pozemkových úřadů a AOPK ČR), veřejné výzkumné instituce, </w:t>
            </w:r>
            <w:r w:rsidR="00F82463" w:rsidRPr="00A06330">
              <w:rPr>
                <w:rFonts w:ascii="Arial" w:hAnsi="Arial" w:cs="Arial"/>
                <w:color w:val="000000"/>
                <w:sz w:val="20"/>
                <w:szCs w:val="20"/>
              </w:rPr>
              <w:t>nestátní neziskové organizace (</w:t>
            </w:r>
            <w:r w:rsidR="00F82463" w:rsidRPr="00A06330">
              <w:rPr>
                <w:rFonts w:ascii="Arial" w:hAnsi="Arial" w:cs="Arial"/>
                <w:sz w:val="20"/>
                <w:szCs w:val="20"/>
              </w:rPr>
              <w:t xml:space="preserve">obecně prospěšné společnosti, nadace, nadační fondy, ústavy, spolky), </w:t>
            </w:r>
            <w:r w:rsidR="00925101" w:rsidRPr="00A06330">
              <w:rPr>
                <w:rFonts w:ascii="Arial" w:hAnsi="Arial" w:cs="Arial"/>
                <w:color w:val="000000"/>
                <w:sz w:val="20"/>
                <w:szCs w:val="20"/>
              </w:rPr>
              <w:t>církve a náboženské společnosti a jejich svazy,</w:t>
            </w:r>
            <w:r w:rsidR="00925101" w:rsidRPr="00A06330">
              <w:rPr>
                <w:rFonts w:ascii="Arial" w:hAnsi="Arial" w:cs="Arial"/>
                <w:sz w:val="20"/>
                <w:szCs w:val="20"/>
              </w:rPr>
              <w:t xml:space="preserve"> veřejnoprávní instituce, </w:t>
            </w:r>
            <w:r w:rsidR="00F82463" w:rsidRPr="00A06330">
              <w:rPr>
                <w:rFonts w:ascii="Arial" w:hAnsi="Arial" w:cs="Arial"/>
                <w:sz w:val="20"/>
                <w:szCs w:val="20"/>
              </w:rPr>
              <w:t>podnikatelské subjekty, obchodní společnosti a družstva, fyzické osoby podnikající.</w:t>
            </w:r>
          </w:p>
          <w:p w:rsidR="000211D3" w:rsidRPr="00A06330" w:rsidRDefault="000211D3" w:rsidP="00353D3A">
            <w:pPr>
              <w:spacing w:before="120" w:after="120" w:afterAutospacing="0"/>
              <w:rPr>
                <w:rFonts w:ascii="Arial" w:hAnsi="Arial" w:cs="Arial"/>
                <w:sz w:val="20"/>
                <w:szCs w:val="20"/>
              </w:rPr>
            </w:pPr>
            <w:r w:rsidRPr="00A06330">
              <w:rPr>
                <w:rFonts w:ascii="Arial" w:hAnsi="Arial" w:cs="Arial"/>
                <w:sz w:val="20"/>
                <w:szCs w:val="20"/>
              </w:rPr>
              <w:t>Cílová území: území celé České republiky, mimo území hl. města Prahy</w:t>
            </w:r>
            <w:r w:rsidR="00C14F49" w:rsidRPr="00A06330">
              <w:rPr>
                <w:rFonts w:ascii="Arial" w:hAnsi="Arial" w:cs="Arial"/>
                <w:sz w:val="20"/>
                <w:szCs w:val="20"/>
              </w:rPr>
              <w:t>.</w:t>
            </w:r>
          </w:p>
        </w:tc>
        <w:tc>
          <w:tcPr>
            <w:tcW w:w="283" w:type="dxa"/>
            <w:tcBorders>
              <w:top w:val="nil"/>
              <w:bottom w:val="nil"/>
            </w:tcBorders>
          </w:tcPr>
          <w:p w:rsidR="000211D3" w:rsidRPr="00A06330" w:rsidRDefault="000211D3" w:rsidP="00DB7E1B">
            <w:pPr>
              <w:spacing w:before="120"/>
              <w:rPr>
                <w:rFonts w:ascii="Arial" w:hAnsi="Arial" w:cs="Arial"/>
                <w:sz w:val="20"/>
                <w:szCs w:val="20"/>
              </w:rPr>
            </w:pPr>
          </w:p>
        </w:tc>
        <w:tc>
          <w:tcPr>
            <w:tcW w:w="6663" w:type="dxa"/>
          </w:tcPr>
          <w:p w:rsidR="000211D3" w:rsidRPr="00A06330" w:rsidRDefault="000211D3" w:rsidP="00DB7E1B">
            <w:pPr>
              <w:spacing w:before="120"/>
              <w:rPr>
                <w:rFonts w:ascii="Arial" w:hAnsi="Arial" w:cs="Arial"/>
                <w:sz w:val="20"/>
                <w:szCs w:val="20"/>
              </w:rPr>
            </w:pPr>
            <w:r w:rsidRPr="00A06330">
              <w:rPr>
                <w:rFonts w:ascii="Arial" w:hAnsi="Arial" w:cs="Arial"/>
                <w:sz w:val="20"/>
                <w:szCs w:val="20"/>
              </w:rPr>
              <w:t>Cílová území: území celé České republiky, kromě hl. města Prahy</w:t>
            </w:r>
          </w:p>
          <w:p w:rsidR="000211D3" w:rsidRPr="00A06330" w:rsidRDefault="000211D3" w:rsidP="00DB7E1B">
            <w:pPr>
              <w:spacing w:before="120"/>
              <w:rPr>
                <w:rFonts w:ascii="Arial" w:hAnsi="Arial" w:cs="Arial"/>
                <w:sz w:val="20"/>
                <w:szCs w:val="20"/>
              </w:rPr>
            </w:pPr>
            <w:r w:rsidRPr="00A06330">
              <w:rPr>
                <w:rFonts w:ascii="Arial" w:hAnsi="Arial" w:cs="Arial"/>
                <w:sz w:val="20"/>
                <w:szCs w:val="20"/>
              </w:rPr>
              <w:t>Typy příjemců: SPÚ</w:t>
            </w:r>
          </w:p>
        </w:tc>
      </w:tr>
      <w:tr w:rsidR="0065188F" w:rsidRPr="00A06330" w:rsidTr="00BE0AE8">
        <w:tc>
          <w:tcPr>
            <w:tcW w:w="2127" w:type="dxa"/>
            <w:shd w:val="clear" w:color="auto" w:fill="D9D9D9" w:themeFill="background1" w:themeFillShade="D9"/>
          </w:tcPr>
          <w:p w:rsidR="0065188F" w:rsidRPr="00A06330" w:rsidRDefault="0065188F" w:rsidP="00DB7E1B">
            <w:pPr>
              <w:spacing w:before="120"/>
              <w:rPr>
                <w:rFonts w:ascii="Arial" w:hAnsi="Arial" w:cs="Arial"/>
                <w:b/>
                <w:sz w:val="20"/>
                <w:szCs w:val="20"/>
              </w:rPr>
            </w:pPr>
            <w:r w:rsidRPr="00A06330">
              <w:rPr>
                <w:rFonts w:ascii="Arial" w:hAnsi="Arial" w:cs="Arial"/>
                <w:b/>
                <w:sz w:val="20"/>
                <w:szCs w:val="20"/>
              </w:rPr>
              <w:t>Synergie/komplementarita</w:t>
            </w:r>
          </w:p>
        </w:tc>
        <w:tc>
          <w:tcPr>
            <w:tcW w:w="4961" w:type="dxa"/>
          </w:tcPr>
          <w:p w:rsidR="0065188F" w:rsidRPr="00A06330" w:rsidDel="0065188F" w:rsidRDefault="0065188F" w:rsidP="00DB7E1B">
            <w:pPr>
              <w:spacing w:before="120"/>
              <w:rPr>
                <w:rFonts w:ascii="Arial" w:hAnsi="Arial" w:cs="Arial"/>
                <w:sz w:val="20"/>
                <w:szCs w:val="20"/>
              </w:rPr>
            </w:pPr>
            <w:r w:rsidRPr="00A06330">
              <w:rPr>
                <w:rFonts w:ascii="Arial" w:hAnsi="Arial" w:cs="Arial"/>
                <w:sz w:val="20"/>
                <w:szCs w:val="20"/>
              </w:rPr>
              <w:t>Komplementarita</w:t>
            </w:r>
          </w:p>
        </w:tc>
        <w:tc>
          <w:tcPr>
            <w:tcW w:w="283" w:type="dxa"/>
            <w:tcBorders>
              <w:top w:val="nil"/>
              <w:bottom w:val="nil"/>
            </w:tcBorders>
          </w:tcPr>
          <w:p w:rsidR="0065188F" w:rsidRPr="00A06330" w:rsidRDefault="0065188F" w:rsidP="00DB7E1B">
            <w:pPr>
              <w:spacing w:before="120"/>
              <w:rPr>
                <w:rFonts w:ascii="Arial" w:hAnsi="Arial" w:cs="Arial"/>
                <w:sz w:val="20"/>
                <w:szCs w:val="20"/>
              </w:rPr>
            </w:pPr>
          </w:p>
        </w:tc>
        <w:tc>
          <w:tcPr>
            <w:tcW w:w="6663" w:type="dxa"/>
          </w:tcPr>
          <w:p w:rsidR="0065188F" w:rsidRPr="00A06330" w:rsidRDefault="00AB2A63" w:rsidP="00DB7E1B">
            <w:pPr>
              <w:spacing w:before="120"/>
              <w:rPr>
                <w:rFonts w:ascii="Arial" w:hAnsi="Arial" w:cs="Arial"/>
                <w:sz w:val="20"/>
                <w:szCs w:val="20"/>
              </w:rPr>
            </w:pPr>
            <w:r w:rsidRPr="00A06330">
              <w:rPr>
                <w:rFonts w:ascii="Arial" w:hAnsi="Arial" w:cs="Arial"/>
                <w:sz w:val="20"/>
                <w:szCs w:val="20"/>
              </w:rPr>
              <w:t>K</w:t>
            </w:r>
            <w:r w:rsidR="0065188F" w:rsidRPr="00A06330">
              <w:rPr>
                <w:rFonts w:ascii="Arial" w:hAnsi="Arial" w:cs="Arial"/>
                <w:sz w:val="20"/>
                <w:szCs w:val="20"/>
              </w:rPr>
              <w:t>omplementarita</w:t>
            </w:r>
          </w:p>
        </w:tc>
      </w:tr>
      <w:tr w:rsidR="000211D3" w:rsidRPr="00A06330" w:rsidTr="00BE0AE8">
        <w:tc>
          <w:tcPr>
            <w:tcW w:w="2127" w:type="dxa"/>
            <w:shd w:val="clear" w:color="auto" w:fill="D9D9D9" w:themeFill="background1" w:themeFillShade="D9"/>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 xml:space="preserve">Mechanismus koordinace </w:t>
            </w:r>
          </w:p>
        </w:tc>
        <w:tc>
          <w:tcPr>
            <w:tcW w:w="4961" w:type="dxa"/>
          </w:tcPr>
          <w:p w:rsidR="000211D3" w:rsidRPr="00A06330" w:rsidRDefault="000211D3" w:rsidP="00DB7E1B">
            <w:pPr>
              <w:spacing w:before="120"/>
              <w:rPr>
                <w:rFonts w:ascii="Arial" w:hAnsi="Arial" w:cs="Arial"/>
                <w:sz w:val="20"/>
                <w:szCs w:val="20"/>
              </w:rPr>
            </w:pPr>
            <w:r w:rsidRPr="00A06330">
              <w:rPr>
                <w:rFonts w:ascii="Arial" w:hAnsi="Arial" w:cs="Arial"/>
                <w:sz w:val="20"/>
                <w:szCs w:val="20"/>
              </w:rPr>
              <w:t>V tomto ohledu není nutné nastavovat jakýkoliv mechanismus. V uvedených programech můžou být vyhlašovány výzvy nezávisle na sobě.</w:t>
            </w:r>
          </w:p>
        </w:tc>
        <w:tc>
          <w:tcPr>
            <w:tcW w:w="283" w:type="dxa"/>
            <w:tcBorders>
              <w:top w:val="nil"/>
              <w:bottom w:val="nil"/>
            </w:tcBorders>
          </w:tcPr>
          <w:p w:rsidR="000211D3" w:rsidRPr="00A06330" w:rsidRDefault="000211D3" w:rsidP="00DB7E1B">
            <w:pPr>
              <w:spacing w:before="120"/>
              <w:rPr>
                <w:rFonts w:ascii="Arial" w:hAnsi="Arial" w:cs="Arial"/>
                <w:sz w:val="20"/>
                <w:szCs w:val="20"/>
              </w:rPr>
            </w:pPr>
          </w:p>
        </w:tc>
        <w:tc>
          <w:tcPr>
            <w:tcW w:w="6663" w:type="dxa"/>
          </w:tcPr>
          <w:p w:rsidR="000211D3" w:rsidRPr="00A06330" w:rsidRDefault="000211D3" w:rsidP="00DB7E1B">
            <w:pPr>
              <w:spacing w:before="120"/>
              <w:rPr>
                <w:rFonts w:ascii="Arial" w:hAnsi="Arial" w:cs="Arial"/>
                <w:sz w:val="20"/>
                <w:szCs w:val="20"/>
              </w:rPr>
            </w:pPr>
          </w:p>
        </w:tc>
      </w:tr>
    </w:tbl>
    <w:p w:rsidR="001F3C70" w:rsidRPr="00A06330" w:rsidRDefault="000211D3" w:rsidP="00276736">
      <w:pPr>
        <w:pStyle w:val="Odstavecseseznamem"/>
        <w:numPr>
          <w:ilvl w:val="0"/>
          <w:numId w:val="25"/>
        </w:numPr>
        <w:spacing w:before="480"/>
        <w:rPr>
          <w:rFonts w:ascii="Arial" w:hAnsi="Arial" w:cs="Arial"/>
          <w:b/>
          <w:sz w:val="20"/>
          <w:szCs w:val="20"/>
          <w:u w:val="single"/>
        </w:rPr>
      </w:pPr>
      <w:r w:rsidRPr="00A06330">
        <w:rPr>
          <w:rFonts w:ascii="Arial" w:hAnsi="Arial" w:cs="Arial"/>
          <w:b/>
          <w:sz w:val="20"/>
          <w:szCs w:val="20"/>
          <w:u w:val="single"/>
        </w:rPr>
        <w:t xml:space="preserve">Migrační prostupnost </w:t>
      </w:r>
      <w:r w:rsidR="004574E8" w:rsidRPr="00A06330">
        <w:rPr>
          <w:rFonts w:ascii="Arial" w:hAnsi="Arial" w:cs="Arial"/>
          <w:b/>
          <w:sz w:val="20"/>
          <w:szCs w:val="20"/>
          <w:u w:val="single"/>
        </w:rPr>
        <w:t>silnic</w:t>
      </w:r>
    </w:p>
    <w:tbl>
      <w:tblPr>
        <w:tblW w:w="0" w:type="auto"/>
        <w:tblInd w:w="108" w:type="dxa"/>
        <w:tblLayout w:type="fixed"/>
        <w:tblLook w:val="00A0" w:firstRow="1" w:lastRow="0" w:firstColumn="1" w:lastColumn="0" w:noHBand="0" w:noVBand="0"/>
      </w:tblPr>
      <w:tblGrid>
        <w:gridCol w:w="2736"/>
        <w:gridCol w:w="3360"/>
        <w:gridCol w:w="396"/>
        <w:gridCol w:w="4221"/>
        <w:gridCol w:w="3540"/>
      </w:tblGrid>
      <w:tr w:rsidR="001F3C70" w:rsidRPr="00A06330" w:rsidTr="002052BE">
        <w:trPr>
          <w:trHeight w:val="542"/>
        </w:trPr>
        <w:tc>
          <w:tcPr>
            <w:tcW w:w="2736" w:type="dxa"/>
            <w:tcBorders>
              <w:top w:val="single" w:sz="6" w:space="0" w:color="000000"/>
              <w:left w:val="single" w:sz="6" w:space="0" w:color="000000"/>
              <w:bottom w:val="single" w:sz="6" w:space="0" w:color="000000"/>
              <w:right w:val="single" w:sz="6" w:space="0" w:color="000000"/>
            </w:tcBorders>
            <w:shd w:val="clear" w:color="auto" w:fill="C0C0C0"/>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b/>
                <w:bCs/>
                <w:color w:val="000000"/>
                <w:sz w:val="20"/>
                <w:szCs w:val="20"/>
                <w:lang w:eastAsia="en-US"/>
              </w:rPr>
            </w:pPr>
            <w:r w:rsidRPr="00A06330">
              <w:rPr>
                <w:rFonts w:ascii="Arial" w:eastAsiaTheme="minorHAnsi" w:hAnsi="Arial" w:cs="Arial"/>
                <w:b/>
                <w:bCs/>
                <w:color w:val="000000"/>
                <w:sz w:val="20"/>
                <w:szCs w:val="20"/>
                <w:lang w:eastAsia="en-US"/>
              </w:rPr>
              <w:t>Tab. 9A</w:t>
            </w:r>
          </w:p>
        </w:tc>
        <w:tc>
          <w:tcPr>
            <w:tcW w:w="3360" w:type="dxa"/>
            <w:tcBorders>
              <w:top w:val="single" w:sz="6" w:space="0" w:color="000000"/>
              <w:left w:val="single" w:sz="6" w:space="0" w:color="000000"/>
              <w:bottom w:val="single" w:sz="6" w:space="0" w:color="000000"/>
              <w:right w:val="single" w:sz="4" w:space="0" w:color="auto"/>
            </w:tcBorders>
            <w:shd w:val="clear" w:color="auto" w:fill="C0C0C0"/>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b/>
                <w:bCs/>
                <w:color w:val="000000"/>
                <w:sz w:val="20"/>
                <w:szCs w:val="20"/>
                <w:lang w:eastAsia="en-US"/>
              </w:rPr>
            </w:pPr>
            <w:r w:rsidRPr="00A06330">
              <w:rPr>
                <w:rFonts w:ascii="Arial" w:eastAsiaTheme="minorHAnsi" w:hAnsi="Arial" w:cs="Arial"/>
                <w:b/>
                <w:bCs/>
                <w:color w:val="000000"/>
                <w:sz w:val="20"/>
                <w:szCs w:val="20"/>
                <w:lang w:eastAsia="en-US"/>
              </w:rPr>
              <w:t>Operační program Životní prostředí 2014-2020</w:t>
            </w:r>
          </w:p>
        </w:tc>
        <w:tc>
          <w:tcPr>
            <w:tcW w:w="396" w:type="dxa"/>
            <w:vMerge w:val="restart"/>
            <w:tcBorders>
              <w:top w:val="single" w:sz="4" w:space="0" w:color="auto"/>
              <w:left w:val="single" w:sz="4" w:space="0" w:color="auto"/>
              <w:bottom w:val="single" w:sz="4" w:space="0" w:color="auto"/>
              <w:right w:val="single" w:sz="4" w:space="0" w:color="auto"/>
            </w:tcBorders>
            <w:shd w:val="clear" w:color="auto" w:fill="FFFFFF"/>
          </w:tcPr>
          <w:p w:rsidR="001F3C70" w:rsidRPr="00A06330" w:rsidRDefault="0070575B" w:rsidP="00DB7E1B">
            <w:pPr>
              <w:autoSpaceDE w:val="0"/>
              <w:autoSpaceDN w:val="0"/>
              <w:adjustRightInd w:val="0"/>
              <w:spacing w:before="120" w:after="120" w:afterAutospacing="0" w:line="240" w:lineRule="auto"/>
              <w:rPr>
                <w:rFonts w:ascii="Arial" w:eastAsiaTheme="minorHAnsi" w:hAnsi="Arial" w:cs="Arial"/>
                <w:b/>
                <w:bCs/>
                <w:color w:val="000000"/>
                <w:sz w:val="20"/>
                <w:szCs w:val="20"/>
                <w:lang w:eastAsia="en-US"/>
              </w:rPr>
            </w:pPr>
            <w:r w:rsidRPr="00A06330">
              <w:rPr>
                <w:rFonts w:ascii="Arial" w:eastAsiaTheme="minorHAnsi" w:hAnsi="Arial" w:cs="Arial"/>
                <w:b/>
                <w:bCs/>
                <w:color w:val="000000"/>
                <w:sz w:val="20"/>
                <w:szCs w:val="20"/>
                <w:lang w:eastAsia="en-US"/>
              </w:rPr>
              <w:t xml:space="preserve"> </w:t>
            </w:r>
          </w:p>
        </w:tc>
        <w:tc>
          <w:tcPr>
            <w:tcW w:w="4221" w:type="dxa"/>
            <w:tcBorders>
              <w:top w:val="single" w:sz="6" w:space="0" w:color="000000"/>
              <w:left w:val="single" w:sz="4" w:space="0" w:color="auto"/>
              <w:bottom w:val="single" w:sz="6" w:space="0" w:color="000000"/>
              <w:right w:val="single" w:sz="6" w:space="0" w:color="000000"/>
            </w:tcBorders>
            <w:shd w:val="clear" w:color="auto" w:fill="C0C0C0"/>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b/>
                <w:bCs/>
                <w:color w:val="000000"/>
                <w:sz w:val="20"/>
                <w:szCs w:val="20"/>
                <w:lang w:eastAsia="en-US"/>
              </w:rPr>
            </w:pPr>
            <w:r w:rsidRPr="00A06330">
              <w:rPr>
                <w:rFonts w:ascii="Arial" w:eastAsiaTheme="minorHAnsi" w:hAnsi="Arial" w:cs="Arial"/>
                <w:b/>
                <w:bCs/>
                <w:color w:val="000000"/>
                <w:sz w:val="20"/>
                <w:szCs w:val="20"/>
                <w:lang w:eastAsia="en-US"/>
              </w:rPr>
              <w:t>Operační program Doprava</w:t>
            </w:r>
          </w:p>
        </w:tc>
        <w:tc>
          <w:tcPr>
            <w:tcW w:w="3540" w:type="dxa"/>
            <w:tcBorders>
              <w:top w:val="single" w:sz="6" w:space="0" w:color="000000"/>
              <w:left w:val="single" w:sz="6" w:space="0" w:color="000000"/>
              <w:bottom w:val="single" w:sz="6" w:space="0" w:color="000000"/>
              <w:right w:val="single" w:sz="6" w:space="0" w:color="000000"/>
            </w:tcBorders>
            <w:shd w:val="clear" w:color="auto" w:fill="C0C0C0"/>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b/>
                <w:bCs/>
                <w:color w:val="000000"/>
                <w:sz w:val="20"/>
                <w:szCs w:val="20"/>
                <w:lang w:eastAsia="en-US"/>
              </w:rPr>
            </w:pPr>
            <w:r w:rsidRPr="00A06330">
              <w:rPr>
                <w:rFonts w:ascii="Arial" w:eastAsiaTheme="minorHAnsi" w:hAnsi="Arial" w:cs="Arial"/>
                <w:b/>
                <w:bCs/>
                <w:color w:val="000000"/>
                <w:sz w:val="20"/>
                <w:szCs w:val="20"/>
                <w:lang w:eastAsia="en-US"/>
              </w:rPr>
              <w:t>Integrovaný regionální operační program</w:t>
            </w:r>
          </w:p>
        </w:tc>
      </w:tr>
      <w:tr w:rsidR="001F3C70" w:rsidRPr="00A06330" w:rsidTr="002052BE">
        <w:trPr>
          <w:trHeight w:val="542"/>
        </w:trPr>
        <w:tc>
          <w:tcPr>
            <w:tcW w:w="2736" w:type="dxa"/>
            <w:tcBorders>
              <w:top w:val="single" w:sz="6" w:space="0" w:color="000000"/>
              <w:left w:val="single" w:sz="6" w:space="0" w:color="000000"/>
              <w:bottom w:val="single" w:sz="6" w:space="0" w:color="000000"/>
              <w:right w:val="single" w:sz="6" w:space="0" w:color="000000"/>
            </w:tcBorders>
            <w:shd w:val="clear" w:color="auto" w:fill="D2D2D2"/>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b/>
                <w:bCs/>
                <w:color w:val="000000"/>
                <w:sz w:val="20"/>
                <w:szCs w:val="20"/>
                <w:lang w:eastAsia="en-US"/>
              </w:rPr>
            </w:pPr>
            <w:r w:rsidRPr="00A06330">
              <w:rPr>
                <w:rFonts w:ascii="Arial" w:eastAsiaTheme="minorHAnsi" w:hAnsi="Arial" w:cs="Arial"/>
                <w:b/>
                <w:bCs/>
                <w:color w:val="000000"/>
                <w:sz w:val="20"/>
                <w:szCs w:val="20"/>
                <w:lang w:eastAsia="en-US"/>
              </w:rPr>
              <w:t xml:space="preserve">Tematický cíl </w:t>
            </w:r>
          </w:p>
        </w:tc>
        <w:tc>
          <w:tcPr>
            <w:tcW w:w="3360" w:type="dxa"/>
            <w:tcBorders>
              <w:top w:val="single" w:sz="6" w:space="0" w:color="000000"/>
              <w:left w:val="single" w:sz="6" w:space="0" w:color="000000"/>
              <w:bottom w:val="single" w:sz="6" w:space="0" w:color="000000"/>
              <w:right w:val="single" w:sz="4" w:space="0" w:color="auto"/>
            </w:tcBorders>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TC: 6</w:t>
            </w:r>
          </w:p>
        </w:tc>
        <w:tc>
          <w:tcPr>
            <w:tcW w:w="396" w:type="dxa"/>
            <w:vMerge/>
            <w:tcBorders>
              <w:top w:val="single" w:sz="4" w:space="0" w:color="auto"/>
              <w:left w:val="single" w:sz="4" w:space="0" w:color="auto"/>
              <w:bottom w:val="single" w:sz="4" w:space="0" w:color="auto"/>
              <w:right w:val="single" w:sz="4" w:space="0" w:color="auto"/>
            </w:tcBorders>
            <w:shd w:val="clear" w:color="auto" w:fill="FFFFFF"/>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p>
        </w:tc>
        <w:tc>
          <w:tcPr>
            <w:tcW w:w="4221" w:type="dxa"/>
            <w:tcBorders>
              <w:top w:val="single" w:sz="6" w:space="0" w:color="000000"/>
              <w:left w:val="single" w:sz="4" w:space="0" w:color="auto"/>
              <w:bottom w:val="single" w:sz="6" w:space="0" w:color="000000"/>
              <w:right w:val="single" w:sz="6" w:space="0" w:color="000000"/>
            </w:tcBorders>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TC: 7</w:t>
            </w:r>
          </w:p>
        </w:tc>
        <w:tc>
          <w:tcPr>
            <w:tcW w:w="3540" w:type="dxa"/>
            <w:tcBorders>
              <w:top w:val="single" w:sz="6" w:space="0" w:color="000000"/>
              <w:left w:val="single" w:sz="6" w:space="0" w:color="000000"/>
              <w:bottom w:val="single" w:sz="6" w:space="0" w:color="000000"/>
              <w:right w:val="single" w:sz="6" w:space="0" w:color="000000"/>
            </w:tcBorders>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TC</w:t>
            </w:r>
            <w:r w:rsidR="0070575B" w:rsidRPr="00A06330">
              <w:rPr>
                <w:rFonts w:ascii="Arial" w:eastAsiaTheme="minorHAnsi" w:hAnsi="Arial" w:cs="Arial"/>
                <w:color w:val="000000"/>
                <w:sz w:val="20"/>
                <w:szCs w:val="20"/>
                <w:lang w:eastAsia="en-US"/>
              </w:rPr>
              <w:t>:</w:t>
            </w:r>
            <w:r w:rsidRPr="00A06330">
              <w:rPr>
                <w:rFonts w:ascii="Arial" w:eastAsiaTheme="minorHAnsi" w:hAnsi="Arial" w:cs="Arial"/>
                <w:color w:val="000000"/>
                <w:sz w:val="20"/>
                <w:szCs w:val="20"/>
                <w:lang w:eastAsia="en-US"/>
              </w:rPr>
              <w:t xml:space="preserve"> 7</w:t>
            </w:r>
          </w:p>
        </w:tc>
      </w:tr>
      <w:tr w:rsidR="001F3C70" w:rsidRPr="00A06330" w:rsidTr="002052BE">
        <w:trPr>
          <w:trHeight w:val="542"/>
        </w:trPr>
        <w:tc>
          <w:tcPr>
            <w:tcW w:w="2736" w:type="dxa"/>
            <w:tcBorders>
              <w:top w:val="single" w:sz="6" w:space="0" w:color="000000"/>
              <w:left w:val="single" w:sz="6" w:space="0" w:color="000000"/>
              <w:bottom w:val="single" w:sz="6" w:space="0" w:color="000000"/>
              <w:right w:val="single" w:sz="6" w:space="0" w:color="000000"/>
            </w:tcBorders>
            <w:shd w:val="clear" w:color="auto" w:fill="D2D2D2"/>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b/>
                <w:bCs/>
                <w:color w:val="000000"/>
                <w:sz w:val="20"/>
                <w:szCs w:val="20"/>
                <w:lang w:eastAsia="en-US"/>
              </w:rPr>
            </w:pPr>
            <w:r w:rsidRPr="00A06330">
              <w:rPr>
                <w:rFonts w:ascii="Arial" w:eastAsiaTheme="minorHAnsi" w:hAnsi="Arial" w:cs="Arial"/>
                <w:b/>
                <w:bCs/>
                <w:color w:val="000000"/>
                <w:sz w:val="20"/>
                <w:szCs w:val="20"/>
                <w:lang w:eastAsia="en-US"/>
              </w:rPr>
              <w:t>Prioritní osa</w:t>
            </w:r>
          </w:p>
        </w:tc>
        <w:tc>
          <w:tcPr>
            <w:tcW w:w="3360" w:type="dxa"/>
            <w:tcBorders>
              <w:top w:val="single" w:sz="6" w:space="0" w:color="000000"/>
              <w:left w:val="single" w:sz="6" w:space="0" w:color="000000"/>
              <w:bottom w:val="single" w:sz="6" w:space="0" w:color="000000"/>
              <w:right w:val="single" w:sz="4" w:space="0" w:color="auto"/>
            </w:tcBorders>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PO</w:t>
            </w:r>
            <w:r w:rsidR="00A54C6C" w:rsidRPr="00A06330">
              <w:rPr>
                <w:rFonts w:ascii="Arial" w:eastAsiaTheme="minorHAnsi" w:hAnsi="Arial" w:cs="Arial"/>
                <w:color w:val="000000"/>
                <w:sz w:val="20"/>
                <w:szCs w:val="20"/>
                <w:lang w:eastAsia="en-US"/>
              </w:rPr>
              <w:t xml:space="preserve"> </w:t>
            </w:r>
            <w:r w:rsidRPr="00A06330">
              <w:rPr>
                <w:rFonts w:ascii="Arial" w:eastAsiaTheme="minorHAnsi" w:hAnsi="Arial" w:cs="Arial"/>
                <w:color w:val="000000"/>
                <w:sz w:val="20"/>
                <w:szCs w:val="20"/>
                <w:lang w:eastAsia="en-US"/>
              </w:rPr>
              <w:t>4</w:t>
            </w:r>
            <w:r w:rsidR="00A54C6C" w:rsidRPr="00A06330">
              <w:rPr>
                <w:rFonts w:ascii="Arial" w:eastAsiaTheme="minorHAnsi" w:hAnsi="Arial" w:cs="Arial"/>
                <w:color w:val="000000"/>
                <w:sz w:val="20"/>
                <w:szCs w:val="20"/>
                <w:lang w:eastAsia="en-US"/>
              </w:rPr>
              <w:t>: Ochrana a péče o přírodu a krajinu</w:t>
            </w:r>
          </w:p>
        </w:tc>
        <w:tc>
          <w:tcPr>
            <w:tcW w:w="396" w:type="dxa"/>
            <w:vMerge/>
            <w:tcBorders>
              <w:top w:val="single" w:sz="4" w:space="0" w:color="auto"/>
              <w:left w:val="single" w:sz="4" w:space="0" w:color="auto"/>
              <w:bottom w:val="single" w:sz="4" w:space="0" w:color="auto"/>
              <w:right w:val="single" w:sz="4" w:space="0" w:color="auto"/>
            </w:tcBorders>
            <w:shd w:val="clear" w:color="auto" w:fill="FFFFFF"/>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p>
        </w:tc>
        <w:tc>
          <w:tcPr>
            <w:tcW w:w="4221" w:type="dxa"/>
            <w:tcBorders>
              <w:top w:val="single" w:sz="6" w:space="0" w:color="000000"/>
              <w:left w:val="single" w:sz="4" w:space="0" w:color="auto"/>
              <w:bottom w:val="single" w:sz="6" w:space="0" w:color="000000"/>
              <w:right w:val="single" w:sz="6" w:space="0" w:color="000000"/>
            </w:tcBorders>
          </w:tcPr>
          <w:p w:rsidR="007C227A"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PO</w:t>
            </w:r>
            <w:r w:rsidR="007C227A" w:rsidRPr="00A06330">
              <w:rPr>
                <w:rFonts w:ascii="Arial" w:eastAsiaTheme="minorHAnsi" w:hAnsi="Arial" w:cs="Arial"/>
                <w:color w:val="000000"/>
                <w:sz w:val="20"/>
                <w:szCs w:val="20"/>
                <w:lang w:eastAsia="en-US"/>
              </w:rPr>
              <w:t xml:space="preserve"> </w:t>
            </w:r>
            <w:r w:rsidRPr="00A06330">
              <w:rPr>
                <w:rFonts w:ascii="Arial" w:eastAsiaTheme="minorHAnsi" w:hAnsi="Arial" w:cs="Arial"/>
                <w:color w:val="000000"/>
                <w:sz w:val="20"/>
                <w:szCs w:val="20"/>
                <w:lang w:eastAsia="en-US"/>
              </w:rPr>
              <w:t>2</w:t>
            </w:r>
            <w:r w:rsidR="007C227A" w:rsidRPr="00A06330">
              <w:rPr>
                <w:rFonts w:ascii="Arial" w:eastAsiaTheme="minorHAnsi" w:hAnsi="Arial" w:cs="Arial"/>
                <w:color w:val="000000"/>
                <w:sz w:val="20"/>
                <w:szCs w:val="20"/>
                <w:lang w:eastAsia="en-US"/>
              </w:rPr>
              <w:t>: Silniční</w:t>
            </w:r>
            <w:r w:rsidR="00E166E1" w:rsidRPr="00A06330">
              <w:rPr>
                <w:rFonts w:ascii="Arial" w:eastAsiaTheme="minorHAnsi" w:hAnsi="Arial" w:cs="Arial"/>
                <w:color w:val="000000"/>
                <w:sz w:val="20"/>
                <w:szCs w:val="20"/>
                <w:lang w:eastAsia="en-US"/>
              </w:rPr>
              <w:t xml:space="preserve"> infrastruktura na síti TEN-T a </w:t>
            </w:r>
            <w:r w:rsidR="007C227A" w:rsidRPr="00A06330">
              <w:rPr>
                <w:rFonts w:ascii="Arial" w:eastAsiaTheme="minorHAnsi" w:hAnsi="Arial" w:cs="Arial"/>
                <w:color w:val="000000"/>
                <w:sz w:val="20"/>
                <w:szCs w:val="20"/>
                <w:lang w:eastAsia="en-US"/>
              </w:rPr>
              <w:t>veřejná infra</w:t>
            </w:r>
            <w:r w:rsidR="00E166E1" w:rsidRPr="00A06330">
              <w:rPr>
                <w:rFonts w:ascii="Arial" w:eastAsiaTheme="minorHAnsi" w:hAnsi="Arial" w:cs="Arial"/>
                <w:color w:val="000000"/>
                <w:sz w:val="20"/>
                <w:szCs w:val="20"/>
                <w:lang w:eastAsia="en-US"/>
              </w:rPr>
              <w:t>struktura pro čistou mobilitu a </w:t>
            </w:r>
            <w:r w:rsidR="007C227A" w:rsidRPr="00A06330">
              <w:rPr>
                <w:rFonts w:ascii="Arial" w:eastAsiaTheme="minorHAnsi" w:hAnsi="Arial" w:cs="Arial"/>
                <w:color w:val="000000"/>
                <w:sz w:val="20"/>
                <w:szCs w:val="20"/>
                <w:lang w:eastAsia="en-US"/>
              </w:rPr>
              <w:t>řízení silničního provozu</w:t>
            </w:r>
            <w:r w:rsidRPr="00A06330">
              <w:rPr>
                <w:rFonts w:ascii="Arial" w:eastAsiaTheme="minorHAnsi" w:hAnsi="Arial" w:cs="Arial"/>
                <w:color w:val="000000"/>
                <w:sz w:val="20"/>
                <w:szCs w:val="20"/>
                <w:lang w:eastAsia="en-US"/>
              </w:rPr>
              <w:t xml:space="preserve"> </w:t>
            </w:r>
          </w:p>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PO</w:t>
            </w:r>
            <w:r w:rsidR="007C227A" w:rsidRPr="00A06330">
              <w:rPr>
                <w:rFonts w:ascii="Arial" w:eastAsiaTheme="minorHAnsi" w:hAnsi="Arial" w:cs="Arial"/>
                <w:color w:val="000000"/>
                <w:sz w:val="20"/>
                <w:szCs w:val="20"/>
                <w:lang w:eastAsia="en-US"/>
              </w:rPr>
              <w:t xml:space="preserve"> </w:t>
            </w:r>
            <w:r w:rsidRPr="00A06330">
              <w:rPr>
                <w:rFonts w:ascii="Arial" w:eastAsiaTheme="minorHAnsi" w:hAnsi="Arial" w:cs="Arial"/>
                <w:color w:val="000000"/>
                <w:sz w:val="20"/>
                <w:szCs w:val="20"/>
                <w:lang w:eastAsia="en-US"/>
              </w:rPr>
              <w:t>3</w:t>
            </w:r>
            <w:r w:rsidR="007C227A" w:rsidRPr="00A06330">
              <w:rPr>
                <w:rFonts w:ascii="Arial" w:eastAsiaTheme="minorHAnsi" w:hAnsi="Arial" w:cs="Arial"/>
                <w:color w:val="000000"/>
                <w:sz w:val="20"/>
                <w:szCs w:val="20"/>
                <w:lang w:eastAsia="en-US"/>
              </w:rPr>
              <w:t>: Silniční infrastruktura mimo síť TEN-T</w:t>
            </w:r>
          </w:p>
        </w:tc>
        <w:tc>
          <w:tcPr>
            <w:tcW w:w="3540" w:type="dxa"/>
            <w:tcBorders>
              <w:top w:val="single" w:sz="6" w:space="0" w:color="000000"/>
              <w:left w:val="single" w:sz="6" w:space="0" w:color="000000"/>
              <w:bottom w:val="single" w:sz="6" w:space="0" w:color="000000"/>
              <w:right w:val="single" w:sz="6" w:space="0" w:color="000000"/>
            </w:tcBorders>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PO</w:t>
            </w:r>
            <w:r w:rsidR="007C227A" w:rsidRPr="00A06330">
              <w:rPr>
                <w:rFonts w:ascii="Arial" w:eastAsiaTheme="minorHAnsi" w:hAnsi="Arial" w:cs="Arial"/>
                <w:color w:val="000000"/>
                <w:sz w:val="20"/>
                <w:szCs w:val="20"/>
                <w:lang w:eastAsia="en-US"/>
              </w:rPr>
              <w:t xml:space="preserve"> </w:t>
            </w:r>
            <w:r w:rsidRPr="00A06330">
              <w:rPr>
                <w:rFonts w:ascii="Arial" w:eastAsiaTheme="minorHAnsi" w:hAnsi="Arial" w:cs="Arial"/>
                <w:color w:val="000000"/>
                <w:sz w:val="20"/>
                <w:szCs w:val="20"/>
                <w:lang w:eastAsia="en-US"/>
              </w:rPr>
              <w:t>1</w:t>
            </w:r>
            <w:r w:rsidR="007C227A" w:rsidRPr="00A06330">
              <w:rPr>
                <w:rFonts w:ascii="Arial" w:eastAsiaTheme="minorHAnsi" w:hAnsi="Arial" w:cs="Arial"/>
                <w:color w:val="000000"/>
                <w:sz w:val="20"/>
                <w:szCs w:val="20"/>
                <w:lang w:eastAsia="en-US"/>
              </w:rPr>
              <w:t>:</w:t>
            </w:r>
            <w:r w:rsidR="00E166E1" w:rsidRPr="00A06330">
              <w:rPr>
                <w:rFonts w:ascii="Arial" w:eastAsiaTheme="minorHAnsi" w:hAnsi="Arial" w:cs="Arial"/>
                <w:color w:val="000000"/>
                <w:sz w:val="20"/>
                <w:szCs w:val="20"/>
                <w:lang w:eastAsia="en-US"/>
              </w:rPr>
              <w:t xml:space="preserve"> Konkurenceschopné, dostupné a bezpečné regiony</w:t>
            </w:r>
            <w:r w:rsidR="00A44C2A" w:rsidRPr="00A06330">
              <w:rPr>
                <w:rFonts w:ascii="Arial" w:eastAsiaTheme="minorHAnsi" w:hAnsi="Arial" w:cs="Arial"/>
                <w:color w:val="000000"/>
                <w:sz w:val="20"/>
                <w:szCs w:val="20"/>
                <w:lang w:eastAsia="en-US"/>
              </w:rPr>
              <w:t xml:space="preserve"> (faktor konkurenceschopnosti „infrastruktura“)</w:t>
            </w:r>
          </w:p>
        </w:tc>
      </w:tr>
      <w:tr w:rsidR="001F3C70" w:rsidRPr="00A06330" w:rsidTr="002052BE">
        <w:trPr>
          <w:trHeight w:val="542"/>
        </w:trPr>
        <w:tc>
          <w:tcPr>
            <w:tcW w:w="2736" w:type="dxa"/>
            <w:tcBorders>
              <w:top w:val="single" w:sz="6" w:space="0" w:color="000000"/>
              <w:left w:val="single" w:sz="6" w:space="0" w:color="000000"/>
              <w:bottom w:val="single" w:sz="6" w:space="0" w:color="000000"/>
              <w:right w:val="single" w:sz="6" w:space="0" w:color="000000"/>
            </w:tcBorders>
            <w:shd w:val="clear" w:color="auto" w:fill="D2D2D2"/>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b/>
                <w:bCs/>
                <w:color w:val="000000"/>
                <w:sz w:val="20"/>
                <w:szCs w:val="20"/>
                <w:lang w:eastAsia="en-US"/>
              </w:rPr>
            </w:pPr>
            <w:r w:rsidRPr="00A06330">
              <w:rPr>
                <w:rFonts w:ascii="Arial" w:eastAsiaTheme="minorHAnsi" w:hAnsi="Arial" w:cs="Arial"/>
                <w:b/>
                <w:bCs/>
                <w:color w:val="000000"/>
                <w:sz w:val="20"/>
                <w:szCs w:val="20"/>
                <w:lang w:eastAsia="en-US"/>
              </w:rPr>
              <w:t>Investiční priorita</w:t>
            </w:r>
          </w:p>
        </w:tc>
        <w:tc>
          <w:tcPr>
            <w:tcW w:w="3360" w:type="dxa"/>
            <w:tcBorders>
              <w:top w:val="single" w:sz="6" w:space="0" w:color="000000"/>
              <w:left w:val="single" w:sz="6" w:space="0" w:color="000000"/>
              <w:bottom w:val="single" w:sz="6" w:space="0" w:color="000000"/>
              <w:right w:val="single" w:sz="4" w:space="0" w:color="auto"/>
            </w:tcBorders>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IP6d</w:t>
            </w:r>
          </w:p>
        </w:tc>
        <w:tc>
          <w:tcPr>
            <w:tcW w:w="396" w:type="dxa"/>
            <w:vMerge/>
            <w:tcBorders>
              <w:top w:val="single" w:sz="4" w:space="0" w:color="auto"/>
              <w:left w:val="single" w:sz="4" w:space="0" w:color="auto"/>
              <w:bottom w:val="single" w:sz="4" w:space="0" w:color="auto"/>
              <w:right w:val="single" w:sz="4" w:space="0" w:color="auto"/>
            </w:tcBorders>
            <w:shd w:val="clear" w:color="auto" w:fill="FFFFFF"/>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p>
        </w:tc>
        <w:tc>
          <w:tcPr>
            <w:tcW w:w="4221" w:type="dxa"/>
            <w:tcBorders>
              <w:top w:val="single" w:sz="6" w:space="0" w:color="000000"/>
              <w:left w:val="single" w:sz="4" w:space="0" w:color="auto"/>
              <w:bottom w:val="single" w:sz="6" w:space="0" w:color="000000"/>
              <w:right w:val="single" w:sz="6" w:space="0" w:color="000000"/>
            </w:tcBorders>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 xml:space="preserve">IP: </w:t>
            </w:r>
          </w:p>
        </w:tc>
        <w:tc>
          <w:tcPr>
            <w:tcW w:w="3540" w:type="dxa"/>
            <w:tcBorders>
              <w:top w:val="single" w:sz="6" w:space="0" w:color="000000"/>
              <w:left w:val="single" w:sz="6" w:space="0" w:color="000000"/>
              <w:bottom w:val="single" w:sz="6" w:space="0" w:color="000000"/>
              <w:right w:val="single" w:sz="6" w:space="0" w:color="000000"/>
            </w:tcBorders>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IP 7b</w:t>
            </w:r>
          </w:p>
        </w:tc>
      </w:tr>
      <w:tr w:rsidR="001F3C70" w:rsidRPr="00A06330" w:rsidTr="002052BE">
        <w:trPr>
          <w:trHeight w:val="542"/>
        </w:trPr>
        <w:tc>
          <w:tcPr>
            <w:tcW w:w="2736" w:type="dxa"/>
            <w:tcBorders>
              <w:top w:val="single" w:sz="6" w:space="0" w:color="000000"/>
              <w:left w:val="single" w:sz="6" w:space="0" w:color="000000"/>
              <w:bottom w:val="single" w:sz="6" w:space="0" w:color="000000"/>
              <w:right w:val="single" w:sz="6" w:space="0" w:color="000000"/>
            </w:tcBorders>
            <w:shd w:val="clear" w:color="auto" w:fill="D2D2D2"/>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b/>
                <w:bCs/>
                <w:color w:val="000000"/>
                <w:sz w:val="20"/>
                <w:szCs w:val="20"/>
                <w:lang w:eastAsia="en-US"/>
              </w:rPr>
            </w:pPr>
            <w:r w:rsidRPr="00A06330">
              <w:rPr>
                <w:rFonts w:ascii="Arial" w:eastAsiaTheme="minorHAnsi" w:hAnsi="Arial" w:cs="Arial"/>
                <w:b/>
                <w:bCs/>
                <w:color w:val="000000"/>
                <w:sz w:val="20"/>
                <w:szCs w:val="20"/>
                <w:lang w:eastAsia="en-US"/>
              </w:rPr>
              <w:t>Specifický cíl</w:t>
            </w:r>
          </w:p>
        </w:tc>
        <w:tc>
          <w:tcPr>
            <w:tcW w:w="3360" w:type="dxa"/>
            <w:tcBorders>
              <w:top w:val="single" w:sz="6" w:space="0" w:color="000000"/>
              <w:left w:val="single" w:sz="6" w:space="0" w:color="000000"/>
              <w:bottom w:val="single" w:sz="6" w:space="0" w:color="000000"/>
              <w:right w:val="single" w:sz="4" w:space="0" w:color="auto"/>
            </w:tcBorders>
          </w:tcPr>
          <w:p w:rsidR="001F3C70" w:rsidRPr="00A06330" w:rsidRDefault="00A54C6C"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 xml:space="preserve">SC </w:t>
            </w:r>
            <w:r w:rsidR="001F3C70" w:rsidRPr="00A06330">
              <w:rPr>
                <w:rFonts w:ascii="Arial" w:eastAsiaTheme="minorHAnsi" w:hAnsi="Arial" w:cs="Arial"/>
                <w:color w:val="000000"/>
                <w:sz w:val="20"/>
                <w:szCs w:val="20"/>
                <w:lang w:eastAsia="en-US"/>
              </w:rPr>
              <w:t>4.3</w:t>
            </w:r>
            <w:r w:rsidRPr="00A06330">
              <w:rPr>
                <w:rFonts w:ascii="Arial" w:eastAsiaTheme="minorHAnsi" w:hAnsi="Arial" w:cs="Arial"/>
                <w:color w:val="000000"/>
                <w:sz w:val="20"/>
                <w:szCs w:val="20"/>
                <w:lang w:eastAsia="en-US"/>
              </w:rPr>
              <w:t>:</w:t>
            </w:r>
            <w:r w:rsidR="001F3C70" w:rsidRPr="00A06330">
              <w:rPr>
                <w:rFonts w:ascii="Arial" w:eastAsiaTheme="minorHAnsi" w:hAnsi="Arial" w:cs="Arial"/>
                <w:color w:val="000000"/>
                <w:sz w:val="20"/>
                <w:szCs w:val="20"/>
                <w:lang w:eastAsia="en-US"/>
              </w:rPr>
              <w:t xml:space="preserve"> Posílit přirozené funkce krajiny</w:t>
            </w:r>
          </w:p>
        </w:tc>
        <w:tc>
          <w:tcPr>
            <w:tcW w:w="396" w:type="dxa"/>
            <w:vMerge/>
            <w:tcBorders>
              <w:top w:val="single" w:sz="4" w:space="0" w:color="auto"/>
              <w:left w:val="single" w:sz="4" w:space="0" w:color="auto"/>
              <w:bottom w:val="single" w:sz="4" w:space="0" w:color="auto"/>
              <w:right w:val="single" w:sz="4" w:space="0" w:color="auto"/>
            </w:tcBorders>
            <w:shd w:val="clear" w:color="auto" w:fill="FFFFFF"/>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p>
        </w:tc>
        <w:tc>
          <w:tcPr>
            <w:tcW w:w="4221" w:type="dxa"/>
            <w:tcBorders>
              <w:top w:val="single" w:sz="6" w:space="0" w:color="000000"/>
              <w:left w:val="single" w:sz="4" w:space="0" w:color="auto"/>
              <w:bottom w:val="single" w:sz="6" w:space="0" w:color="000000"/>
              <w:right w:val="single" w:sz="6" w:space="0" w:color="000000"/>
            </w:tcBorders>
          </w:tcPr>
          <w:p w:rsidR="007C227A" w:rsidRPr="00A06330" w:rsidRDefault="007C227A" w:rsidP="00DB7E1B">
            <w:pPr>
              <w:autoSpaceDE w:val="0"/>
              <w:autoSpaceDN w:val="0"/>
              <w:adjustRightInd w:val="0"/>
              <w:spacing w:before="120" w:after="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 xml:space="preserve">SC </w:t>
            </w:r>
            <w:r w:rsidR="001F3C70" w:rsidRPr="00A06330">
              <w:rPr>
                <w:rFonts w:ascii="Arial" w:eastAsiaTheme="minorHAnsi" w:hAnsi="Arial" w:cs="Arial"/>
                <w:color w:val="000000"/>
                <w:sz w:val="20"/>
                <w:szCs w:val="20"/>
                <w:lang w:eastAsia="en-US"/>
              </w:rPr>
              <w:t>2.1</w:t>
            </w:r>
            <w:r w:rsidRPr="00A06330">
              <w:rPr>
                <w:rFonts w:ascii="Arial" w:eastAsiaTheme="minorHAnsi" w:hAnsi="Arial" w:cs="Arial"/>
                <w:color w:val="000000"/>
                <w:sz w:val="20"/>
                <w:szCs w:val="20"/>
                <w:lang w:eastAsia="en-US"/>
              </w:rPr>
              <w:t>:</w:t>
            </w:r>
            <w:r w:rsidR="001F3C70" w:rsidRPr="00A06330">
              <w:rPr>
                <w:rFonts w:ascii="Arial" w:eastAsiaTheme="minorHAnsi" w:hAnsi="Arial" w:cs="Arial"/>
                <w:color w:val="000000"/>
                <w:sz w:val="20"/>
                <w:szCs w:val="20"/>
                <w:lang w:eastAsia="en-US"/>
              </w:rPr>
              <w:t xml:space="preserve">  </w:t>
            </w:r>
            <w:r w:rsidRPr="00A06330">
              <w:rPr>
                <w:rFonts w:ascii="Arial" w:eastAsiaTheme="minorHAnsi" w:hAnsi="Arial" w:cs="Arial"/>
                <w:color w:val="000000"/>
                <w:sz w:val="20"/>
                <w:szCs w:val="20"/>
                <w:lang w:eastAsia="en-US"/>
              </w:rPr>
              <w:t>Zlepšení propojení center a regionů a zvýšení bezpečnosti a efektivnosti silniční dopravy prostřednictvím vý</w:t>
            </w:r>
            <w:r w:rsidR="00E166E1" w:rsidRPr="00A06330">
              <w:rPr>
                <w:rFonts w:ascii="Arial" w:eastAsiaTheme="minorHAnsi" w:hAnsi="Arial" w:cs="Arial"/>
                <w:color w:val="000000"/>
                <w:sz w:val="20"/>
                <w:szCs w:val="20"/>
                <w:lang w:eastAsia="en-US"/>
              </w:rPr>
              <w:t>stavby, obnovy a </w:t>
            </w:r>
            <w:r w:rsidRPr="00A06330">
              <w:rPr>
                <w:rFonts w:ascii="Arial" w:eastAsiaTheme="minorHAnsi" w:hAnsi="Arial" w:cs="Arial"/>
                <w:color w:val="000000"/>
                <w:sz w:val="20"/>
                <w:szCs w:val="20"/>
                <w:lang w:eastAsia="en-US"/>
              </w:rPr>
              <w:t>modernizace dálnic, rychlostních silnic a</w:t>
            </w:r>
          </w:p>
          <w:p w:rsidR="001F3C70" w:rsidRPr="00A06330" w:rsidRDefault="007C227A" w:rsidP="00DB7E1B">
            <w:pPr>
              <w:autoSpaceDE w:val="0"/>
              <w:autoSpaceDN w:val="0"/>
              <w:adjustRightInd w:val="0"/>
              <w:spacing w:before="120" w:after="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silnic sítě TEN-T včetně rozvoje systémů ITS</w:t>
            </w:r>
          </w:p>
          <w:p w:rsidR="007C227A" w:rsidRPr="00A06330" w:rsidRDefault="007C227A" w:rsidP="00DB7E1B">
            <w:pPr>
              <w:autoSpaceDE w:val="0"/>
              <w:autoSpaceDN w:val="0"/>
              <w:adjustRightInd w:val="0"/>
              <w:spacing w:before="120" w:after="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 xml:space="preserve">SC </w:t>
            </w:r>
            <w:r w:rsidR="001F3C70" w:rsidRPr="00A06330">
              <w:rPr>
                <w:rFonts w:ascii="Arial" w:eastAsiaTheme="minorHAnsi" w:hAnsi="Arial" w:cs="Arial"/>
                <w:color w:val="000000"/>
                <w:sz w:val="20"/>
                <w:szCs w:val="20"/>
                <w:lang w:eastAsia="en-US"/>
              </w:rPr>
              <w:t>3.1</w:t>
            </w:r>
            <w:r w:rsidRPr="00A06330">
              <w:rPr>
                <w:rFonts w:ascii="Arial" w:eastAsiaTheme="minorHAnsi" w:hAnsi="Arial" w:cs="Arial"/>
                <w:color w:val="000000"/>
                <w:sz w:val="20"/>
                <w:szCs w:val="20"/>
                <w:lang w:eastAsia="en-US"/>
              </w:rPr>
              <w:t>:</w:t>
            </w:r>
            <w:r w:rsidR="001F3C70" w:rsidRPr="00A06330">
              <w:rPr>
                <w:rFonts w:ascii="Arial" w:eastAsiaTheme="minorHAnsi" w:hAnsi="Arial" w:cs="Arial"/>
                <w:color w:val="000000"/>
                <w:sz w:val="20"/>
                <w:szCs w:val="20"/>
                <w:lang w:eastAsia="en-US"/>
              </w:rPr>
              <w:t xml:space="preserve"> </w:t>
            </w:r>
            <w:r w:rsidRPr="00A06330">
              <w:rPr>
                <w:rFonts w:ascii="Arial" w:eastAsiaTheme="minorHAnsi" w:hAnsi="Arial" w:cs="Arial"/>
                <w:color w:val="000000"/>
                <w:sz w:val="20"/>
                <w:szCs w:val="20"/>
                <w:lang w:eastAsia="en-US"/>
              </w:rPr>
              <w:t>Zlepšení dostupnosti regionů, zvýšení bezpečnosti a plynulosti a snížení dopadů dopravy na veřejné zdraví prostřednictvím výstavby, obnovy a zlepšení parametrů</w:t>
            </w:r>
          </w:p>
          <w:p w:rsidR="001F3C70" w:rsidRPr="00A06330" w:rsidRDefault="007C227A" w:rsidP="00DB7E1B">
            <w:pPr>
              <w:autoSpaceDE w:val="0"/>
              <w:autoSpaceDN w:val="0"/>
              <w:adjustRightInd w:val="0"/>
              <w:spacing w:before="120" w:after="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dálnic, rychlostních silnic a silnic I. třídy mimo síť TEN-T</w:t>
            </w:r>
          </w:p>
        </w:tc>
        <w:tc>
          <w:tcPr>
            <w:tcW w:w="3540" w:type="dxa"/>
            <w:tcBorders>
              <w:top w:val="single" w:sz="6" w:space="0" w:color="000000"/>
              <w:left w:val="single" w:sz="6" w:space="0" w:color="000000"/>
              <w:bottom w:val="single" w:sz="6" w:space="0" w:color="000000"/>
              <w:right w:val="single" w:sz="6" w:space="0" w:color="000000"/>
            </w:tcBorders>
          </w:tcPr>
          <w:p w:rsidR="001F3C70" w:rsidRPr="00A06330" w:rsidRDefault="007C227A"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 xml:space="preserve">SC </w:t>
            </w:r>
            <w:r w:rsidR="001F3C70" w:rsidRPr="00A06330">
              <w:rPr>
                <w:rFonts w:ascii="Arial" w:eastAsiaTheme="minorHAnsi" w:hAnsi="Arial" w:cs="Arial"/>
                <w:color w:val="000000"/>
                <w:sz w:val="20"/>
                <w:szCs w:val="20"/>
                <w:lang w:eastAsia="en-US"/>
              </w:rPr>
              <w:t>1.1</w:t>
            </w:r>
            <w:r w:rsidRPr="00A06330">
              <w:rPr>
                <w:rFonts w:ascii="Arial" w:eastAsiaTheme="minorHAnsi" w:hAnsi="Arial" w:cs="Arial"/>
                <w:color w:val="000000"/>
                <w:sz w:val="20"/>
                <w:szCs w:val="20"/>
                <w:lang w:eastAsia="en-US"/>
              </w:rPr>
              <w:t>:</w:t>
            </w:r>
            <w:r w:rsidR="001F3C70" w:rsidRPr="00A06330">
              <w:rPr>
                <w:rFonts w:ascii="Arial" w:eastAsiaTheme="minorHAnsi" w:hAnsi="Arial" w:cs="Arial"/>
                <w:color w:val="000000"/>
                <w:sz w:val="20"/>
                <w:szCs w:val="20"/>
                <w:lang w:eastAsia="en-US"/>
              </w:rPr>
              <w:t xml:space="preserve">  Zvýšení regionální mobility prostřednictvím modernizace a</w:t>
            </w:r>
            <w:r w:rsidR="00E166E1" w:rsidRPr="00A06330">
              <w:rPr>
                <w:rFonts w:ascii="Arial" w:eastAsiaTheme="minorHAnsi" w:hAnsi="Arial" w:cs="Arial"/>
                <w:color w:val="000000"/>
                <w:sz w:val="20"/>
                <w:szCs w:val="20"/>
                <w:lang w:eastAsia="en-US"/>
              </w:rPr>
              <w:t> </w:t>
            </w:r>
            <w:r w:rsidR="001F3C70" w:rsidRPr="00A06330">
              <w:rPr>
                <w:rFonts w:ascii="Arial" w:eastAsiaTheme="minorHAnsi" w:hAnsi="Arial" w:cs="Arial"/>
                <w:color w:val="000000"/>
                <w:sz w:val="20"/>
                <w:szCs w:val="20"/>
                <w:lang w:eastAsia="en-US"/>
              </w:rPr>
              <w:t>rozvoje sítí regionální silniční infrastruktury navazující na síť TEN-T</w:t>
            </w:r>
          </w:p>
        </w:tc>
      </w:tr>
      <w:tr w:rsidR="001F3C70" w:rsidRPr="00A06330" w:rsidTr="002052BE">
        <w:trPr>
          <w:trHeight w:val="542"/>
        </w:trPr>
        <w:tc>
          <w:tcPr>
            <w:tcW w:w="2736" w:type="dxa"/>
            <w:tcBorders>
              <w:top w:val="single" w:sz="6" w:space="0" w:color="000000"/>
              <w:left w:val="single" w:sz="6" w:space="0" w:color="000000"/>
              <w:bottom w:val="single" w:sz="6" w:space="0" w:color="000000"/>
              <w:right w:val="single" w:sz="6" w:space="0" w:color="000000"/>
            </w:tcBorders>
            <w:shd w:val="clear" w:color="auto" w:fill="D2D2D2"/>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b/>
                <w:bCs/>
                <w:color w:val="000000"/>
                <w:sz w:val="20"/>
                <w:szCs w:val="20"/>
                <w:lang w:eastAsia="en-US"/>
              </w:rPr>
            </w:pPr>
            <w:r w:rsidRPr="00A06330">
              <w:rPr>
                <w:rFonts w:ascii="Arial" w:eastAsiaTheme="minorHAnsi" w:hAnsi="Arial" w:cs="Arial"/>
                <w:b/>
                <w:bCs/>
                <w:color w:val="000000"/>
                <w:sz w:val="20"/>
                <w:szCs w:val="20"/>
                <w:lang w:eastAsia="en-US"/>
              </w:rPr>
              <w:t>Věcná specifikace (zaměření, aktivity)</w:t>
            </w:r>
          </w:p>
        </w:tc>
        <w:tc>
          <w:tcPr>
            <w:tcW w:w="3360" w:type="dxa"/>
            <w:tcBorders>
              <w:top w:val="single" w:sz="6" w:space="0" w:color="000000"/>
              <w:left w:val="single" w:sz="6" w:space="0" w:color="000000"/>
              <w:bottom w:val="single" w:sz="6" w:space="0" w:color="000000"/>
              <w:right w:val="single" w:sz="4" w:space="0" w:color="auto"/>
            </w:tcBorders>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Zprůchodnění migračních bariér pro vodní a suchozemské živočichy a opatření k omezování úmrtnosti živočichů spojené s rozvojem technické infrastruktury</w:t>
            </w:r>
          </w:p>
          <w:p w:rsidR="001F3C70" w:rsidRPr="00A06330" w:rsidRDefault="001F3C70" w:rsidP="00DB7E1B">
            <w:pPr>
              <w:spacing w:before="120"/>
              <w:rPr>
                <w:rFonts w:ascii="Arial" w:eastAsia="Calibri" w:hAnsi="Arial" w:cs="Arial"/>
                <w:sz w:val="20"/>
                <w:szCs w:val="20"/>
              </w:rPr>
            </w:pPr>
            <w:r w:rsidRPr="00A06330">
              <w:rPr>
                <w:rFonts w:ascii="Arial" w:hAnsi="Arial" w:cs="Arial"/>
                <w:sz w:val="20"/>
                <w:szCs w:val="20"/>
              </w:rPr>
              <w:t>Podpora projektů k zajištění migrační prostupnosti pro velké savce na silnicích a dálnicích je omezena na stávající infrastrukturu již financovanou z evropských fondů.</w:t>
            </w:r>
          </w:p>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p>
        </w:tc>
        <w:tc>
          <w:tcPr>
            <w:tcW w:w="396" w:type="dxa"/>
            <w:vMerge/>
            <w:tcBorders>
              <w:top w:val="single" w:sz="4" w:space="0" w:color="auto"/>
              <w:left w:val="single" w:sz="4" w:space="0" w:color="auto"/>
              <w:bottom w:val="single" w:sz="4" w:space="0" w:color="auto"/>
              <w:right w:val="single" w:sz="4" w:space="0" w:color="auto"/>
            </w:tcBorders>
            <w:shd w:val="clear" w:color="auto" w:fill="FFFFFF"/>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p>
        </w:tc>
        <w:tc>
          <w:tcPr>
            <w:tcW w:w="4221" w:type="dxa"/>
            <w:tcBorders>
              <w:top w:val="single" w:sz="6" w:space="0" w:color="000000"/>
              <w:left w:val="single" w:sz="4" w:space="0" w:color="auto"/>
              <w:bottom w:val="single" w:sz="6" w:space="0" w:color="000000"/>
              <w:right w:val="single" w:sz="6" w:space="0" w:color="000000"/>
            </w:tcBorders>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 xml:space="preserve">Výstavba nových úseků silniční sítě TEN-T:  </w:t>
            </w:r>
          </w:p>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Modernizace a zkapacitnění již provozovaných úseků kategorie D, R a ostatních silnic I. tříd sítě TEN-T, Rekonstrukce a modernizace silnic a dálnic ve vlastnictví státu mimo síť TEN-T, Výstavba obchvatů a přeložek</w:t>
            </w:r>
          </w:p>
        </w:tc>
        <w:tc>
          <w:tcPr>
            <w:tcW w:w="3540" w:type="dxa"/>
            <w:tcBorders>
              <w:top w:val="single" w:sz="6" w:space="0" w:color="000000"/>
              <w:left w:val="single" w:sz="6" w:space="0" w:color="000000"/>
              <w:bottom w:val="single" w:sz="6" w:space="0" w:color="000000"/>
              <w:right w:val="single" w:sz="6" w:space="0" w:color="000000"/>
            </w:tcBorders>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Rekonstrukce, modernizace, popř. výstavba silnic a budování obchvatů sídel na vybrané regionální silniční síti s cílem zvýšit konektivitu k síti TEN-T.</w:t>
            </w:r>
            <w:r w:rsidR="00BD159C" w:rsidRPr="00A06330">
              <w:rPr>
                <w:rFonts w:ascii="Arial" w:eastAsiaTheme="minorHAnsi" w:hAnsi="Arial" w:cs="Arial"/>
                <w:color w:val="000000"/>
                <w:sz w:val="20"/>
                <w:szCs w:val="20"/>
                <w:lang w:eastAsia="en-US"/>
              </w:rPr>
              <w:t xml:space="preserve"> </w:t>
            </w:r>
            <w:r w:rsidR="00BD159C" w:rsidRPr="00A06330">
              <w:rPr>
                <w:rFonts w:ascii="Arial" w:hAnsi="Arial" w:cs="Arial"/>
                <w:sz w:val="20"/>
                <w:szCs w:val="20"/>
              </w:rPr>
              <w:t>Podporováno bude napojení hospodářsky problémového regionu nebo periferního území na síť TEN-T. Podporováno bude zahrnutí doplňující zeleně podél silnic, např. zelené pásy, aleje a výsadby, a prvky silniční infrastruktury za účelem snížení fragmentace krajiny (ekodukty, podchody a nadchody).</w:t>
            </w:r>
          </w:p>
        </w:tc>
      </w:tr>
      <w:tr w:rsidR="001F3C70" w:rsidRPr="00A06330" w:rsidTr="002052BE">
        <w:trPr>
          <w:trHeight w:val="542"/>
        </w:trPr>
        <w:tc>
          <w:tcPr>
            <w:tcW w:w="2736" w:type="dxa"/>
            <w:tcBorders>
              <w:top w:val="single" w:sz="6" w:space="0" w:color="000000"/>
              <w:left w:val="single" w:sz="6" w:space="0" w:color="000000"/>
              <w:bottom w:val="single" w:sz="6" w:space="0" w:color="000000"/>
              <w:right w:val="single" w:sz="6" w:space="0" w:color="000000"/>
            </w:tcBorders>
            <w:shd w:val="clear" w:color="auto" w:fill="D2D2D2"/>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b/>
                <w:bCs/>
                <w:color w:val="000000"/>
                <w:sz w:val="20"/>
                <w:szCs w:val="20"/>
                <w:lang w:eastAsia="en-US"/>
              </w:rPr>
            </w:pPr>
            <w:r w:rsidRPr="00A06330">
              <w:rPr>
                <w:rFonts w:ascii="Arial" w:eastAsiaTheme="minorHAnsi" w:hAnsi="Arial" w:cs="Arial"/>
                <w:b/>
                <w:bCs/>
                <w:color w:val="000000"/>
                <w:sz w:val="20"/>
                <w:szCs w:val="20"/>
                <w:lang w:eastAsia="en-US"/>
              </w:rPr>
              <w:t>Implementační prvky</w:t>
            </w:r>
          </w:p>
        </w:tc>
        <w:tc>
          <w:tcPr>
            <w:tcW w:w="3360" w:type="dxa"/>
            <w:tcBorders>
              <w:top w:val="single" w:sz="6" w:space="0" w:color="000000"/>
              <w:left w:val="single" w:sz="6" w:space="0" w:color="000000"/>
              <w:bottom w:val="single" w:sz="6" w:space="0" w:color="000000"/>
              <w:right w:val="single" w:sz="4" w:space="0" w:color="auto"/>
            </w:tcBorders>
          </w:tcPr>
          <w:p w:rsidR="001F3C70" w:rsidRPr="00A06330" w:rsidRDefault="001F3C70" w:rsidP="00DB7E1B">
            <w:pPr>
              <w:autoSpaceDE w:val="0"/>
              <w:autoSpaceDN w:val="0"/>
              <w:adjustRightInd w:val="0"/>
              <w:spacing w:before="120" w:after="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Typy příjemců: kraje, obce, příspěvkové organizace, dobrovolné svazky obcí, státní podniky,</w:t>
            </w:r>
            <w:r w:rsidR="002B771F" w:rsidRPr="00A06330">
              <w:rPr>
                <w:rFonts w:ascii="Arial" w:eastAsiaTheme="minorHAnsi" w:hAnsi="Arial" w:cs="Arial"/>
                <w:color w:val="000000"/>
                <w:sz w:val="20"/>
                <w:szCs w:val="20"/>
                <w:lang w:eastAsia="en-US"/>
              </w:rPr>
              <w:t xml:space="preserve"> státní organizace,</w:t>
            </w:r>
            <w:r w:rsidRPr="00A06330">
              <w:rPr>
                <w:rFonts w:ascii="Arial" w:eastAsiaTheme="minorHAnsi" w:hAnsi="Arial" w:cs="Arial"/>
                <w:color w:val="000000"/>
                <w:sz w:val="20"/>
                <w:szCs w:val="20"/>
                <w:lang w:eastAsia="en-US"/>
              </w:rPr>
              <w:t xml:space="preserve"> vysoké školy,</w:t>
            </w:r>
            <w:r w:rsidR="002B771F" w:rsidRPr="00A06330">
              <w:rPr>
                <w:rFonts w:ascii="Arial" w:eastAsiaTheme="minorHAnsi" w:hAnsi="Arial" w:cs="Arial"/>
                <w:color w:val="000000"/>
                <w:sz w:val="20"/>
                <w:szCs w:val="20"/>
                <w:lang w:eastAsia="en-US"/>
              </w:rPr>
              <w:t xml:space="preserve"> školy a školská zařízení,</w:t>
            </w:r>
            <w:r w:rsidRPr="00A06330">
              <w:rPr>
                <w:rFonts w:ascii="Arial" w:eastAsiaTheme="minorHAnsi" w:hAnsi="Arial" w:cs="Arial"/>
                <w:color w:val="000000"/>
                <w:sz w:val="20"/>
                <w:szCs w:val="20"/>
                <w:lang w:eastAsia="en-US"/>
              </w:rPr>
              <w:t xml:space="preserve"> organizační složky státu (s výjimkou pozemkových úřadů</w:t>
            </w:r>
            <w:r w:rsidR="002B771F" w:rsidRPr="00A06330">
              <w:rPr>
                <w:rFonts w:ascii="Arial" w:eastAsiaTheme="minorHAnsi" w:hAnsi="Arial" w:cs="Arial"/>
                <w:color w:val="000000"/>
                <w:sz w:val="20"/>
                <w:szCs w:val="20"/>
                <w:lang w:eastAsia="en-US"/>
              </w:rPr>
              <w:t xml:space="preserve"> a AOPK ČR</w:t>
            </w:r>
            <w:r w:rsidRPr="00A06330">
              <w:rPr>
                <w:rFonts w:ascii="Arial" w:eastAsiaTheme="minorHAnsi" w:hAnsi="Arial" w:cs="Arial"/>
                <w:color w:val="000000"/>
                <w:sz w:val="20"/>
                <w:szCs w:val="20"/>
                <w:lang w:eastAsia="en-US"/>
              </w:rPr>
              <w:t>), veřejné výzkumné instituce,</w:t>
            </w:r>
            <w:r w:rsidR="002B771F" w:rsidRPr="00A06330">
              <w:rPr>
                <w:rFonts w:ascii="Arial" w:eastAsiaTheme="minorHAnsi" w:hAnsi="Arial" w:cs="Arial"/>
                <w:color w:val="000000"/>
                <w:sz w:val="20"/>
                <w:szCs w:val="20"/>
                <w:lang w:eastAsia="en-US"/>
              </w:rPr>
              <w:t xml:space="preserve"> veřejnoprávní instituce,</w:t>
            </w:r>
            <w:r w:rsidRPr="00A06330">
              <w:rPr>
                <w:rFonts w:ascii="Arial" w:eastAsiaTheme="minorHAnsi" w:hAnsi="Arial" w:cs="Arial"/>
                <w:color w:val="000000"/>
                <w:sz w:val="20"/>
                <w:szCs w:val="20"/>
                <w:lang w:eastAsia="en-US"/>
              </w:rPr>
              <w:t xml:space="preserve"> </w:t>
            </w:r>
            <w:r w:rsidR="002B771F" w:rsidRPr="00A06330">
              <w:rPr>
                <w:rFonts w:ascii="Arial" w:eastAsiaTheme="minorHAnsi" w:hAnsi="Arial" w:cs="Arial"/>
                <w:color w:val="000000"/>
                <w:sz w:val="20"/>
                <w:szCs w:val="20"/>
                <w:lang w:eastAsia="en-US"/>
              </w:rPr>
              <w:t>nestátní neziskové organizace (</w:t>
            </w:r>
            <w:r w:rsidRPr="00A06330">
              <w:rPr>
                <w:rFonts w:ascii="Arial" w:eastAsiaTheme="minorHAnsi" w:hAnsi="Arial" w:cs="Arial"/>
                <w:color w:val="000000"/>
                <w:sz w:val="20"/>
                <w:szCs w:val="20"/>
                <w:lang w:eastAsia="en-US"/>
              </w:rPr>
              <w:t>obecně prospěšné společnosti,</w:t>
            </w:r>
            <w:r w:rsidR="002B771F" w:rsidRPr="00A06330">
              <w:rPr>
                <w:rFonts w:ascii="Arial" w:eastAsiaTheme="minorHAnsi" w:hAnsi="Arial" w:cs="Arial"/>
                <w:color w:val="000000"/>
                <w:sz w:val="20"/>
                <w:szCs w:val="20"/>
                <w:lang w:eastAsia="en-US"/>
              </w:rPr>
              <w:t xml:space="preserve"> nadace, nadační fondy, ústavy, spolky),</w:t>
            </w:r>
            <w:r w:rsidRPr="00A06330">
              <w:rPr>
                <w:rFonts w:ascii="Arial" w:eastAsiaTheme="minorHAnsi" w:hAnsi="Arial" w:cs="Arial"/>
                <w:color w:val="000000"/>
                <w:sz w:val="20"/>
                <w:szCs w:val="20"/>
                <w:lang w:eastAsia="en-US"/>
              </w:rPr>
              <w:t xml:space="preserve"> podnikatelské subjekty, fyzické osoby</w:t>
            </w:r>
            <w:r w:rsidR="002B771F" w:rsidRPr="00A06330">
              <w:rPr>
                <w:rFonts w:ascii="Arial" w:eastAsiaTheme="minorHAnsi" w:hAnsi="Arial" w:cs="Arial"/>
                <w:color w:val="000000"/>
                <w:sz w:val="20"/>
                <w:szCs w:val="20"/>
                <w:lang w:eastAsia="en-US"/>
              </w:rPr>
              <w:t xml:space="preserve"> podnikající, obchodní společnosti a družstva, církve a náboženské společnosti a jejich svazy</w:t>
            </w:r>
            <w:r w:rsidRPr="00A06330">
              <w:rPr>
                <w:rFonts w:ascii="Arial" w:eastAsiaTheme="minorHAnsi" w:hAnsi="Arial" w:cs="Arial"/>
                <w:color w:val="000000"/>
                <w:sz w:val="20"/>
                <w:szCs w:val="20"/>
                <w:lang w:eastAsia="en-US"/>
              </w:rPr>
              <w:t xml:space="preserve">. </w:t>
            </w:r>
          </w:p>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Cílová území: území celé České republiky, mimo území hl. města Prahy</w:t>
            </w:r>
          </w:p>
        </w:tc>
        <w:tc>
          <w:tcPr>
            <w:tcW w:w="396" w:type="dxa"/>
            <w:vMerge/>
            <w:tcBorders>
              <w:top w:val="single" w:sz="4" w:space="0" w:color="auto"/>
              <w:left w:val="single" w:sz="4" w:space="0" w:color="auto"/>
              <w:bottom w:val="single" w:sz="4" w:space="0" w:color="auto"/>
              <w:right w:val="single" w:sz="4" w:space="0" w:color="auto"/>
            </w:tcBorders>
            <w:shd w:val="clear" w:color="auto" w:fill="FFFFFF"/>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p>
        </w:tc>
        <w:tc>
          <w:tcPr>
            <w:tcW w:w="4221" w:type="dxa"/>
            <w:tcBorders>
              <w:top w:val="single" w:sz="6" w:space="0" w:color="000000"/>
              <w:left w:val="single" w:sz="4" w:space="0" w:color="auto"/>
              <w:bottom w:val="single" w:sz="6" w:space="0" w:color="000000"/>
              <w:right w:val="single" w:sz="6" w:space="0" w:color="000000"/>
            </w:tcBorders>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Cílová území: území celé České republiky mimo hl. města Prahy</w:t>
            </w:r>
          </w:p>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Příjemci: Příjemci podpory budou vlastníci/správci dotčené infrastruktury</w:t>
            </w:r>
          </w:p>
        </w:tc>
        <w:tc>
          <w:tcPr>
            <w:tcW w:w="3540" w:type="dxa"/>
            <w:tcBorders>
              <w:top w:val="single" w:sz="6" w:space="0" w:color="000000"/>
              <w:left w:val="single" w:sz="6" w:space="0" w:color="000000"/>
              <w:bottom w:val="single" w:sz="6" w:space="0" w:color="000000"/>
              <w:right w:val="single" w:sz="6" w:space="0" w:color="000000"/>
            </w:tcBorders>
          </w:tcPr>
          <w:p w:rsidR="00BD159C" w:rsidRPr="00A06330" w:rsidRDefault="001F3C70" w:rsidP="00DB7E1B">
            <w:pPr>
              <w:spacing w:before="120" w:after="240"/>
              <w:rPr>
                <w:rFonts w:ascii="Arial" w:hAnsi="Arial" w:cs="Arial"/>
                <w:sz w:val="20"/>
                <w:szCs w:val="20"/>
              </w:rPr>
            </w:pPr>
            <w:r w:rsidRPr="00A06330">
              <w:rPr>
                <w:rFonts w:ascii="Arial" w:eastAsiaTheme="minorHAnsi" w:hAnsi="Arial" w:cs="Arial"/>
                <w:color w:val="000000"/>
                <w:sz w:val="20"/>
                <w:szCs w:val="20"/>
                <w:lang w:eastAsia="en-US"/>
              </w:rPr>
              <w:t xml:space="preserve">Cílová území: </w:t>
            </w:r>
            <w:r w:rsidR="00BD159C" w:rsidRPr="00A06330">
              <w:rPr>
                <w:rFonts w:ascii="Arial" w:hAnsi="Arial" w:cs="Arial"/>
                <w:sz w:val="20"/>
                <w:szCs w:val="20"/>
              </w:rPr>
              <w:t xml:space="preserve">území celé České republiky mimo hl. města Prahy. Vybraná prioritní regionální silniční síť je uvedena v příloze č. 3 IROP. </w:t>
            </w:r>
          </w:p>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p>
          <w:p w:rsidR="001F3C70" w:rsidRPr="00A06330" w:rsidRDefault="001F3C70" w:rsidP="00DB7E1B">
            <w:pPr>
              <w:autoSpaceDE w:val="0"/>
              <w:autoSpaceDN w:val="0"/>
              <w:adjustRightInd w:val="0"/>
              <w:spacing w:before="120" w:after="0" w:afterAutospacing="0" w:line="240" w:lineRule="auto"/>
              <w:jc w:val="left"/>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Příjemci: kraje</w:t>
            </w:r>
            <w:r w:rsidR="00E379A4" w:rsidRPr="00A06330">
              <w:rPr>
                <w:rFonts w:ascii="Arial" w:eastAsiaTheme="minorHAnsi" w:hAnsi="Arial" w:cs="Arial"/>
                <w:color w:val="000000"/>
                <w:sz w:val="20"/>
                <w:szCs w:val="20"/>
                <w:lang w:eastAsia="en-US"/>
              </w:rPr>
              <w:t>,</w:t>
            </w:r>
            <w:r w:rsidRPr="00A06330">
              <w:rPr>
                <w:rFonts w:ascii="Arial" w:eastAsiaTheme="minorHAnsi" w:hAnsi="Arial" w:cs="Arial"/>
                <w:color w:val="000000"/>
                <w:sz w:val="20"/>
                <w:szCs w:val="20"/>
                <w:lang w:eastAsia="en-US"/>
              </w:rPr>
              <w:t xml:space="preserve"> organizace zřizované nebo zakládané kraji</w:t>
            </w:r>
          </w:p>
        </w:tc>
      </w:tr>
      <w:tr w:rsidR="001F3C70" w:rsidRPr="00A06330" w:rsidTr="002052BE">
        <w:trPr>
          <w:trHeight w:val="542"/>
        </w:trPr>
        <w:tc>
          <w:tcPr>
            <w:tcW w:w="2736" w:type="dxa"/>
            <w:tcBorders>
              <w:top w:val="single" w:sz="6" w:space="0" w:color="000000"/>
              <w:left w:val="single" w:sz="6" w:space="0" w:color="000000"/>
              <w:bottom w:val="single" w:sz="6" w:space="0" w:color="000000"/>
              <w:right w:val="single" w:sz="6" w:space="0" w:color="000000"/>
            </w:tcBorders>
            <w:shd w:val="clear" w:color="auto" w:fill="D2D2D2"/>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b/>
                <w:bCs/>
                <w:color w:val="000000"/>
                <w:sz w:val="20"/>
                <w:szCs w:val="20"/>
                <w:lang w:eastAsia="en-US"/>
              </w:rPr>
            </w:pPr>
            <w:r w:rsidRPr="00A06330">
              <w:rPr>
                <w:rFonts w:ascii="Arial" w:eastAsiaTheme="minorHAnsi" w:hAnsi="Arial" w:cs="Arial"/>
                <w:b/>
                <w:bCs/>
                <w:color w:val="000000"/>
                <w:sz w:val="20"/>
                <w:szCs w:val="20"/>
                <w:lang w:eastAsia="en-US"/>
              </w:rPr>
              <w:t>Synergie/komplementarita</w:t>
            </w:r>
          </w:p>
        </w:tc>
        <w:tc>
          <w:tcPr>
            <w:tcW w:w="3360" w:type="dxa"/>
            <w:tcBorders>
              <w:top w:val="single" w:sz="6" w:space="0" w:color="000000"/>
              <w:left w:val="single" w:sz="6" w:space="0" w:color="000000"/>
              <w:bottom w:val="single" w:sz="6" w:space="0" w:color="000000"/>
              <w:right w:val="single" w:sz="4" w:space="0" w:color="auto"/>
            </w:tcBorders>
          </w:tcPr>
          <w:p w:rsidR="001F3C70" w:rsidRPr="00A06330" w:rsidRDefault="001F3C70" w:rsidP="00DB7E1B">
            <w:pPr>
              <w:autoSpaceDE w:val="0"/>
              <w:autoSpaceDN w:val="0"/>
              <w:adjustRightInd w:val="0"/>
              <w:spacing w:before="120" w:after="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Komplementarita</w:t>
            </w:r>
          </w:p>
        </w:tc>
        <w:tc>
          <w:tcPr>
            <w:tcW w:w="396" w:type="dxa"/>
            <w:vMerge/>
            <w:tcBorders>
              <w:top w:val="single" w:sz="4" w:space="0" w:color="auto"/>
              <w:left w:val="single" w:sz="4" w:space="0" w:color="auto"/>
              <w:bottom w:val="single" w:sz="4" w:space="0" w:color="auto"/>
              <w:right w:val="single" w:sz="4" w:space="0" w:color="auto"/>
            </w:tcBorders>
            <w:shd w:val="clear" w:color="auto" w:fill="FFFFFF"/>
          </w:tcPr>
          <w:p w:rsidR="001F3C70" w:rsidRPr="00A06330" w:rsidRDefault="001F3C70" w:rsidP="00DB7E1B">
            <w:pPr>
              <w:autoSpaceDE w:val="0"/>
              <w:autoSpaceDN w:val="0"/>
              <w:adjustRightInd w:val="0"/>
              <w:spacing w:before="120" w:after="0" w:afterAutospacing="0" w:line="240" w:lineRule="auto"/>
              <w:rPr>
                <w:rFonts w:ascii="Arial" w:eastAsiaTheme="minorHAnsi" w:hAnsi="Arial" w:cs="Arial"/>
                <w:color w:val="000000"/>
                <w:sz w:val="20"/>
                <w:szCs w:val="20"/>
                <w:lang w:eastAsia="en-US"/>
              </w:rPr>
            </w:pPr>
          </w:p>
        </w:tc>
        <w:tc>
          <w:tcPr>
            <w:tcW w:w="4221" w:type="dxa"/>
            <w:tcBorders>
              <w:top w:val="single" w:sz="6" w:space="0" w:color="000000"/>
              <w:left w:val="single" w:sz="4" w:space="0" w:color="auto"/>
              <w:bottom w:val="single" w:sz="6" w:space="0" w:color="000000"/>
              <w:right w:val="single" w:sz="6" w:space="0" w:color="000000"/>
            </w:tcBorders>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Komplementarita</w:t>
            </w:r>
          </w:p>
        </w:tc>
        <w:tc>
          <w:tcPr>
            <w:tcW w:w="3540" w:type="dxa"/>
            <w:tcBorders>
              <w:top w:val="single" w:sz="6" w:space="0" w:color="000000"/>
              <w:left w:val="single" w:sz="6" w:space="0" w:color="000000"/>
              <w:bottom w:val="single" w:sz="6" w:space="0" w:color="000000"/>
              <w:right w:val="single" w:sz="6" w:space="0" w:color="000000"/>
            </w:tcBorders>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Komplementarita</w:t>
            </w:r>
          </w:p>
        </w:tc>
      </w:tr>
      <w:tr w:rsidR="001F3C70" w:rsidRPr="00A06330" w:rsidTr="002052BE">
        <w:trPr>
          <w:trHeight w:val="542"/>
        </w:trPr>
        <w:tc>
          <w:tcPr>
            <w:tcW w:w="2736" w:type="dxa"/>
            <w:tcBorders>
              <w:top w:val="single" w:sz="6" w:space="0" w:color="000000"/>
              <w:left w:val="single" w:sz="6" w:space="0" w:color="000000"/>
              <w:bottom w:val="single" w:sz="6" w:space="0" w:color="000000"/>
              <w:right w:val="single" w:sz="6" w:space="0" w:color="000000"/>
            </w:tcBorders>
            <w:shd w:val="clear" w:color="auto" w:fill="D2D2D2"/>
          </w:tcPr>
          <w:p w:rsidR="001F3C70" w:rsidRPr="00A06330" w:rsidRDefault="001F3C70" w:rsidP="00DB7E1B">
            <w:pPr>
              <w:autoSpaceDE w:val="0"/>
              <w:autoSpaceDN w:val="0"/>
              <w:adjustRightInd w:val="0"/>
              <w:spacing w:before="120" w:after="120" w:afterAutospacing="0" w:line="240" w:lineRule="auto"/>
              <w:rPr>
                <w:rFonts w:ascii="Arial" w:eastAsiaTheme="minorHAnsi" w:hAnsi="Arial" w:cs="Arial"/>
                <w:b/>
                <w:bCs/>
                <w:color w:val="000000"/>
                <w:sz w:val="20"/>
                <w:szCs w:val="20"/>
                <w:lang w:eastAsia="en-US"/>
              </w:rPr>
            </w:pPr>
            <w:r w:rsidRPr="00A06330">
              <w:rPr>
                <w:rFonts w:ascii="Arial" w:eastAsiaTheme="minorHAnsi" w:hAnsi="Arial" w:cs="Arial"/>
                <w:b/>
                <w:bCs/>
                <w:color w:val="000000"/>
                <w:sz w:val="20"/>
                <w:szCs w:val="20"/>
                <w:lang w:eastAsia="en-US"/>
              </w:rPr>
              <w:t xml:space="preserve">Mechanismus koordinace </w:t>
            </w:r>
          </w:p>
        </w:tc>
        <w:tc>
          <w:tcPr>
            <w:tcW w:w="3360" w:type="dxa"/>
            <w:tcBorders>
              <w:top w:val="single" w:sz="6" w:space="0" w:color="000000"/>
              <w:left w:val="single" w:sz="6" w:space="0" w:color="000000"/>
              <w:bottom w:val="single" w:sz="6" w:space="0" w:color="000000"/>
              <w:right w:val="single" w:sz="4" w:space="0" w:color="auto"/>
            </w:tcBorders>
          </w:tcPr>
          <w:p w:rsidR="001F3C70" w:rsidRPr="00A06330" w:rsidRDefault="001F3C70" w:rsidP="00DB7E1B">
            <w:pPr>
              <w:autoSpaceDE w:val="0"/>
              <w:autoSpaceDN w:val="0"/>
              <w:adjustRightInd w:val="0"/>
              <w:spacing w:before="120" w:after="0" w:afterAutospacing="0" w:line="240" w:lineRule="auto"/>
              <w:rPr>
                <w:rFonts w:ascii="Arial" w:eastAsiaTheme="minorHAnsi" w:hAnsi="Arial" w:cs="Arial"/>
                <w:color w:val="000000"/>
                <w:sz w:val="20"/>
                <w:szCs w:val="20"/>
                <w:lang w:eastAsia="en-US"/>
              </w:rPr>
            </w:pPr>
            <w:r w:rsidRPr="00A06330">
              <w:rPr>
                <w:rFonts w:ascii="Arial" w:eastAsiaTheme="minorHAnsi" w:hAnsi="Arial" w:cs="Arial"/>
                <w:color w:val="000000"/>
                <w:sz w:val="20"/>
                <w:szCs w:val="20"/>
                <w:lang w:eastAsia="en-US"/>
              </w:rPr>
              <w:t>Jedná se o komplementární vazbu bez nutnosti nastavování koordinačních mechanismů mezi programy. OP</w:t>
            </w:r>
            <w:r w:rsidR="00E927FB" w:rsidRPr="00A06330">
              <w:rPr>
                <w:rFonts w:ascii="Arial" w:eastAsiaTheme="minorHAnsi" w:hAnsi="Arial" w:cs="Arial"/>
                <w:color w:val="000000"/>
                <w:sz w:val="20"/>
                <w:szCs w:val="20"/>
                <w:lang w:eastAsia="en-US"/>
              </w:rPr>
              <w:t xml:space="preserve"> </w:t>
            </w:r>
            <w:r w:rsidRPr="00A06330">
              <w:rPr>
                <w:rFonts w:ascii="Arial" w:eastAsiaTheme="minorHAnsi" w:hAnsi="Arial" w:cs="Arial"/>
                <w:color w:val="000000"/>
                <w:sz w:val="20"/>
                <w:szCs w:val="20"/>
                <w:lang w:eastAsia="en-US"/>
              </w:rPr>
              <w:t>ŽP 2014-2020 bude zahrnovat pouze případy, kdy je nezbytné zajistit ochranu živočichů, resp. podpořit konektivitu jejich populací na identifikovaných stávajících (již existujících) migračních bariérách tvořených dopravními stavbami. Půjde tedy především o úseky stávajících komunikací, kde je zaznamenáván např. úhyn obojživelníků, vydry říční a dalších druhů chráněných podle směrnice o stanovištích a národních předpisů, neprůchodné úseky, které tvoří bariéry v pohybu velkých šelem apod. Tato opatření přispějí k praktickému naplňování čl. 10 Směrnice o stanovištích a cílům strategie Green Infrastructure. Předmětem podpory z</w:t>
            </w:r>
            <w:r w:rsidR="00E927FB" w:rsidRPr="00A06330">
              <w:rPr>
                <w:rFonts w:ascii="Arial" w:eastAsiaTheme="minorHAnsi" w:hAnsi="Arial" w:cs="Arial"/>
                <w:color w:val="000000"/>
                <w:sz w:val="20"/>
                <w:szCs w:val="20"/>
                <w:lang w:eastAsia="en-US"/>
              </w:rPr>
              <w:t> </w:t>
            </w:r>
            <w:r w:rsidRPr="00A06330">
              <w:rPr>
                <w:rFonts w:ascii="Arial" w:eastAsiaTheme="minorHAnsi" w:hAnsi="Arial" w:cs="Arial"/>
                <w:color w:val="000000"/>
                <w:sz w:val="20"/>
                <w:szCs w:val="20"/>
                <w:lang w:eastAsia="en-US"/>
              </w:rPr>
              <w:t>OP</w:t>
            </w:r>
            <w:r w:rsidR="00E927FB" w:rsidRPr="00A06330">
              <w:rPr>
                <w:rFonts w:ascii="Arial" w:eastAsiaTheme="minorHAnsi" w:hAnsi="Arial" w:cs="Arial"/>
                <w:color w:val="000000"/>
                <w:sz w:val="20"/>
                <w:szCs w:val="20"/>
                <w:lang w:eastAsia="en-US"/>
              </w:rPr>
              <w:t xml:space="preserve"> </w:t>
            </w:r>
            <w:r w:rsidRPr="00A06330">
              <w:rPr>
                <w:rFonts w:ascii="Arial" w:eastAsiaTheme="minorHAnsi" w:hAnsi="Arial" w:cs="Arial"/>
                <w:color w:val="000000"/>
                <w:sz w:val="20"/>
                <w:szCs w:val="20"/>
                <w:lang w:eastAsia="en-US"/>
              </w:rPr>
              <w:t>ŽP nebude realizace nezbytných zmírňující</w:t>
            </w:r>
            <w:r w:rsidR="00F87EF2" w:rsidRPr="00A06330">
              <w:rPr>
                <w:rFonts w:ascii="Arial" w:eastAsiaTheme="minorHAnsi" w:hAnsi="Arial" w:cs="Arial"/>
                <w:color w:val="000000"/>
                <w:sz w:val="20"/>
                <w:szCs w:val="20"/>
                <w:lang w:eastAsia="en-US"/>
              </w:rPr>
              <w:t>c</w:t>
            </w:r>
            <w:r w:rsidRPr="00A06330">
              <w:rPr>
                <w:rFonts w:ascii="Arial" w:eastAsiaTheme="minorHAnsi" w:hAnsi="Arial" w:cs="Arial"/>
                <w:color w:val="000000"/>
                <w:sz w:val="20"/>
                <w:szCs w:val="20"/>
                <w:lang w:eastAsia="en-US"/>
              </w:rPr>
              <w:t xml:space="preserve">h opatření, které souvisí s výstavbou nové dopravní infrastruktury (nebo celkovými přestavbami a modernizací) a jejichž nezbytnost vyplývá z posouzení těchto staveb v rámci EIA, případně postupu podle čl. 6.3. Směrnice o stanovištích. Takováto opatření by měla být podporována jako standardní součást projektů dopravní infrastruktury z OP Doprava na silnicích I. třídy a z IROP na silnicích II. a III. třídy. </w:t>
            </w:r>
          </w:p>
        </w:tc>
        <w:tc>
          <w:tcPr>
            <w:tcW w:w="396" w:type="dxa"/>
            <w:vMerge/>
            <w:tcBorders>
              <w:top w:val="single" w:sz="4" w:space="0" w:color="auto"/>
              <w:left w:val="single" w:sz="4" w:space="0" w:color="auto"/>
              <w:bottom w:val="single" w:sz="4" w:space="0" w:color="auto"/>
              <w:right w:val="single" w:sz="4" w:space="0" w:color="auto"/>
            </w:tcBorders>
            <w:shd w:val="clear" w:color="auto" w:fill="FFFFFF"/>
          </w:tcPr>
          <w:p w:rsidR="001F3C70" w:rsidRPr="00A06330" w:rsidRDefault="001F3C70" w:rsidP="00DB7E1B">
            <w:pPr>
              <w:autoSpaceDE w:val="0"/>
              <w:autoSpaceDN w:val="0"/>
              <w:adjustRightInd w:val="0"/>
              <w:spacing w:before="120" w:after="0" w:afterAutospacing="0" w:line="240" w:lineRule="auto"/>
              <w:rPr>
                <w:rFonts w:ascii="Arial" w:eastAsiaTheme="minorHAnsi" w:hAnsi="Arial" w:cs="Arial"/>
                <w:color w:val="000000"/>
                <w:sz w:val="20"/>
                <w:szCs w:val="20"/>
                <w:lang w:eastAsia="en-US"/>
              </w:rPr>
            </w:pPr>
          </w:p>
        </w:tc>
        <w:tc>
          <w:tcPr>
            <w:tcW w:w="4221" w:type="dxa"/>
            <w:tcBorders>
              <w:top w:val="single" w:sz="6" w:space="0" w:color="000000"/>
              <w:left w:val="single" w:sz="4" w:space="0" w:color="auto"/>
              <w:bottom w:val="single" w:sz="6" w:space="0" w:color="000000"/>
              <w:right w:val="single" w:sz="6" w:space="0" w:color="000000"/>
            </w:tcBorders>
          </w:tcPr>
          <w:p w:rsidR="001F3C70" w:rsidRPr="00A06330" w:rsidRDefault="001F3C70" w:rsidP="00DB7E1B">
            <w:pPr>
              <w:autoSpaceDE w:val="0"/>
              <w:autoSpaceDN w:val="0"/>
              <w:adjustRightInd w:val="0"/>
              <w:spacing w:before="120" w:after="0" w:afterAutospacing="0" w:line="240" w:lineRule="auto"/>
              <w:ind w:left="360"/>
              <w:rPr>
                <w:rFonts w:ascii="Arial" w:eastAsiaTheme="minorHAnsi" w:hAnsi="Arial" w:cs="Arial"/>
                <w:color w:val="000000"/>
                <w:sz w:val="20"/>
                <w:szCs w:val="20"/>
                <w:lang w:eastAsia="en-US"/>
              </w:rPr>
            </w:pPr>
          </w:p>
        </w:tc>
        <w:tc>
          <w:tcPr>
            <w:tcW w:w="3540" w:type="dxa"/>
            <w:tcBorders>
              <w:top w:val="single" w:sz="6" w:space="0" w:color="000000"/>
              <w:left w:val="single" w:sz="6" w:space="0" w:color="000000"/>
              <w:bottom w:val="single" w:sz="6" w:space="0" w:color="000000"/>
              <w:right w:val="single" w:sz="6" w:space="0" w:color="000000"/>
            </w:tcBorders>
          </w:tcPr>
          <w:p w:rsidR="001F3C70" w:rsidRPr="00A06330" w:rsidRDefault="001F3C70" w:rsidP="00DB7E1B">
            <w:pPr>
              <w:keepNext/>
              <w:keepLines/>
              <w:autoSpaceDE w:val="0"/>
              <w:autoSpaceDN w:val="0"/>
              <w:adjustRightInd w:val="0"/>
              <w:spacing w:before="120" w:after="0" w:afterAutospacing="0" w:line="240" w:lineRule="auto"/>
              <w:jc w:val="left"/>
              <w:rPr>
                <w:rFonts w:ascii="Arial" w:eastAsiaTheme="minorHAnsi" w:hAnsi="Arial" w:cs="Arial"/>
                <w:color w:val="000000"/>
                <w:sz w:val="20"/>
                <w:szCs w:val="20"/>
                <w:lang w:eastAsia="en-US"/>
              </w:rPr>
            </w:pPr>
          </w:p>
        </w:tc>
      </w:tr>
    </w:tbl>
    <w:p w:rsidR="00DA0AD1" w:rsidRPr="00A06330" w:rsidRDefault="00DA0AD1" w:rsidP="00DC47A8">
      <w:pPr>
        <w:pStyle w:val="Odstavecseseznamem"/>
        <w:rPr>
          <w:rFonts w:ascii="Arial" w:hAnsi="Arial" w:cs="Arial"/>
          <w:b/>
          <w:sz w:val="20"/>
          <w:szCs w:val="20"/>
          <w:u w:val="single"/>
        </w:rPr>
      </w:pPr>
    </w:p>
    <w:p w:rsidR="00DA0AD1" w:rsidRPr="00A06330" w:rsidRDefault="00DA0AD1" w:rsidP="00DC47A8">
      <w:pPr>
        <w:pStyle w:val="Odstavecseseznamem"/>
        <w:rPr>
          <w:rFonts w:ascii="Arial" w:hAnsi="Arial" w:cs="Arial"/>
          <w:b/>
          <w:sz w:val="20"/>
          <w:szCs w:val="20"/>
          <w:u w:val="single"/>
        </w:rPr>
      </w:pPr>
    </w:p>
    <w:p w:rsidR="005315FF" w:rsidRPr="00A06330" w:rsidRDefault="001007D3" w:rsidP="00276736">
      <w:pPr>
        <w:pStyle w:val="Odstavecseseznamem"/>
        <w:numPr>
          <w:ilvl w:val="0"/>
          <w:numId w:val="25"/>
        </w:numPr>
        <w:rPr>
          <w:rFonts w:ascii="Arial" w:hAnsi="Arial" w:cs="Arial"/>
          <w:b/>
          <w:sz w:val="20"/>
          <w:szCs w:val="20"/>
          <w:u w:val="single"/>
        </w:rPr>
      </w:pPr>
      <w:r w:rsidRPr="00A06330">
        <w:rPr>
          <w:rFonts w:ascii="Arial" w:hAnsi="Arial" w:cs="Arial"/>
          <w:b/>
          <w:sz w:val="20"/>
          <w:szCs w:val="20"/>
          <w:u w:val="single"/>
        </w:rPr>
        <w:t>P</w:t>
      </w:r>
      <w:r w:rsidR="005315FF" w:rsidRPr="00A06330">
        <w:rPr>
          <w:rFonts w:ascii="Arial" w:hAnsi="Arial" w:cs="Arial"/>
          <w:b/>
          <w:sz w:val="20"/>
          <w:szCs w:val="20"/>
          <w:u w:val="single"/>
        </w:rPr>
        <w:t>ovodňová ochrana v lesích</w:t>
      </w:r>
    </w:p>
    <w:tbl>
      <w:tblPr>
        <w:tblStyle w:val="Mkatabulky"/>
        <w:tblW w:w="14204" w:type="dxa"/>
        <w:tblInd w:w="108" w:type="dxa"/>
        <w:tblLook w:val="04A0" w:firstRow="1" w:lastRow="0" w:firstColumn="1" w:lastColumn="0" w:noHBand="0" w:noVBand="1"/>
      </w:tblPr>
      <w:tblGrid>
        <w:gridCol w:w="2736"/>
        <w:gridCol w:w="3530"/>
        <w:gridCol w:w="284"/>
        <w:gridCol w:w="7654"/>
      </w:tblGrid>
      <w:tr w:rsidR="00B151DD" w:rsidRPr="00A06330" w:rsidTr="00B151DD">
        <w:trPr>
          <w:trHeight w:val="542"/>
        </w:trPr>
        <w:tc>
          <w:tcPr>
            <w:tcW w:w="2736" w:type="dxa"/>
            <w:shd w:val="clear" w:color="auto" w:fill="BFBFBF" w:themeFill="background1" w:themeFillShade="BF"/>
          </w:tcPr>
          <w:p w:rsidR="00B151DD" w:rsidRPr="00A06330" w:rsidRDefault="00B151DD" w:rsidP="00DB7E1B">
            <w:pPr>
              <w:spacing w:before="120" w:after="0" w:afterAutospacing="0"/>
              <w:rPr>
                <w:rFonts w:ascii="Arial" w:hAnsi="Arial" w:cs="Arial"/>
                <w:b/>
                <w:sz w:val="20"/>
                <w:szCs w:val="20"/>
              </w:rPr>
            </w:pPr>
          </w:p>
        </w:tc>
        <w:tc>
          <w:tcPr>
            <w:tcW w:w="3530" w:type="dxa"/>
            <w:tcBorders>
              <w:bottom w:val="single" w:sz="4" w:space="0" w:color="000000" w:themeColor="text1"/>
            </w:tcBorders>
            <w:shd w:val="clear" w:color="auto" w:fill="BFBFBF" w:themeFill="background1" w:themeFillShade="BF"/>
          </w:tcPr>
          <w:p w:rsidR="00B151DD" w:rsidRPr="00A06330" w:rsidRDefault="00B151DD" w:rsidP="00DB7E1B">
            <w:pPr>
              <w:spacing w:before="120" w:after="0" w:afterAutospacing="0"/>
              <w:rPr>
                <w:rFonts w:ascii="Arial" w:hAnsi="Arial" w:cs="Arial"/>
                <w:b/>
                <w:sz w:val="20"/>
                <w:szCs w:val="20"/>
              </w:rPr>
            </w:pPr>
            <w:r w:rsidRPr="00A06330">
              <w:rPr>
                <w:rFonts w:ascii="Arial" w:hAnsi="Arial" w:cs="Arial"/>
                <w:b/>
                <w:sz w:val="20"/>
                <w:szCs w:val="20"/>
              </w:rPr>
              <w:t>Operační program Životní prostředí 2014-2020</w:t>
            </w:r>
          </w:p>
        </w:tc>
        <w:tc>
          <w:tcPr>
            <w:tcW w:w="284" w:type="dxa"/>
            <w:vMerge w:val="restart"/>
            <w:tcBorders>
              <w:top w:val="nil"/>
            </w:tcBorders>
            <w:shd w:val="clear" w:color="auto" w:fill="FFFFFF" w:themeFill="background1"/>
          </w:tcPr>
          <w:p w:rsidR="00B151DD" w:rsidRPr="00A06330" w:rsidRDefault="00B151DD" w:rsidP="00DB7E1B">
            <w:pPr>
              <w:spacing w:before="120" w:after="0" w:afterAutospacing="0"/>
              <w:rPr>
                <w:rFonts w:ascii="Arial" w:hAnsi="Arial" w:cs="Arial"/>
                <w:b/>
                <w:sz w:val="20"/>
                <w:szCs w:val="20"/>
              </w:rPr>
            </w:pPr>
          </w:p>
        </w:tc>
        <w:tc>
          <w:tcPr>
            <w:tcW w:w="7654" w:type="dxa"/>
            <w:tcBorders>
              <w:bottom w:val="single" w:sz="4" w:space="0" w:color="000000" w:themeColor="text1"/>
            </w:tcBorders>
            <w:shd w:val="clear" w:color="auto" w:fill="BFBFBF" w:themeFill="background1" w:themeFillShade="BF"/>
          </w:tcPr>
          <w:p w:rsidR="00B151DD" w:rsidRPr="00A06330" w:rsidRDefault="00B151DD" w:rsidP="00DB7E1B">
            <w:pPr>
              <w:spacing w:before="120" w:after="0" w:afterAutospacing="0"/>
              <w:rPr>
                <w:rFonts w:ascii="Arial" w:hAnsi="Arial" w:cs="Arial"/>
                <w:b/>
                <w:sz w:val="20"/>
                <w:szCs w:val="20"/>
              </w:rPr>
            </w:pPr>
            <w:r w:rsidRPr="00A06330">
              <w:rPr>
                <w:rFonts w:ascii="Arial" w:hAnsi="Arial" w:cs="Arial"/>
                <w:b/>
                <w:sz w:val="20"/>
                <w:szCs w:val="20"/>
              </w:rPr>
              <w:t>Program rozvoje venkova</w:t>
            </w:r>
          </w:p>
        </w:tc>
      </w:tr>
      <w:tr w:rsidR="00B151DD" w:rsidRPr="00A06330" w:rsidTr="00B151DD">
        <w:trPr>
          <w:trHeight w:val="300"/>
        </w:trPr>
        <w:tc>
          <w:tcPr>
            <w:tcW w:w="2736" w:type="dxa"/>
            <w:shd w:val="clear" w:color="auto" w:fill="D9D9D9" w:themeFill="background1" w:themeFillShade="D9"/>
          </w:tcPr>
          <w:p w:rsidR="00B151DD" w:rsidRPr="00A06330" w:rsidRDefault="00B151DD" w:rsidP="00DB7E1B">
            <w:pPr>
              <w:spacing w:before="120" w:after="0" w:afterAutospacing="0"/>
              <w:rPr>
                <w:rFonts w:ascii="Arial" w:hAnsi="Arial" w:cs="Arial"/>
                <w:b/>
                <w:sz w:val="20"/>
                <w:szCs w:val="20"/>
              </w:rPr>
            </w:pPr>
            <w:r w:rsidRPr="00A06330">
              <w:rPr>
                <w:rFonts w:ascii="Arial" w:hAnsi="Arial" w:cs="Arial"/>
                <w:b/>
                <w:sz w:val="20"/>
                <w:szCs w:val="20"/>
              </w:rPr>
              <w:t xml:space="preserve">Tematický cíl </w:t>
            </w:r>
          </w:p>
        </w:tc>
        <w:tc>
          <w:tcPr>
            <w:tcW w:w="3530" w:type="dxa"/>
            <w:tcBorders>
              <w:bottom w:val="dotted" w:sz="4" w:space="0" w:color="auto"/>
            </w:tcBorders>
          </w:tcPr>
          <w:p w:rsidR="00B151DD" w:rsidRPr="00A06330" w:rsidRDefault="00B151DD" w:rsidP="00DB7E1B">
            <w:pPr>
              <w:spacing w:before="120" w:after="0" w:afterAutospacing="0"/>
              <w:rPr>
                <w:rFonts w:ascii="Arial" w:hAnsi="Arial" w:cs="Arial"/>
                <w:sz w:val="20"/>
                <w:szCs w:val="20"/>
              </w:rPr>
            </w:pPr>
            <w:r w:rsidRPr="00A06330">
              <w:rPr>
                <w:rFonts w:ascii="Arial" w:hAnsi="Arial" w:cs="Arial"/>
                <w:sz w:val="20"/>
                <w:szCs w:val="20"/>
              </w:rPr>
              <w:t>TC:5</w:t>
            </w:r>
          </w:p>
        </w:tc>
        <w:tc>
          <w:tcPr>
            <w:tcW w:w="284" w:type="dxa"/>
            <w:vMerge/>
            <w:shd w:val="clear" w:color="auto" w:fill="FFFFFF" w:themeFill="background1"/>
          </w:tcPr>
          <w:p w:rsidR="00B151DD" w:rsidRPr="00A06330" w:rsidRDefault="00B151DD" w:rsidP="00DB7E1B">
            <w:pPr>
              <w:spacing w:before="120" w:after="0" w:afterAutospacing="0"/>
              <w:rPr>
                <w:rFonts w:ascii="Arial" w:hAnsi="Arial" w:cs="Arial"/>
                <w:sz w:val="20"/>
                <w:szCs w:val="20"/>
              </w:rPr>
            </w:pPr>
          </w:p>
        </w:tc>
        <w:tc>
          <w:tcPr>
            <w:tcW w:w="7654" w:type="dxa"/>
            <w:tcBorders>
              <w:bottom w:val="dotted" w:sz="4" w:space="0" w:color="auto"/>
            </w:tcBorders>
          </w:tcPr>
          <w:p w:rsidR="00B151DD" w:rsidRPr="00A06330" w:rsidRDefault="00B151DD" w:rsidP="00DB7E1B">
            <w:pPr>
              <w:spacing w:before="120" w:after="0" w:afterAutospacing="0"/>
              <w:rPr>
                <w:rFonts w:ascii="Arial" w:hAnsi="Arial" w:cs="Arial"/>
                <w:sz w:val="20"/>
                <w:szCs w:val="20"/>
              </w:rPr>
            </w:pPr>
            <w:r w:rsidRPr="00A06330">
              <w:rPr>
                <w:rFonts w:ascii="Arial" w:hAnsi="Arial" w:cs="Arial"/>
                <w:sz w:val="20"/>
                <w:szCs w:val="20"/>
              </w:rPr>
              <w:t>TC: 5, TC: 6</w:t>
            </w:r>
          </w:p>
        </w:tc>
      </w:tr>
      <w:tr w:rsidR="00B151DD" w:rsidRPr="00A06330" w:rsidTr="00B151DD">
        <w:tc>
          <w:tcPr>
            <w:tcW w:w="2736" w:type="dxa"/>
            <w:shd w:val="clear" w:color="auto" w:fill="D9D9D9" w:themeFill="background1" w:themeFillShade="D9"/>
          </w:tcPr>
          <w:p w:rsidR="00B151DD" w:rsidRPr="00A06330" w:rsidRDefault="00B151DD" w:rsidP="00DB7E1B">
            <w:pPr>
              <w:spacing w:before="120" w:after="0" w:afterAutospacing="0"/>
              <w:rPr>
                <w:rFonts w:ascii="Arial" w:hAnsi="Arial" w:cs="Arial"/>
                <w:b/>
                <w:sz w:val="20"/>
                <w:szCs w:val="20"/>
              </w:rPr>
            </w:pPr>
            <w:r w:rsidRPr="00A06330">
              <w:rPr>
                <w:rFonts w:ascii="Arial" w:hAnsi="Arial" w:cs="Arial"/>
                <w:b/>
                <w:sz w:val="20"/>
                <w:szCs w:val="20"/>
              </w:rPr>
              <w:t>Prioritní osa</w:t>
            </w:r>
          </w:p>
        </w:tc>
        <w:tc>
          <w:tcPr>
            <w:tcW w:w="3530" w:type="dxa"/>
          </w:tcPr>
          <w:p w:rsidR="00B151DD" w:rsidRPr="00A06330" w:rsidRDefault="00B151DD" w:rsidP="00DB7E1B">
            <w:pPr>
              <w:spacing w:before="120" w:after="0" w:afterAutospacing="0"/>
              <w:rPr>
                <w:rFonts w:ascii="Arial" w:hAnsi="Arial" w:cs="Arial"/>
                <w:sz w:val="20"/>
                <w:szCs w:val="20"/>
              </w:rPr>
            </w:pPr>
            <w:r w:rsidRPr="00A06330">
              <w:rPr>
                <w:rFonts w:ascii="Arial" w:hAnsi="Arial" w:cs="Arial"/>
                <w:sz w:val="20"/>
                <w:szCs w:val="20"/>
              </w:rPr>
              <w:t>PO 1: Zlepšení kvality vody a snižování rizika povodní</w:t>
            </w:r>
          </w:p>
        </w:tc>
        <w:tc>
          <w:tcPr>
            <w:tcW w:w="284" w:type="dxa"/>
            <w:vMerge/>
            <w:shd w:val="clear" w:color="auto" w:fill="FFFFFF" w:themeFill="background1"/>
          </w:tcPr>
          <w:p w:rsidR="00B151DD" w:rsidRPr="00A06330" w:rsidRDefault="00B151DD" w:rsidP="00DB7E1B">
            <w:pPr>
              <w:spacing w:before="120" w:after="0" w:afterAutospacing="0"/>
              <w:rPr>
                <w:rFonts w:ascii="Arial" w:hAnsi="Arial" w:cs="Arial"/>
                <w:sz w:val="20"/>
                <w:szCs w:val="20"/>
              </w:rPr>
            </w:pPr>
          </w:p>
        </w:tc>
        <w:tc>
          <w:tcPr>
            <w:tcW w:w="7654" w:type="dxa"/>
          </w:tcPr>
          <w:p w:rsidR="00B151DD" w:rsidRPr="00A06330" w:rsidRDefault="00B151DD" w:rsidP="00DB7E1B">
            <w:pPr>
              <w:spacing w:before="120" w:after="0" w:afterAutospacing="0"/>
              <w:rPr>
                <w:rFonts w:ascii="Arial" w:hAnsi="Arial" w:cs="Arial"/>
                <w:sz w:val="20"/>
                <w:szCs w:val="20"/>
              </w:rPr>
            </w:pPr>
            <w:r w:rsidRPr="00A06330">
              <w:rPr>
                <w:rFonts w:ascii="Arial" w:hAnsi="Arial" w:cs="Arial"/>
                <w:sz w:val="20"/>
                <w:szCs w:val="20"/>
              </w:rPr>
              <w:t>P4: Obnova, zachování a zlepšení ekosystémů souvisejících se zemědělstvím a lesnictvím</w:t>
            </w:r>
          </w:p>
        </w:tc>
      </w:tr>
      <w:tr w:rsidR="00B151DD" w:rsidRPr="00A06330" w:rsidTr="00B151DD">
        <w:tc>
          <w:tcPr>
            <w:tcW w:w="2736" w:type="dxa"/>
            <w:shd w:val="clear" w:color="auto" w:fill="D9D9D9" w:themeFill="background1" w:themeFillShade="D9"/>
          </w:tcPr>
          <w:p w:rsidR="00B151DD" w:rsidRPr="00A06330" w:rsidRDefault="00B151DD" w:rsidP="00DB7E1B">
            <w:pPr>
              <w:spacing w:before="120" w:after="0" w:afterAutospacing="0"/>
              <w:rPr>
                <w:rFonts w:ascii="Arial" w:hAnsi="Arial" w:cs="Arial"/>
                <w:b/>
                <w:sz w:val="20"/>
                <w:szCs w:val="20"/>
              </w:rPr>
            </w:pPr>
            <w:r w:rsidRPr="00A06330">
              <w:rPr>
                <w:rFonts w:ascii="Arial" w:hAnsi="Arial" w:cs="Arial"/>
                <w:b/>
                <w:sz w:val="20"/>
                <w:szCs w:val="20"/>
              </w:rPr>
              <w:t>Investiční priorita</w:t>
            </w:r>
          </w:p>
        </w:tc>
        <w:tc>
          <w:tcPr>
            <w:tcW w:w="3530" w:type="dxa"/>
          </w:tcPr>
          <w:p w:rsidR="00B151DD" w:rsidRPr="00A06330" w:rsidRDefault="00B151DD" w:rsidP="00DB7E1B">
            <w:pPr>
              <w:spacing w:before="120" w:after="0" w:afterAutospacing="0"/>
              <w:rPr>
                <w:rFonts w:ascii="Arial" w:hAnsi="Arial" w:cs="Arial"/>
                <w:sz w:val="20"/>
                <w:szCs w:val="20"/>
              </w:rPr>
            </w:pPr>
            <w:r w:rsidRPr="00A06330">
              <w:rPr>
                <w:rFonts w:ascii="Arial" w:hAnsi="Arial" w:cs="Arial"/>
                <w:sz w:val="20"/>
                <w:szCs w:val="20"/>
              </w:rPr>
              <w:t>IP5b</w:t>
            </w:r>
          </w:p>
        </w:tc>
        <w:tc>
          <w:tcPr>
            <w:tcW w:w="284" w:type="dxa"/>
            <w:vMerge/>
            <w:shd w:val="clear" w:color="auto" w:fill="FFFFFF" w:themeFill="background1"/>
          </w:tcPr>
          <w:p w:rsidR="00B151DD" w:rsidRPr="00A06330" w:rsidRDefault="00B151DD" w:rsidP="00DB7E1B">
            <w:pPr>
              <w:spacing w:before="120" w:after="0" w:afterAutospacing="0"/>
              <w:rPr>
                <w:rFonts w:ascii="Arial" w:hAnsi="Arial" w:cs="Arial"/>
                <w:sz w:val="20"/>
                <w:szCs w:val="20"/>
              </w:rPr>
            </w:pPr>
          </w:p>
        </w:tc>
        <w:tc>
          <w:tcPr>
            <w:tcW w:w="7654" w:type="dxa"/>
          </w:tcPr>
          <w:p w:rsidR="00B151DD" w:rsidRPr="00A06330" w:rsidRDefault="00B151DD" w:rsidP="00DB7E1B">
            <w:pPr>
              <w:spacing w:before="120" w:after="0" w:afterAutospacing="0"/>
              <w:rPr>
                <w:rFonts w:ascii="Arial" w:hAnsi="Arial" w:cs="Arial"/>
                <w:sz w:val="20"/>
                <w:szCs w:val="20"/>
              </w:rPr>
            </w:pPr>
          </w:p>
        </w:tc>
      </w:tr>
      <w:tr w:rsidR="00B151DD" w:rsidRPr="00A06330" w:rsidTr="00B151DD">
        <w:tc>
          <w:tcPr>
            <w:tcW w:w="2736" w:type="dxa"/>
            <w:shd w:val="clear" w:color="auto" w:fill="D9D9D9" w:themeFill="background1" w:themeFillShade="D9"/>
          </w:tcPr>
          <w:p w:rsidR="00B151DD" w:rsidRPr="00A06330" w:rsidRDefault="00B151DD" w:rsidP="00DB7E1B">
            <w:pPr>
              <w:spacing w:before="120" w:after="0" w:afterAutospacing="0"/>
              <w:rPr>
                <w:rFonts w:ascii="Arial" w:hAnsi="Arial" w:cs="Arial"/>
                <w:b/>
                <w:sz w:val="20"/>
                <w:szCs w:val="20"/>
              </w:rPr>
            </w:pPr>
            <w:r w:rsidRPr="00A06330">
              <w:rPr>
                <w:rFonts w:ascii="Arial" w:hAnsi="Arial" w:cs="Arial"/>
                <w:b/>
                <w:sz w:val="20"/>
                <w:szCs w:val="20"/>
              </w:rPr>
              <w:t>Specifický cíl</w:t>
            </w:r>
          </w:p>
        </w:tc>
        <w:tc>
          <w:tcPr>
            <w:tcW w:w="3530" w:type="dxa"/>
          </w:tcPr>
          <w:p w:rsidR="00B151DD" w:rsidRPr="00A06330" w:rsidRDefault="00B151DD" w:rsidP="00DB7E1B">
            <w:pPr>
              <w:pStyle w:val="Tabulka"/>
              <w:spacing w:before="120" w:after="0" w:afterAutospacing="0"/>
              <w:jc w:val="left"/>
              <w:rPr>
                <w:rFonts w:ascii="Arial" w:hAnsi="Arial" w:cs="Arial"/>
                <w:sz w:val="20"/>
                <w:szCs w:val="20"/>
              </w:rPr>
            </w:pPr>
            <w:r w:rsidRPr="00A06330">
              <w:rPr>
                <w:rFonts w:ascii="Arial" w:hAnsi="Arial" w:cs="Arial"/>
                <w:sz w:val="20"/>
                <w:szCs w:val="20"/>
              </w:rPr>
              <w:t>SC 1.3: Zajistit povodňovou ochranu intravilánu</w:t>
            </w:r>
          </w:p>
          <w:p w:rsidR="00B151DD" w:rsidRPr="00A06330" w:rsidRDefault="00B151DD" w:rsidP="00DB7E1B">
            <w:pPr>
              <w:pStyle w:val="Tabulka"/>
              <w:spacing w:before="120" w:after="0" w:afterAutospacing="0"/>
              <w:jc w:val="left"/>
              <w:rPr>
                <w:rFonts w:ascii="Arial" w:hAnsi="Arial" w:cs="Arial"/>
                <w:sz w:val="20"/>
                <w:szCs w:val="20"/>
              </w:rPr>
            </w:pPr>
            <w:r w:rsidRPr="00A06330">
              <w:rPr>
                <w:rFonts w:ascii="Arial" w:hAnsi="Arial" w:cs="Arial"/>
                <w:sz w:val="20"/>
                <w:szCs w:val="20"/>
              </w:rPr>
              <w:t>SC 1.4: Podpořit preventivní protipovodňová opatření</w:t>
            </w:r>
          </w:p>
        </w:tc>
        <w:tc>
          <w:tcPr>
            <w:tcW w:w="284" w:type="dxa"/>
            <w:vMerge/>
            <w:tcBorders>
              <w:bottom w:val="nil"/>
            </w:tcBorders>
            <w:shd w:val="clear" w:color="auto" w:fill="FFFFFF" w:themeFill="background1"/>
          </w:tcPr>
          <w:p w:rsidR="00B151DD" w:rsidRPr="00A06330" w:rsidRDefault="00B151DD" w:rsidP="00DB7E1B">
            <w:pPr>
              <w:spacing w:before="120" w:after="0" w:afterAutospacing="0"/>
              <w:rPr>
                <w:rFonts w:ascii="Arial" w:hAnsi="Arial" w:cs="Arial"/>
                <w:sz w:val="20"/>
                <w:szCs w:val="20"/>
              </w:rPr>
            </w:pPr>
          </w:p>
        </w:tc>
        <w:tc>
          <w:tcPr>
            <w:tcW w:w="7654" w:type="dxa"/>
          </w:tcPr>
          <w:p w:rsidR="00B151DD" w:rsidRPr="00A06330" w:rsidRDefault="00B151DD" w:rsidP="00DB7E1B">
            <w:pPr>
              <w:pStyle w:val="Tabulka"/>
              <w:spacing w:before="120" w:after="0" w:afterAutospacing="0"/>
              <w:jc w:val="left"/>
              <w:rPr>
                <w:rFonts w:ascii="Arial" w:hAnsi="Arial" w:cs="Arial"/>
                <w:sz w:val="20"/>
                <w:szCs w:val="20"/>
              </w:rPr>
            </w:pPr>
            <w:r w:rsidRPr="00A06330">
              <w:rPr>
                <w:rFonts w:ascii="Arial" w:hAnsi="Arial" w:cs="Arial"/>
                <w:sz w:val="20"/>
                <w:szCs w:val="20"/>
              </w:rPr>
              <w:t>P4B) Lepší hospodaření s vodou, včetně nakládání s hnojivy a pesticidy</w:t>
            </w:r>
          </w:p>
          <w:p w:rsidR="00B151DD" w:rsidRPr="00A06330" w:rsidRDefault="00B151DD" w:rsidP="00DB7E1B">
            <w:pPr>
              <w:spacing w:before="120" w:after="0" w:afterAutospacing="0"/>
              <w:rPr>
                <w:rFonts w:ascii="Arial" w:hAnsi="Arial" w:cs="Arial"/>
                <w:sz w:val="20"/>
                <w:szCs w:val="20"/>
              </w:rPr>
            </w:pPr>
            <w:r w:rsidRPr="00A06330">
              <w:rPr>
                <w:rFonts w:ascii="Arial" w:hAnsi="Arial" w:cs="Arial"/>
                <w:sz w:val="20"/>
                <w:szCs w:val="20"/>
              </w:rPr>
              <w:t>P4C) Předcházení erozi půdy a lepší hospodaření s půdou</w:t>
            </w:r>
          </w:p>
        </w:tc>
      </w:tr>
      <w:tr w:rsidR="00B151DD" w:rsidRPr="00A06330" w:rsidTr="00B151DD">
        <w:tc>
          <w:tcPr>
            <w:tcW w:w="2736" w:type="dxa"/>
            <w:shd w:val="clear" w:color="auto" w:fill="D9D9D9" w:themeFill="background1" w:themeFillShade="D9"/>
          </w:tcPr>
          <w:p w:rsidR="00B151DD" w:rsidRPr="00A06330" w:rsidRDefault="00B151DD" w:rsidP="00DB7E1B">
            <w:pPr>
              <w:spacing w:before="120" w:after="0" w:afterAutospacing="0"/>
              <w:rPr>
                <w:rFonts w:ascii="Arial" w:hAnsi="Arial" w:cs="Arial"/>
                <w:b/>
                <w:sz w:val="20"/>
                <w:szCs w:val="20"/>
              </w:rPr>
            </w:pPr>
            <w:r w:rsidRPr="00A06330">
              <w:rPr>
                <w:rFonts w:ascii="Arial" w:hAnsi="Arial" w:cs="Arial"/>
                <w:b/>
                <w:sz w:val="20"/>
                <w:szCs w:val="20"/>
              </w:rPr>
              <w:t>Věcná specifikace (zaměření, aktivity)</w:t>
            </w:r>
          </w:p>
        </w:tc>
        <w:tc>
          <w:tcPr>
            <w:tcW w:w="3530" w:type="dxa"/>
          </w:tcPr>
          <w:p w:rsidR="00B151DD" w:rsidRPr="00A06330" w:rsidRDefault="00B151DD" w:rsidP="00276736">
            <w:pPr>
              <w:pStyle w:val="Odstavecseseznamem"/>
              <w:numPr>
                <w:ilvl w:val="0"/>
                <w:numId w:val="14"/>
              </w:numPr>
              <w:spacing w:before="120" w:after="0" w:afterAutospacing="0"/>
              <w:rPr>
                <w:rFonts w:ascii="Arial" w:hAnsi="Arial" w:cs="Arial"/>
                <w:sz w:val="20"/>
                <w:szCs w:val="20"/>
              </w:rPr>
            </w:pPr>
            <w:r w:rsidRPr="00A06330">
              <w:rPr>
                <w:rFonts w:ascii="Arial" w:hAnsi="Arial" w:cs="Arial"/>
                <w:sz w:val="20"/>
                <w:szCs w:val="20"/>
              </w:rPr>
              <w:t>Zprůtočnění nebo zvýšení retenčního potenciálu koryt vodních toků a přilehlých niv, zlepšení přirozených rozlivů.</w:t>
            </w:r>
          </w:p>
          <w:p w:rsidR="00B151DD" w:rsidRPr="00A06330" w:rsidRDefault="00B151DD" w:rsidP="00276736">
            <w:pPr>
              <w:pStyle w:val="Odstavecseseznamem"/>
              <w:numPr>
                <w:ilvl w:val="0"/>
                <w:numId w:val="14"/>
              </w:numPr>
              <w:spacing w:before="120" w:after="0" w:afterAutospacing="0"/>
              <w:rPr>
                <w:rFonts w:ascii="Arial" w:hAnsi="Arial" w:cs="Arial"/>
                <w:sz w:val="20"/>
                <w:szCs w:val="20"/>
              </w:rPr>
            </w:pPr>
            <w:r w:rsidRPr="00A06330">
              <w:rPr>
                <w:rFonts w:ascii="Arial" w:hAnsi="Arial" w:cs="Arial"/>
                <w:sz w:val="20"/>
                <w:szCs w:val="20"/>
              </w:rPr>
              <w:t xml:space="preserve">Hospodaření se srážkovými vodami v intravilánu a jejich další využití namísto jejich urychleného odvádění kanalizací do toků.     </w:t>
            </w:r>
          </w:p>
          <w:p w:rsidR="00B151DD" w:rsidRPr="00A06330" w:rsidRDefault="00B151DD" w:rsidP="00276736">
            <w:pPr>
              <w:pStyle w:val="Odstavecseseznamem"/>
              <w:numPr>
                <w:ilvl w:val="0"/>
                <w:numId w:val="14"/>
              </w:numPr>
              <w:spacing w:before="120" w:after="0" w:afterAutospacing="0"/>
              <w:rPr>
                <w:rFonts w:ascii="Arial" w:hAnsi="Arial" w:cs="Arial"/>
                <w:sz w:val="20"/>
                <w:szCs w:val="20"/>
              </w:rPr>
            </w:pPr>
            <w:r w:rsidRPr="00A06330">
              <w:rPr>
                <w:rFonts w:ascii="Arial" w:hAnsi="Arial" w:cs="Arial"/>
                <w:sz w:val="20"/>
                <w:szCs w:val="20"/>
              </w:rPr>
              <w:t xml:space="preserve">Obnova, výstavba a rekonstrukce, případně modernizace vodních děl sloužící povodňové ochraně. </w:t>
            </w:r>
          </w:p>
          <w:p w:rsidR="00B151DD" w:rsidRPr="00A06330" w:rsidRDefault="00B151DD" w:rsidP="00276736">
            <w:pPr>
              <w:pStyle w:val="Odstavecseseznamem"/>
              <w:numPr>
                <w:ilvl w:val="0"/>
                <w:numId w:val="14"/>
              </w:numPr>
              <w:spacing w:before="120" w:after="0" w:afterAutospacing="0"/>
              <w:rPr>
                <w:rFonts w:ascii="Arial" w:hAnsi="Arial" w:cs="Arial"/>
                <w:sz w:val="20"/>
                <w:szCs w:val="20"/>
              </w:rPr>
            </w:pPr>
            <w:r w:rsidRPr="00A06330">
              <w:rPr>
                <w:rFonts w:ascii="Arial" w:hAnsi="Arial" w:cs="Arial"/>
                <w:sz w:val="20"/>
                <w:szCs w:val="20"/>
              </w:rPr>
              <w:t>Analýza odtokových poměrů včetně návrhů možných protipovodňových opatření.</w:t>
            </w:r>
          </w:p>
          <w:p w:rsidR="00B151DD" w:rsidRPr="00A06330" w:rsidRDefault="00B151DD" w:rsidP="00276736">
            <w:pPr>
              <w:pStyle w:val="Odstavecseseznamem"/>
              <w:numPr>
                <w:ilvl w:val="0"/>
                <w:numId w:val="14"/>
              </w:numPr>
              <w:spacing w:before="120" w:after="0" w:afterAutospacing="0"/>
              <w:rPr>
                <w:rFonts w:ascii="Arial" w:hAnsi="Arial" w:cs="Arial"/>
                <w:sz w:val="20"/>
                <w:szCs w:val="20"/>
              </w:rPr>
            </w:pPr>
            <w:r w:rsidRPr="00A06330">
              <w:rPr>
                <w:rFonts w:ascii="Arial" w:hAnsi="Arial" w:cs="Arial"/>
                <w:sz w:val="20"/>
                <w:szCs w:val="20"/>
              </w:rPr>
              <w:t>Budování, rozšíření a zkvalitnění varovných, hlásných, předpovědních a výstražných systémů na lokální i celostátní úrovni, digitální povodňové plány.</w:t>
            </w:r>
          </w:p>
          <w:p w:rsidR="00B151DD" w:rsidRPr="00A06330" w:rsidRDefault="00B151DD" w:rsidP="00DB7E1B">
            <w:pPr>
              <w:spacing w:before="120" w:after="0" w:afterAutospacing="0"/>
              <w:rPr>
                <w:rFonts w:ascii="Arial" w:hAnsi="Arial" w:cs="Arial"/>
                <w:sz w:val="20"/>
                <w:szCs w:val="20"/>
              </w:rPr>
            </w:pPr>
          </w:p>
        </w:tc>
        <w:tc>
          <w:tcPr>
            <w:tcW w:w="284" w:type="dxa"/>
            <w:tcBorders>
              <w:top w:val="nil"/>
              <w:bottom w:val="nil"/>
            </w:tcBorders>
          </w:tcPr>
          <w:p w:rsidR="00B151DD" w:rsidRPr="00A06330" w:rsidRDefault="00B151DD" w:rsidP="00DB7E1B">
            <w:pPr>
              <w:spacing w:before="120" w:after="0" w:afterAutospacing="0"/>
              <w:rPr>
                <w:rFonts w:ascii="Arial" w:hAnsi="Arial" w:cs="Arial"/>
                <w:sz w:val="20"/>
                <w:szCs w:val="20"/>
              </w:rPr>
            </w:pPr>
          </w:p>
        </w:tc>
        <w:tc>
          <w:tcPr>
            <w:tcW w:w="7654" w:type="dxa"/>
          </w:tcPr>
          <w:p w:rsidR="00B151DD" w:rsidRPr="00A06330" w:rsidRDefault="00B151DD" w:rsidP="00DB7E1B">
            <w:pPr>
              <w:pStyle w:val="Tabulka"/>
              <w:spacing w:before="120" w:after="0" w:afterAutospacing="0"/>
              <w:jc w:val="left"/>
              <w:rPr>
                <w:rFonts w:ascii="Arial" w:hAnsi="Arial" w:cs="Arial"/>
                <w:sz w:val="20"/>
                <w:szCs w:val="20"/>
              </w:rPr>
            </w:pPr>
            <w:r w:rsidRPr="00A06330">
              <w:rPr>
                <w:rFonts w:ascii="Arial" w:hAnsi="Arial" w:cs="Arial"/>
                <w:sz w:val="20"/>
                <w:szCs w:val="20"/>
              </w:rPr>
              <w:t xml:space="preserve"> </w:t>
            </w:r>
          </w:p>
          <w:p w:rsidR="00B151DD" w:rsidRPr="00A06330" w:rsidRDefault="00B151DD" w:rsidP="00276736">
            <w:pPr>
              <w:pStyle w:val="Tabulka"/>
              <w:numPr>
                <w:ilvl w:val="0"/>
                <w:numId w:val="13"/>
              </w:numPr>
              <w:spacing w:before="120" w:after="0" w:afterAutospacing="0"/>
              <w:jc w:val="left"/>
              <w:rPr>
                <w:rFonts w:ascii="Arial" w:hAnsi="Arial" w:cs="Arial"/>
                <w:sz w:val="20"/>
                <w:szCs w:val="20"/>
              </w:rPr>
            </w:pPr>
            <w:r w:rsidRPr="00A06330">
              <w:rPr>
                <w:rFonts w:ascii="Arial" w:hAnsi="Arial" w:cs="Arial"/>
                <w:sz w:val="20"/>
                <w:szCs w:val="20"/>
              </w:rPr>
              <w:t>Zavádění preventivních opatření v lesích (8.3.1.)</w:t>
            </w:r>
          </w:p>
          <w:p w:rsidR="00B151DD" w:rsidRPr="00A06330" w:rsidRDefault="00B151DD" w:rsidP="00DB7E1B">
            <w:pPr>
              <w:spacing w:before="120" w:after="0" w:afterAutospacing="0"/>
              <w:rPr>
                <w:rFonts w:ascii="Arial" w:hAnsi="Arial" w:cs="Arial"/>
                <w:sz w:val="20"/>
                <w:szCs w:val="20"/>
              </w:rPr>
            </w:pPr>
            <w:r w:rsidRPr="00A06330">
              <w:rPr>
                <w:rFonts w:ascii="Arial" w:hAnsi="Arial" w:cs="Arial"/>
                <w:sz w:val="20"/>
                <w:szCs w:val="20"/>
              </w:rPr>
              <w:t>Výstavby a opravy retenčních nádrží a objektů hrazení bystřin, preventivní protipovodňová opatření na drobných vodních tocích a v jejich povodích, např. zkapacitnění koryta vodního toku, stabilizace koryta, zabezpečení břehů. Protierozní opatření na drobných vodních tocích a v jejich povodích – např. hrazení a stabilizace strží, zábrany sesuvů půdy, sanace erozních rýh.</w:t>
            </w:r>
          </w:p>
          <w:p w:rsidR="00B151DD" w:rsidRPr="00A06330" w:rsidRDefault="00B151DD" w:rsidP="00276736">
            <w:pPr>
              <w:pStyle w:val="Tabulka"/>
              <w:numPr>
                <w:ilvl w:val="0"/>
                <w:numId w:val="13"/>
              </w:numPr>
              <w:spacing w:before="120" w:after="0" w:afterAutospacing="0"/>
              <w:jc w:val="left"/>
              <w:rPr>
                <w:rFonts w:ascii="Arial" w:hAnsi="Arial" w:cs="Arial"/>
                <w:sz w:val="20"/>
                <w:szCs w:val="20"/>
              </w:rPr>
            </w:pPr>
            <w:r w:rsidRPr="00A06330">
              <w:rPr>
                <w:rFonts w:ascii="Arial" w:hAnsi="Arial" w:cs="Arial"/>
                <w:sz w:val="20"/>
                <w:szCs w:val="20"/>
              </w:rPr>
              <w:t>Obnova lesního potenciálu po kalamitách (8.4.1) a Odstraňování škod způsobených povodněmi (8.4.2):</w:t>
            </w:r>
          </w:p>
          <w:p w:rsidR="00B151DD" w:rsidRPr="00A06330" w:rsidRDefault="00B151DD" w:rsidP="00DB7E1B">
            <w:pPr>
              <w:pStyle w:val="Tabulka"/>
              <w:spacing w:before="120" w:after="0" w:afterAutospacing="0"/>
              <w:jc w:val="left"/>
              <w:rPr>
                <w:rFonts w:ascii="Arial" w:hAnsi="Arial" w:cs="Arial"/>
                <w:sz w:val="20"/>
                <w:szCs w:val="20"/>
              </w:rPr>
            </w:pPr>
            <w:r w:rsidRPr="00A06330">
              <w:rPr>
                <w:rFonts w:ascii="Arial" w:hAnsi="Arial" w:cs="Arial"/>
                <w:sz w:val="20"/>
                <w:szCs w:val="20"/>
              </w:rPr>
              <w:t>Obnova lesních porostů po kalamitách (odstraňování poškozených lesních porostů (do 40let). Příprava ploch po kalamitních těžbách před zalesněním. Umělá obnova sadbou a síjí na plochách po kalamitních těžbách. Ochrana založených porostů).</w:t>
            </w:r>
          </w:p>
          <w:p w:rsidR="00B151DD" w:rsidRPr="00A06330" w:rsidRDefault="00B151DD" w:rsidP="00DB7E1B">
            <w:pPr>
              <w:spacing w:before="120" w:after="0" w:afterAutospacing="0"/>
              <w:rPr>
                <w:rFonts w:ascii="Arial" w:hAnsi="Arial" w:cs="Arial"/>
                <w:sz w:val="20"/>
                <w:szCs w:val="20"/>
              </w:rPr>
            </w:pPr>
            <w:r w:rsidRPr="00A06330">
              <w:rPr>
                <w:rFonts w:ascii="Arial" w:hAnsi="Arial" w:cs="Arial"/>
                <w:sz w:val="20"/>
                <w:szCs w:val="20"/>
              </w:rPr>
              <w:t>Odstraňování škod způsobených povodněmi (sanace břehových nátrží a výmolů, odstranění povodňových nánosů z koryt vodních toků, průtočných nádrží a přilehlých pozemků, odstranění povodňových nánosů v povodí vodních toků, usměrnění koryta vodního toku, oprava poškozených vodních děl (např. hrází). Odstraňování škod na objektech hrazení bystřin a hrazení a stabilizace strží, na lesních cestách a souvisejících objektech.</w:t>
            </w:r>
          </w:p>
        </w:tc>
      </w:tr>
      <w:tr w:rsidR="00B151DD" w:rsidRPr="00A06330" w:rsidTr="00B151DD">
        <w:tc>
          <w:tcPr>
            <w:tcW w:w="2736" w:type="dxa"/>
            <w:shd w:val="clear" w:color="auto" w:fill="D9D9D9" w:themeFill="background1" w:themeFillShade="D9"/>
          </w:tcPr>
          <w:p w:rsidR="00B151DD" w:rsidRPr="00A06330" w:rsidRDefault="00B151DD" w:rsidP="00DB7E1B">
            <w:pPr>
              <w:spacing w:before="120" w:after="0" w:afterAutospacing="0"/>
              <w:rPr>
                <w:rFonts w:ascii="Arial" w:hAnsi="Arial" w:cs="Arial"/>
                <w:b/>
                <w:sz w:val="20"/>
                <w:szCs w:val="20"/>
              </w:rPr>
            </w:pPr>
            <w:r w:rsidRPr="00A06330">
              <w:rPr>
                <w:rFonts w:ascii="Arial" w:hAnsi="Arial" w:cs="Arial"/>
                <w:b/>
                <w:sz w:val="20"/>
                <w:szCs w:val="20"/>
              </w:rPr>
              <w:t>Implementační prvky</w:t>
            </w:r>
          </w:p>
        </w:tc>
        <w:tc>
          <w:tcPr>
            <w:tcW w:w="3530" w:type="dxa"/>
          </w:tcPr>
          <w:p w:rsidR="00B151DD" w:rsidRPr="00A06330" w:rsidRDefault="00B151DD" w:rsidP="00DB7E1B">
            <w:pPr>
              <w:spacing w:before="120" w:after="0" w:afterAutospacing="0"/>
              <w:rPr>
                <w:rFonts w:ascii="Arial" w:hAnsi="Arial" w:cs="Arial"/>
                <w:sz w:val="20"/>
                <w:szCs w:val="20"/>
              </w:rPr>
            </w:pPr>
            <w:r w:rsidRPr="00A06330">
              <w:rPr>
                <w:rFonts w:ascii="Arial" w:hAnsi="Arial" w:cs="Arial"/>
                <w:sz w:val="20"/>
                <w:szCs w:val="20"/>
              </w:rPr>
              <w:t>Typy příjemců SC 1.3: kraje, obce, dobrovolné svazky obcí, příspěvkové organizace, státní podniky, státní organizace, vysoké školy a školská zařízení, organizační složky státu, veřejné výzkumné instituce,</w:t>
            </w:r>
            <w:r w:rsidRPr="00A06330">
              <w:rPr>
                <w:rFonts w:ascii="Arial" w:hAnsi="Arial" w:cs="Arial"/>
                <w:color w:val="000000"/>
                <w:sz w:val="20"/>
                <w:szCs w:val="20"/>
              </w:rPr>
              <w:t xml:space="preserve"> nestátní neziskové organizace (obecně prospěšné společnosti, nadace, nadační fondy, ústavy,</w:t>
            </w:r>
            <w:r w:rsidRPr="00A06330">
              <w:rPr>
                <w:rFonts w:ascii="Arial" w:hAnsi="Arial" w:cs="Arial"/>
                <w:sz w:val="20"/>
                <w:szCs w:val="20"/>
              </w:rPr>
              <w:t xml:space="preserve"> spolky), církve a náboženské společnosti </w:t>
            </w:r>
            <w:r w:rsidRPr="00A06330">
              <w:rPr>
                <w:rFonts w:ascii="Arial" w:hAnsi="Arial" w:cs="Arial"/>
                <w:color w:val="000000"/>
                <w:sz w:val="20"/>
                <w:szCs w:val="20"/>
              </w:rPr>
              <w:t xml:space="preserve">a jejich svazy, </w:t>
            </w:r>
            <w:r w:rsidRPr="00A06330">
              <w:rPr>
                <w:rFonts w:ascii="Arial" w:hAnsi="Arial" w:cs="Arial"/>
                <w:sz w:val="20"/>
                <w:szCs w:val="20"/>
              </w:rPr>
              <w:t xml:space="preserve">městské části </w:t>
            </w:r>
            <w:r w:rsidRPr="00A06330">
              <w:rPr>
                <w:rFonts w:ascii="Arial" w:hAnsi="Arial" w:cs="Arial"/>
                <w:color w:val="000000"/>
                <w:sz w:val="20"/>
                <w:szCs w:val="20"/>
              </w:rPr>
              <w:t>hl. města Prahy,</w:t>
            </w:r>
            <w:r w:rsidRPr="00A06330">
              <w:rPr>
                <w:rFonts w:ascii="Arial" w:hAnsi="Arial" w:cs="Arial"/>
                <w:sz w:val="20"/>
                <w:szCs w:val="20"/>
              </w:rPr>
              <w:t xml:space="preserve"> fyzické osoby podnikající.  </w:t>
            </w:r>
          </w:p>
          <w:p w:rsidR="00B151DD" w:rsidRPr="00A06330" w:rsidRDefault="00B151DD" w:rsidP="00DB7E1B">
            <w:pPr>
              <w:spacing w:before="120" w:after="0" w:afterAutospacing="0"/>
              <w:rPr>
                <w:rFonts w:ascii="Arial" w:hAnsi="Arial" w:cs="Arial"/>
                <w:sz w:val="20"/>
                <w:szCs w:val="20"/>
              </w:rPr>
            </w:pPr>
            <w:r w:rsidRPr="00A06330">
              <w:rPr>
                <w:rFonts w:ascii="Arial" w:hAnsi="Arial" w:cs="Arial"/>
                <w:sz w:val="20"/>
                <w:szCs w:val="20"/>
              </w:rPr>
              <w:t>Cílová území: území celé České republiky.</w:t>
            </w:r>
          </w:p>
          <w:p w:rsidR="00B151DD" w:rsidRPr="00A06330" w:rsidRDefault="00B151DD" w:rsidP="00DB7E1B">
            <w:pPr>
              <w:spacing w:before="120" w:after="240" w:afterAutospacing="0"/>
              <w:rPr>
                <w:rFonts w:ascii="Arial" w:hAnsi="Arial" w:cs="Arial"/>
                <w:sz w:val="20"/>
                <w:szCs w:val="20"/>
              </w:rPr>
            </w:pPr>
            <w:r w:rsidRPr="00A06330">
              <w:rPr>
                <w:rFonts w:ascii="Arial" w:hAnsi="Arial" w:cs="Arial"/>
                <w:sz w:val="20"/>
                <w:szCs w:val="20"/>
              </w:rPr>
              <w:t>Typy příjemců SC 1.4: kraje, obce, dobrovolné svazky obcí, příspěvkové organizace, státní podniky, organizační složky státu, veřejné výzkumné instituce, vysoké školy,</w:t>
            </w:r>
            <w:r w:rsidRPr="00A06330">
              <w:rPr>
                <w:rFonts w:ascii="Arial" w:hAnsi="Arial" w:cs="Arial"/>
                <w:color w:val="000000"/>
                <w:sz w:val="20"/>
                <w:szCs w:val="20"/>
              </w:rPr>
              <w:t xml:space="preserve"> nestátní neziskové organizace (obecně prospěšné společnosti, nadace, nadační fondy, ústavy,</w:t>
            </w:r>
            <w:r w:rsidRPr="00A06330">
              <w:rPr>
                <w:rFonts w:ascii="Arial" w:hAnsi="Arial" w:cs="Arial"/>
                <w:sz w:val="20"/>
                <w:szCs w:val="20"/>
              </w:rPr>
              <w:t xml:space="preserve"> spolky), městské části </w:t>
            </w:r>
            <w:r w:rsidRPr="00A06330">
              <w:rPr>
                <w:rFonts w:ascii="Arial" w:hAnsi="Arial" w:cs="Arial"/>
                <w:color w:val="000000"/>
                <w:sz w:val="20"/>
                <w:szCs w:val="20"/>
              </w:rPr>
              <w:t>hl. města Prahy.</w:t>
            </w:r>
          </w:p>
          <w:p w:rsidR="00B151DD" w:rsidRPr="00A06330" w:rsidRDefault="00B151DD" w:rsidP="00DB7E1B">
            <w:pPr>
              <w:spacing w:before="120" w:after="0" w:afterAutospacing="0"/>
              <w:rPr>
                <w:rFonts w:ascii="Arial" w:hAnsi="Arial" w:cs="Arial"/>
                <w:sz w:val="20"/>
                <w:szCs w:val="20"/>
              </w:rPr>
            </w:pPr>
            <w:r w:rsidRPr="00A06330">
              <w:rPr>
                <w:rFonts w:ascii="Arial" w:hAnsi="Arial" w:cs="Arial"/>
                <w:sz w:val="20"/>
                <w:szCs w:val="20"/>
              </w:rPr>
              <w:t>Cílová území: území potenciálně ohrožená povodňovým rizikem a jejich povodí.</w:t>
            </w:r>
          </w:p>
        </w:tc>
        <w:tc>
          <w:tcPr>
            <w:tcW w:w="284" w:type="dxa"/>
            <w:tcBorders>
              <w:top w:val="nil"/>
              <w:bottom w:val="nil"/>
            </w:tcBorders>
          </w:tcPr>
          <w:p w:rsidR="00B151DD" w:rsidRPr="00A06330" w:rsidRDefault="00B151DD" w:rsidP="00DB7E1B">
            <w:pPr>
              <w:spacing w:before="120" w:after="0" w:afterAutospacing="0"/>
              <w:rPr>
                <w:rFonts w:ascii="Arial" w:hAnsi="Arial" w:cs="Arial"/>
                <w:sz w:val="20"/>
                <w:szCs w:val="20"/>
              </w:rPr>
            </w:pPr>
          </w:p>
        </w:tc>
        <w:tc>
          <w:tcPr>
            <w:tcW w:w="7654" w:type="dxa"/>
          </w:tcPr>
          <w:p w:rsidR="00B151DD" w:rsidRPr="00A06330" w:rsidRDefault="00B151DD" w:rsidP="00DB7E1B">
            <w:pPr>
              <w:pStyle w:val="Tabulka"/>
              <w:spacing w:before="120" w:after="0" w:afterAutospacing="0"/>
              <w:jc w:val="left"/>
              <w:rPr>
                <w:rFonts w:ascii="Arial" w:hAnsi="Arial" w:cs="Arial"/>
                <w:sz w:val="20"/>
                <w:szCs w:val="20"/>
              </w:rPr>
            </w:pPr>
            <w:r w:rsidRPr="00A06330">
              <w:rPr>
                <w:rFonts w:ascii="Arial" w:hAnsi="Arial" w:cs="Arial"/>
                <w:sz w:val="20"/>
                <w:szCs w:val="20"/>
              </w:rPr>
              <w:t>Typy příjemců: Soukromí a veřejní vlastníci, nájemci a pachtýři lesa a jiné soukromoprávní a veřejnoprávní subjekty a jejich sdružení a spolky.</w:t>
            </w:r>
          </w:p>
          <w:p w:rsidR="00B151DD" w:rsidRPr="00A06330" w:rsidRDefault="00B151DD" w:rsidP="00DB7E1B">
            <w:pPr>
              <w:spacing w:before="120" w:after="0" w:afterAutospacing="0"/>
              <w:rPr>
                <w:rFonts w:ascii="Arial" w:hAnsi="Arial" w:cs="Arial"/>
                <w:sz w:val="20"/>
                <w:szCs w:val="20"/>
              </w:rPr>
            </w:pPr>
            <w:r w:rsidRPr="00A06330">
              <w:rPr>
                <w:rFonts w:ascii="Arial" w:hAnsi="Arial" w:cs="Arial"/>
                <w:sz w:val="20"/>
                <w:szCs w:val="20"/>
              </w:rPr>
              <w:t>Cílová území: Opatření je zacíleno na PUPFL, které zároveň splňují definici lesa dle evropské legislativy, na území celé ČR (mimo Prahu) a vodní toky, popř. jejich části a vodní útvary, které bezprostředně sousedí výše uvedenými pozemky a jsou ve správě subjektu hospodařícího v lesích.</w:t>
            </w:r>
          </w:p>
        </w:tc>
      </w:tr>
      <w:tr w:rsidR="00B151DD" w:rsidRPr="00A06330" w:rsidTr="00B151DD">
        <w:tc>
          <w:tcPr>
            <w:tcW w:w="2736" w:type="dxa"/>
            <w:shd w:val="clear" w:color="auto" w:fill="D9D9D9" w:themeFill="background1" w:themeFillShade="D9"/>
          </w:tcPr>
          <w:p w:rsidR="00B151DD" w:rsidRPr="00A06330" w:rsidRDefault="00B151DD" w:rsidP="00DB7E1B">
            <w:pPr>
              <w:spacing w:before="120" w:after="0" w:afterAutospacing="0"/>
              <w:rPr>
                <w:rFonts w:ascii="Arial" w:hAnsi="Arial" w:cs="Arial"/>
                <w:b/>
                <w:sz w:val="20"/>
                <w:szCs w:val="20"/>
              </w:rPr>
            </w:pPr>
            <w:r w:rsidRPr="00A06330">
              <w:rPr>
                <w:rFonts w:ascii="Arial" w:hAnsi="Arial" w:cs="Arial"/>
                <w:b/>
                <w:sz w:val="20"/>
                <w:szCs w:val="20"/>
              </w:rPr>
              <w:t>Synergie/komplementarita</w:t>
            </w:r>
          </w:p>
        </w:tc>
        <w:tc>
          <w:tcPr>
            <w:tcW w:w="3530" w:type="dxa"/>
          </w:tcPr>
          <w:p w:rsidR="00B151DD" w:rsidRPr="00A06330" w:rsidDel="0065188F" w:rsidRDefault="00B151DD" w:rsidP="00DB7E1B">
            <w:pPr>
              <w:spacing w:before="120" w:after="0" w:afterAutospacing="0"/>
              <w:rPr>
                <w:rFonts w:ascii="Arial" w:hAnsi="Arial" w:cs="Arial"/>
                <w:sz w:val="20"/>
                <w:szCs w:val="20"/>
              </w:rPr>
            </w:pPr>
            <w:r w:rsidRPr="00A06330">
              <w:rPr>
                <w:rFonts w:ascii="Arial" w:hAnsi="Arial" w:cs="Arial"/>
                <w:sz w:val="20"/>
                <w:szCs w:val="20"/>
              </w:rPr>
              <w:t>Komplementarita</w:t>
            </w:r>
          </w:p>
        </w:tc>
        <w:tc>
          <w:tcPr>
            <w:tcW w:w="284" w:type="dxa"/>
            <w:tcBorders>
              <w:top w:val="nil"/>
              <w:bottom w:val="nil"/>
            </w:tcBorders>
          </w:tcPr>
          <w:p w:rsidR="00B151DD" w:rsidRPr="00A06330" w:rsidRDefault="00B151DD" w:rsidP="00DB7E1B">
            <w:pPr>
              <w:spacing w:before="120" w:after="0" w:afterAutospacing="0"/>
              <w:rPr>
                <w:rFonts w:ascii="Arial" w:hAnsi="Arial" w:cs="Arial"/>
                <w:sz w:val="20"/>
                <w:szCs w:val="20"/>
              </w:rPr>
            </w:pPr>
          </w:p>
        </w:tc>
        <w:tc>
          <w:tcPr>
            <w:tcW w:w="7654" w:type="dxa"/>
          </w:tcPr>
          <w:p w:rsidR="00B151DD" w:rsidRPr="00A06330" w:rsidRDefault="00B151DD" w:rsidP="00DB7E1B">
            <w:pPr>
              <w:spacing w:before="120" w:after="0" w:afterAutospacing="0"/>
              <w:rPr>
                <w:rFonts w:ascii="Arial" w:hAnsi="Arial" w:cs="Arial"/>
                <w:sz w:val="20"/>
                <w:szCs w:val="20"/>
              </w:rPr>
            </w:pPr>
            <w:r w:rsidRPr="00A06330">
              <w:rPr>
                <w:rFonts w:ascii="Arial" w:hAnsi="Arial" w:cs="Arial"/>
                <w:sz w:val="20"/>
                <w:szCs w:val="20"/>
              </w:rPr>
              <w:t>Komplementarita</w:t>
            </w:r>
          </w:p>
        </w:tc>
      </w:tr>
      <w:tr w:rsidR="00B151DD" w:rsidRPr="00A06330" w:rsidTr="00B151DD">
        <w:tc>
          <w:tcPr>
            <w:tcW w:w="2736" w:type="dxa"/>
            <w:shd w:val="clear" w:color="auto" w:fill="D9D9D9" w:themeFill="background1" w:themeFillShade="D9"/>
          </w:tcPr>
          <w:p w:rsidR="00B151DD" w:rsidRPr="00A06330" w:rsidRDefault="00B151DD" w:rsidP="00DB7E1B">
            <w:pPr>
              <w:spacing w:before="120" w:after="0" w:afterAutospacing="0"/>
              <w:rPr>
                <w:rFonts w:ascii="Arial" w:hAnsi="Arial" w:cs="Arial"/>
                <w:b/>
                <w:sz w:val="20"/>
                <w:szCs w:val="20"/>
              </w:rPr>
            </w:pPr>
            <w:r w:rsidRPr="00A06330">
              <w:rPr>
                <w:rFonts w:ascii="Arial" w:hAnsi="Arial" w:cs="Arial"/>
                <w:b/>
                <w:sz w:val="20"/>
                <w:szCs w:val="20"/>
              </w:rPr>
              <w:t xml:space="preserve">Mechanismus koordinace </w:t>
            </w:r>
          </w:p>
        </w:tc>
        <w:tc>
          <w:tcPr>
            <w:tcW w:w="3530" w:type="dxa"/>
          </w:tcPr>
          <w:p w:rsidR="00B151DD" w:rsidRPr="00A06330" w:rsidRDefault="00B151DD" w:rsidP="00DB7E1B">
            <w:pPr>
              <w:pStyle w:val="Tabulka"/>
              <w:spacing w:before="120" w:after="0" w:afterAutospacing="0"/>
              <w:jc w:val="left"/>
              <w:rPr>
                <w:rFonts w:ascii="Arial" w:hAnsi="Arial" w:cs="Arial"/>
                <w:sz w:val="20"/>
                <w:szCs w:val="20"/>
              </w:rPr>
            </w:pPr>
            <w:r w:rsidRPr="00A06330">
              <w:rPr>
                <w:rFonts w:ascii="Arial" w:hAnsi="Arial" w:cs="Arial"/>
                <w:sz w:val="20"/>
                <w:szCs w:val="20"/>
              </w:rPr>
              <w:t>Členství zástupců MŽP a PRV v pracovních skupinách pro přípravu programového dokumentu – specifikace vymezení žadatele o podporu.</w:t>
            </w:r>
          </w:p>
          <w:p w:rsidR="00B151DD" w:rsidRPr="00A06330" w:rsidRDefault="00B151DD" w:rsidP="00DB7E1B">
            <w:pPr>
              <w:pStyle w:val="Tabulka"/>
              <w:spacing w:before="120" w:after="0" w:afterAutospacing="0"/>
              <w:jc w:val="left"/>
              <w:rPr>
                <w:rFonts w:ascii="Arial" w:hAnsi="Arial" w:cs="Arial"/>
                <w:sz w:val="20"/>
                <w:szCs w:val="20"/>
              </w:rPr>
            </w:pPr>
            <w:r w:rsidRPr="00A06330">
              <w:rPr>
                <w:rFonts w:ascii="Arial" w:hAnsi="Arial" w:cs="Arial"/>
                <w:sz w:val="20"/>
                <w:szCs w:val="20"/>
              </w:rPr>
              <w:t>Členství MŽP a PRV v Monitorovacím výboru a dalším relevantních platformách.</w:t>
            </w:r>
          </w:p>
          <w:p w:rsidR="00B151DD" w:rsidRPr="00A06330" w:rsidRDefault="00B151DD" w:rsidP="00DB7E1B">
            <w:pPr>
              <w:spacing w:before="120" w:after="0" w:afterAutospacing="0"/>
              <w:rPr>
                <w:rFonts w:ascii="Arial" w:hAnsi="Arial" w:cs="Arial"/>
                <w:sz w:val="20"/>
                <w:szCs w:val="20"/>
              </w:rPr>
            </w:pPr>
            <w:r w:rsidRPr="00A06330">
              <w:rPr>
                <w:rFonts w:ascii="Arial" w:hAnsi="Arial" w:cs="Arial"/>
                <w:sz w:val="20"/>
                <w:szCs w:val="20"/>
              </w:rPr>
              <w:t xml:space="preserve">Rozdílné územní zaměření podpory – nelze hledat synergické vazby. V PRV:  Projekty budou realizovány na pozemcích určených k plnění funkce lesa (PUPFL). Protierozní opatření budou realizována pouze mimo území v Registru svahových nestabilit. </w:t>
            </w:r>
          </w:p>
        </w:tc>
        <w:tc>
          <w:tcPr>
            <w:tcW w:w="284" w:type="dxa"/>
            <w:tcBorders>
              <w:top w:val="nil"/>
              <w:bottom w:val="nil"/>
            </w:tcBorders>
          </w:tcPr>
          <w:p w:rsidR="00B151DD" w:rsidRPr="00A06330" w:rsidRDefault="00B151DD" w:rsidP="00DB7E1B">
            <w:pPr>
              <w:spacing w:before="120" w:after="0" w:afterAutospacing="0"/>
              <w:rPr>
                <w:rFonts w:ascii="Arial" w:hAnsi="Arial" w:cs="Arial"/>
                <w:sz w:val="20"/>
                <w:szCs w:val="20"/>
              </w:rPr>
            </w:pPr>
          </w:p>
        </w:tc>
        <w:tc>
          <w:tcPr>
            <w:tcW w:w="7654" w:type="dxa"/>
          </w:tcPr>
          <w:p w:rsidR="00B151DD" w:rsidRPr="00A06330" w:rsidRDefault="00B151DD" w:rsidP="00DB7E1B">
            <w:pPr>
              <w:spacing w:before="120" w:after="0" w:afterAutospacing="0"/>
              <w:rPr>
                <w:rFonts w:ascii="Arial" w:hAnsi="Arial" w:cs="Arial"/>
                <w:sz w:val="20"/>
                <w:szCs w:val="20"/>
              </w:rPr>
            </w:pPr>
          </w:p>
        </w:tc>
      </w:tr>
    </w:tbl>
    <w:p w:rsidR="000211D3" w:rsidRDefault="000211D3" w:rsidP="000211D3">
      <w:pPr>
        <w:rPr>
          <w:ins w:id="17" w:author="4.1.2016" w:date="2017-04-24T15:59:00Z"/>
          <w:rFonts w:ascii="Arial" w:hAnsi="Arial" w:cs="Arial"/>
          <w:b/>
          <w:sz w:val="20"/>
          <w:szCs w:val="20"/>
          <w:u w:val="single"/>
        </w:rPr>
      </w:pPr>
    </w:p>
    <w:p w:rsidR="006A2D9E" w:rsidRDefault="006A2D9E" w:rsidP="000211D3">
      <w:pPr>
        <w:rPr>
          <w:ins w:id="18" w:author="4.1.2016" w:date="2017-04-24T15:59:00Z"/>
          <w:rFonts w:ascii="Arial" w:hAnsi="Arial" w:cs="Arial"/>
          <w:b/>
          <w:sz w:val="20"/>
          <w:szCs w:val="20"/>
          <w:u w:val="single"/>
        </w:rPr>
      </w:pPr>
    </w:p>
    <w:p w:rsidR="006A2D9E" w:rsidRPr="00A06330" w:rsidRDefault="006A2D9E" w:rsidP="000211D3">
      <w:pPr>
        <w:rPr>
          <w:rFonts w:ascii="Arial" w:hAnsi="Arial" w:cs="Arial"/>
          <w:b/>
          <w:sz w:val="20"/>
          <w:szCs w:val="20"/>
          <w:u w:val="single"/>
        </w:rPr>
      </w:pPr>
    </w:p>
    <w:p w:rsidR="002316A5" w:rsidRPr="00A06330" w:rsidRDefault="002316A5" w:rsidP="00276736">
      <w:pPr>
        <w:pStyle w:val="Odstavecseseznamem"/>
        <w:numPr>
          <w:ilvl w:val="0"/>
          <w:numId w:val="25"/>
        </w:numPr>
        <w:rPr>
          <w:rFonts w:ascii="Arial" w:hAnsi="Arial" w:cs="Arial"/>
          <w:b/>
          <w:sz w:val="20"/>
          <w:szCs w:val="20"/>
          <w:u w:val="single"/>
        </w:rPr>
      </w:pPr>
      <w:r w:rsidRPr="00A06330">
        <w:rPr>
          <w:rFonts w:ascii="Arial" w:hAnsi="Arial" w:cs="Arial"/>
          <w:b/>
          <w:sz w:val="20"/>
          <w:szCs w:val="20"/>
          <w:u w:val="single"/>
        </w:rPr>
        <w:t>Podpora biodiverzity a obnova ekologické stability krajiny</w:t>
      </w:r>
    </w:p>
    <w:tbl>
      <w:tblPr>
        <w:tblStyle w:val="Mkatabulky"/>
        <w:tblW w:w="14034" w:type="dxa"/>
        <w:tblInd w:w="108" w:type="dxa"/>
        <w:tblLook w:val="04A0" w:firstRow="1" w:lastRow="0" w:firstColumn="1" w:lastColumn="0" w:noHBand="0" w:noVBand="1"/>
      </w:tblPr>
      <w:tblGrid>
        <w:gridCol w:w="2736"/>
        <w:gridCol w:w="4722"/>
        <w:gridCol w:w="279"/>
        <w:gridCol w:w="6297"/>
      </w:tblGrid>
      <w:tr w:rsidR="00BE0AE8" w:rsidRPr="00A06330" w:rsidTr="00BE0AE8">
        <w:trPr>
          <w:trHeight w:val="542"/>
        </w:trPr>
        <w:tc>
          <w:tcPr>
            <w:tcW w:w="2736" w:type="dxa"/>
            <w:shd w:val="clear" w:color="auto" w:fill="BFBFBF" w:themeFill="background1" w:themeFillShade="BF"/>
          </w:tcPr>
          <w:p w:rsidR="00BE0AE8" w:rsidRPr="00A06330" w:rsidRDefault="00BE0AE8" w:rsidP="00DB7E1B">
            <w:pPr>
              <w:spacing w:before="120" w:after="0" w:afterAutospacing="0"/>
              <w:rPr>
                <w:rFonts w:ascii="Arial" w:hAnsi="Arial" w:cs="Arial"/>
                <w:b/>
                <w:sz w:val="20"/>
                <w:szCs w:val="20"/>
              </w:rPr>
            </w:pPr>
          </w:p>
        </w:tc>
        <w:tc>
          <w:tcPr>
            <w:tcW w:w="4722" w:type="dxa"/>
            <w:tcBorders>
              <w:bottom w:val="single" w:sz="4" w:space="0" w:color="000000" w:themeColor="text1"/>
            </w:tcBorders>
            <w:shd w:val="clear" w:color="auto" w:fill="BFBFBF" w:themeFill="background1" w:themeFillShade="BF"/>
          </w:tcPr>
          <w:p w:rsidR="00BE0AE8" w:rsidRPr="00A06330" w:rsidRDefault="00BE0AE8" w:rsidP="00DB7E1B">
            <w:pPr>
              <w:spacing w:before="120" w:after="0" w:afterAutospacing="0"/>
              <w:rPr>
                <w:rFonts w:ascii="Arial" w:hAnsi="Arial" w:cs="Arial"/>
                <w:b/>
                <w:sz w:val="20"/>
                <w:szCs w:val="20"/>
              </w:rPr>
            </w:pPr>
            <w:r w:rsidRPr="00A06330">
              <w:rPr>
                <w:rFonts w:ascii="Arial" w:hAnsi="Arial" w:cs="Arial"/>
                <w:b/>
                <w:sz w:val="20"/>
                <w:szCs w:val="20"/>
              </w:rPr>
              <w:t>Operační program Životní prostředí 2014-2020</w:t>
            </w:r>
          </w:p>
        </w:tc>
        <w:tc>
          <w:tcPr>
            <w:tcW w:w="279" w:type="dxa"/>
            <w:vMerge w:val="restart"/>
            <w:tcBorders>
              <w:top w:val="nil"/>
            </w:tcBorders>
            <w:shd w:val="clear" w:color="auto" w:fill="FFFFFF" w:themeFill="background1"/>
          </w:tcPr>
          <w:p w:rsidR="00BE0AE8" w:rsidRPr="00A06330" w:rsidRDefault="00BE0AE8" w:rsidP="00DB7E1B">
            <w:pPr>
              <w:spacing w:before="120" w:after="0" w:afterAutospacing="0"/>
              <w:rPr>
                <w:rFonts w:ascii="Arial" w:hAnsi="Arial" w:cs="Arial"/>
                <w:b/>
                <w:sz w:val="20"/>
                <w:szCs w:val="20"/>
              </w:rPr>
            </w:pPr>
          </w:p>
        </w:tc>
        <w:tc>
          <w:tcPr>
            <w:tcW w:w="6297" w:type="dxa"/>
            <w:tcBorders>
              <w:bottom w:val="single" w:sz="4" w:space="0" w:color="000000" w:themeColor="text1"/>
            </w:tcBorders>
            <w:shd w:val="clear" w:color="auto" w:fill="BFBFBF" w:themeFill="background1" w:themeFillShade="BF"/>
          </w:tcPr>
          <w:p w:rsidR="00BE0AE8" w:rsidRPr="00A06330" w:rsidRDefault="00BE0AE8" w:rsidP="00DB7E1B">
            <w:pPr>
              <w:spacing w:before="120" w:after="0" w:afterAutospacing="0"/>
              <w:rPr>
                <w:rFonts w:ascii="Arial" w:hAnsi="Arial" w:cs="Arial"/>
                <w:b/>
                <w:sz w:val="20"/>
                <w:szCs w:val="20"/>
              </w:rPr>
            </w:pPr>
            <w:r w:rsidRPr="00A06330">
              <w:rPr>
                <w:rFonts w:ascii="Arial" w:hAnsi="Arial" w:cs="Arial"/>
                <w:b/>
                <w:sz w:val="20"/>
                <w:szCs w:val="20"/>
              </w:rPr>
              <w:t>Program rozvoje venkova</w:t>
            </w:r>
          </w:p>
        </w:tc>
      </w:tr>
      <w:tr w:rsidR="00BE0AE8" w:rsidRPr="00A06330" w:rsidTr="00BE0AE8">
        <w:trPr>
          <w:trHeight w:val="300"/>
        </w:trPr>
        <w:tc>
          <w:tcPr>
            <w:tcW w:w="2736" w:type="dxa"/>
            <w:shd w:val="clear" w:color="auto" w:fill="D9D9D9" w:themeFill="background1" w:themeFillShade="D9"/>
          </w:tcPr>
          <w:p w:rsidR="00BE0AE8" w:rsidRPr="00A06330" w:rsidRDefault="00BE0AE8" w:rsidP="00DB7E1B">
            <w:pPr>
              <w:spacing w:before="120" w:after="0" w:afterAutospacing="0"/>
              <w:rPr>
                <w:rFonts w:ascii="Arial" w:hAnsi="Arial" w:cs="Arial"/>
                <w:b/>
                <w:sz w:val="20"/>
                <w:szCs w:val="20"/>
              </w:rPr>
            </w:pPr>
            <w:r w:rsidRPr="00A06330">
              <w:rPr>
                <w:rFonts w:ascii="Arial" w:hAnsi="Arial" w:cs="Arial"/>
                <w:b/>
                <w:sz w:val="20"/>
                <w:szCs w:val="20"/>
              </w:rPr>
              <w:t xml:space="preserve">Tematický cíl </w:t>
            </w:r>
          </w:p>
        </w:tc>
        <w:tc>
          <w:tcPr>
            <w:tcW w:w="4722" w:type="dxa"/>
            <w:tcBorders>
              <w:bottom w:val="dotted" w:sz="4" w:space="0" w:color="auto"/>
            </w:tcBorders>
          </w:tcPr>
          <w:p w:rsidR="00BE0AE8" w:rsidRPr="00A06330" w:rsidRDefault="00BE0AE8" w:rsidP="00DB7E1B">
            <w:pPr>
              <w:spacing w:before="120" w:after="0" w:afterAutospacing="0"/>
              <w:rPr>
                <w:rFonts w:ascii="Arial" w:hAnsi="Arial" w:cs="Arial"/>
                <w:sz w:val="20"/>
                <w:szCs w:val="20"/>
              </w:rPr>
            </w:pPr>
            <w:r w:rsidRPr="00A06330">
              <w:rPr>
                <w:rFonts w:ascii="Arial" w:hAnsi="Arial" w:cs="Arial"/>
                <w:sz w:val="20"/>
                <w:szCs w:val="20"/>
              </w:rPr>
              <w:t>TC</w:t>
            </w:r>
            <w:r w:rsidR="00B42DF8">
              <w:rPr>
                <w:rFonts w:ascii="Arial" w:hAnsi="Arial" w:cs="Arial"/>
                <w:sz w:val="20"/>
                <w:szCs w:val="20"/>
              </w:rPr>
              <w:t xml:space="preserve">: </w:t>
            </w:r>
            <w:r w:rsidRPr="00A06330">
              <w:rPr>
                <w:rFonts w:ascii="Arial" w:hAnsi="Arial" w:cs="Arial"/>
                <w:sz w:val="20"/>
                <w:szCs w:val="20"/>
              </w:rPr>
              <w:t>6</w:t>
            </w:r>
          </w:p>
        </w:tc>
        <w:tc>
          <w:tcPr>
            <w:tcW w:w="279" w:type="dxa"/>
            <w:vMerge/>
            <w:shd w:val="clear" w:color="auto" w:fill="FFFFFF" w:themeFill="background1"/>
          </w:tcPr>
          <w:p w:rsidR="00BE0AE8" w:rsidRPr="00A06330" w:rsidRDefault="00BE0AE8" w:rsidP="00DB7E1B">
            <w:pPr>
              <w:spacing w:before="120" w:after="0" w:afterAutospacing="0"/>
              <w:rPr>
                <w:rFonts w:ascii="Arial" w:hAnsi="Arial" w:cs="Arial"/>
                <w:sz w:val="20"/>
                <w:szCs w:val="20"/>
              </w:rPr>
            </w:pPr>
          </w:p>
        </w:tc>
        <w:tc>
          <w:tcPr>
            <w:tcW w:w="6297" w:type="dxa"/>
            <w:tcBorders>
              <w:bottom w:val="dotted" w:sz="4" w:space="0" w:color="auto"/>
            </w:tcBorders>
          </w:tcPr>
          <w:p w:rsidR="00BE0AE8" w:rsidRPr="00A06330" w:rsidRDefault="00BE0AE8" w:rsidP="00DB7E1B">
            <w:pPr>
              <w:spacing w:before="120" w:after="0" w:afterAutospacing="0"/>
              <w:rPr>
                <w:rFonts w:ascii="Arial" w:hAnsi="Arial" w:cs="Arial"/>
                <w:sz w:val="20"/>
                <w:szCs w:val="20"/>
              </w:rPr>
            </w:pPr>
            <w:r w:rsidRPr="00A06330">
              <w:rPr>
                <w:rFonts w:ascii="Arial" w:hAnsi="Arial" w:cs="Arial"/>
                <w:sz w:val="20"/>
                <w:szCs w:val="20"/>
              </w:rPr>
              <w:t>TC</w:t>
            </w:r>
            <w:r w:rsidR="003C560C" w:rsidRPr="00A06330">
              <w:rPr>
                <w:rFonts w:ascii="Arial" w:hAnsi="Arial" w:cs="Arial"/>
                <w:sz w:val="20"/>
                <w:szCs w:val="20"/>
              </w:rPr>
              <w:t xml:space="preserve">: </w:t>
            </w:r>
            <w:r w:rsidRPr="00A06330">
              <w:rPr>
                <w:rFonts w:ascii="Arial" w:hAnsi="Arial" w:cs="Arial"/>
                <w:sz w:val="20"/>
                <w:szCs w:val="20"/>
              </w:rPr>
              <w:t>5, TC</w:t>
            </w:r>
            <w:r w:rsidR="003C560C" w:rsidRPr="00A06330">
              <w:rPr>
                <w:rFonts w:ascii="Arial" w:hAnsi="Arial" w:cs="Arial"/>
                <w:sz w:val="20"/>
                <w:szCs w:val="20"/>
              </w:rPr>
              <w:t xml:space="preserve">: </w:t>
            </w:r>
            <w:r w:rsidRPr="00A06330">
              <w:rPr>
                <w:rFonts w:ascii="Arial" w:hAnsi="Arial" w:cs="Arial"/>
                <w:sz w:val="20"/>
                <w:szCs w:val="20"/>
              </w:rPr>
              <w:t>6</w:t>
            </w:r>
          </w:p>
        </w:tc>
      </w:tr>
      <w:tr w:rsidR="00BE0AE8" w:rsidRPr="00A06330" w:rsidTr="00BE0AE8">
        <w:tc>
          <w:tcPr>
            <w:tcW w:w="2736" w:type="dxa"/>
            <w:shd w:val="clear" w:color="auto" w:fill="D9D9D9" w:themeFill="background1" w:themeFillShade="D9"/>
          </w:tcPr>
          <w:p w:rsidR="00BE0AE8" w:rsidRPr="00A06330" w:rsidRDefault="00BE0AE8" w:rsidP="00DB7E1B">
            <w:pPr>
              <w:spacing w:before="120" w:after="0" w:afterAutospacing="0"/>
              <w:rPr>
                <w:rFonts w:ascii="Arial" w:hAnsi="Arial" w:cs="Arial"/>
                <w:b/>
                <w:sz w:val="20"/>
                <w:szCs w:val="20"/>
              </w:rPr>
            </w:pPr>
            <w:r w:rsidRPr="00A06330">
              <w:rPr>
                <w:rFonts w:ascii="Arial" w:hAnsi="Arial" w:cs="Arial"/>
                <w:b/>
                <w:sz w:val="20"/>
                <w:szCs w:val="20"/>
              </w:rPr>
              <w:t>Prioritní osa</w:t>
            </w:r>
          </w:p>
        </w:tc>
        <w:tc>
          <w:tcPr>
            <w:tcW w:w="4722" w:type="dxa"/>
          </w:tcPr>
          <w:p w:rsidR="00BE0AE8" w:rsidRPr="00A06330" w:rsidRDefault="00BE0AE8" w:rsidP="00DB7E1B">
            <w:pPr>
              <w:spacing w:before="120" w:after="0" w:afterAutospacing="0"/>
              <w:rPr>
                <w:rFonts w:ascii="Arial" w:hAnsi="Arial" w:cs="Arial"/>
                <w:sz w:val="20"/>
                <w:szCs w:val="20"/>
              </w:rPr>
            </w:pPr>
            <w:r w:rsidRPr="00A06330">
              <w:rPr>
                <w:rFonts w:ascii="Arial" w:hAnsi="Arial" w:cs="Arial"/>
                <w:sz w:val="20"/>
                <w:szCs w:val="20"/>
              </w:rPr>
              <w:t xml:space="preserve">PO 4: Ochrana a péče o přírodu a krajinu </w:t>
            </w:r>
          </w:p>
        </w:tc>
        <w:tc>
          <w:tcPr>
            <w:tcW w:w="279" w:type="dxa"/>
            <w:vMerge/>
            <w:shd w:val="clear" w:color="auto" w:fill="FFFFFF" w:themeFill="background1"/>
          </w:tcPr>
          <w:p w:rsidR="00BE0AE8" w:rsidRPr="00A06330" w:rsidRDefault="00BE0AE8" w:rsidP="00DB7E1B">
            <w:pPr>
              <w:spacing w:before="120" w:after="0" w:afterAutospacing="0"/>
              <w:rPr>
                <w:rFonts w:ascii="Arial" w:hAnsi="Arial" w:cs="Arial"/>
                <w:sz w:val="20"/>
                <w:szCs w:val="20"/>
              </w:rPr>
            </w:pPr>
          </w:p>
        </w:tc>
        <w:tc>
          <w:tcPr>
            <w:tcW w:w="6297" w:type="dxa"/>
          </w:tcPr>
          <w:p w:rsidR="00BE0AE8" w:rsidRPr="00A06330" w:rsidRDefault="00BE0AE8" w:rsidP="00DB7E1B">
            <w:pPr>
              <w:spacing w:before="120" w:after="0" w:afterAutospacing="0"/>
              <w:rPr>
                <w:rFonts w:ascii="Arial" w:hAnsi="Arial" w:cs="Arial"/>
                <w:sz w:val="20"/>
                <w:szCs w:val="20"/>
              </w:rPr>
            </w:pPr>
            <w:r w:rsidRPr="00A06330">
              <w:rPr>
                <w:rFonts w:ascii="Arial" w:hAnsi="Arial" w:cs="Arial"/>
                <w:sz w:val="20"/>
                <w:szCs w:val="20"/>
              </w:rPr>
              <w:t>P4</w:t>
            </w:r>
            <w:r w:rsidR="003C560C" w:rsidRPr="00A06330">
              <w:rPr>
                <w:rFonts w:ascii="Arial" w:hAnsi="Arial" w:cs="Arial"/>
                <w:sz w:val="20"/>
                <w:szCs w:val="20"/>
              </w:rPr>
              <w:t>:</w:t>
            </w:r>
            <w:r w:rsidRPr="00A06330">
              <w:rPr>
                <w:rFonts w:ascii="Arial" w:hAnsi="Arial" w:cs="Arial"/>
                <w:sz w:val="20"/>
                <w:szCs w:val="20"/>
              </w:rPr>
              <w:t xml:space="preserve"> Obnova, </w:t>
            </w:r>
            <w:r w:rsidR="003C560C" w:rsidRPr="00A06330">
              <w:rPr>
                <w:rFonts w:ascii="Arial" w:hAnsi="Arial" w:cs="Arial"/>
                <w:sz w:val="20"/>
                <w:szCs w:val="20"/>
              </w:rPr>
              <w:t xml:space="preserve">zachování </w:t>
            </w:r>
            <w:r w:rsidRPr="00A06330">
              <w:rPr>
                <w:rFonts w:ascii="Arial" w:hAnsi="Arial" w:cs="Arial"/>
                <w:sz w:val="20"/>
                <w:szCs w:val="20"/>
              </w:rPr>
              <w:t xml:space="preserve">a </w:t>
            </w:r>
            <w:r w:rsidR="003C560C" w:rsidRPr="00A06330">
              <w:rPr>
                <w:rFonts w:ascii="Arial" w:hAnsi="Arial" w:cs="Arial"/>
                <w:sz w:val="20"/>
                <w:szCs w:val="20"/>
              </w:rPr>
              <w:t xml:space="preserve">zlepšení </w:t>
            </w:r>
            <w:r w:rsidRPr="00A06330">
              <w:rPr>
                <w:rFonts w:ascii="Arial" w:hAnsi="Arial" w:cs="Arial"/>
                <w:sz w:val="20"/>
                <w:szCs w:val="20"/>
              </w:rPr>
              <w:t xml:space="preserve">ekosystémů </w:t>
            </w:r>
            <w:r w:rsidR="003C560C" w:rsidRPr="00A06330">
              <w:rPr>
                <w:rFonts w:ascii="Arial" w:hAnsi="Arial" w:cs="Arial"/>
                <w:sz w:val="20"/>
                <w:szCs w:val="20"/>
              </w:rPr>
              <w:t>souvisejících se</w:t>
            </w:r>
            <w:r w:rsidRPr="00A06330">
              <w:rPr>
                <w:rFonts w:ascii="Arial" w:hAnsi="Arial" w:cs="Arial"/>
                <w:sz w:val="20"/>
                <w:szCs w:val="20"/>
              </w:rPr>
              <w:t xml:space="preserve"> zemědělství</w:t>
            </w:r>
            <w:r w:rsidR="003C560C" w:rsidRPr="00A06330">
              <w:rPr>
                <w:rFonts w:ascii="Arial" w:hAnsi="Arial" w:cs="Arial"/>
                <w:sz w:val="20"/>
                <w:szCs w:val="20"/>
              </w:rPr>
              <w:t>m</w:t>
            </w:r>
            <w:r w:rsidRPr="00A06330">
              <w:rPr>
                <w:rFonts w:ascii="Arial" w:hAnsi="Arial" w:cs="Arial"/>
                <w:sz w:val="20"/>
                <w:szCs w:val="20"/>
              </w:rPr>
              <w:t xml:space="preserve"> a lesnictví</w:t>
            </w:r>
            <w:r w:rsidR="003C560C" w:rsidRPr="00A06330">
              <w:rPr>
                <w:rFonts w:ascii="Arial" w:hAnsi="Arial" w:cs="Arial"/>
                <w:sz w:val="20"/>
                <w:szCs w:val="20"/>
              </w:rPr>
              <w:t>m</w:t>
            </w:r>
            <w:r w:rsidR="000923F5" w:rsidRPr="00A06330">
              <w:rPr>
                <w:rFonts w:ascii="Arial" w:hAnsi="Arial" w:cs="Arial"/>
                <w:sz w:val="20"/>
                <w:szCs w:val="20"/>
              </w:rPr>
              <w:t>; Vedlejší příspěvek k </w:t>
            </w:r>
            <w:r w:rsidR="00F00733" w:rsidRPr="00A06330">
              <w:rPr>
                <w:rFonts w:ascii="Arial" w:hAnsi="Arial" w:cs="Arial"/>
                <w:sz w:val="20"/>
                <w:szCs w:val="20"/>
              </w:rPr>
              <w:t>P</w:t>
            </w:r>
            <w:r w:rsidR="000923F5" w:rsidRPr="00A06330">
              <w:rPr>
                <w:rFonts w:ascii="Arial" w:hAnsi="Arial" w:cs="Arial"/>
                <w:sz w:val="20"/>
                <w:szCs w:val="20"/>
              </w:rPr>
              <w:t>rioritě 5</w:t>
            </w:r>
          </w:p>
        </w:tc>
      </w:tr>
      <w:tr w:rsidR="00BE0AE8" w:rsidRPr="00A06330" w:rsidTr="00BE0AE8">
        <w:tc>
          <w:tcPr>
            <w:tcW w:w="2736" w:type="dxa"/>
            <w:shd w:val="clear" w:color="auto" w:fill="D9D9D9" w:themeFill="background1" w:themeFillShade="D9"/>
          </w:tcPr>
          <w:p w:rsidR="00BE0AE8" w:rsidRPr="00A06330" w:rsidRDefault="00BE0AE8" w:rsidP="00DB7E1B">
            <w:pPr>
              <w:spacing w:before="120" w:after="0" w:afterAutospacing="0"/>
              <w:rPr>
                <w:rFonts w:ascii="Arial" w:hAnsi="Arial" w:cs="Arial"/>
                <w:b/>
                <w:sz w:val="20"/>
                <w:szCs w:val="20"/>
              </w:rPr>
            </w:pPr>
            <w:r w:rsidRPr="00A06330">
              <w:rPr>
                <w:rFonts w:ascii="Arial" w:hAnsi="Arial" w:cs="Arial"/>
                <w:b/>
                <w:sz w:val="20"/>
                <w:szCs w:val="20"/>
              </w:rPr>
              <w:t>Investiční priorita</w:t>
            </w:r>
          </w:p>
        </w:tc>
        <w:tc>
          <w:tcPr>
            <w:tcW w:w="4722" w:type="dxa"/>
          </w:tcPr>
          <w:p w:rsidR="00BE0AE8" w:rsidRPr="00A06330" w:rsidRDefault="00BE0AE8" w:rsidP="00DB7E1B">
            <w:pPr>
              <w:spacing w:before="120" w:after="0" w:afterAutospacing="0"/>
              <w:rPr>
                <w:rFonts w:ascii="Arial" w:hAnsi="Arial" w:cs="Arial"/>
                <w:sz w:val="20"/>
                <w:szCs w:val="20"/>
              </w:rPr>
            </w:pPr>
            <w:r w:rsidRPr="00A06330">
              <w:rPr>
                <w:rFonts w:ascii="Arial" w:hAnsi="Arial" w:cs="Arial"/>
                <w:sz w:val="20"/>
                <w:szCs w:val="20"/>
              </w:rPr>
              <w:t>IP6</w:t>
            </w:r>
            <w:r w:rsidR="006F1C43" w:rsidRPr="00A06330">
              <w:rPr>
                <w:rFonts w:ascii="Arial" w:hAnsi="Arial" w:cs="Arial"/>
                <w:sz w:val="20"/>
                <w:szCs w:val="20"/>
              </w:rPr>
              <w:t>d</w:t>
            </w:r>
          </w:p>
        </w:tc>
        <w:tc>
          <w:tcPr>
            <w:tcW w:w="279" w:type="dxa"/>
            <w:vMerge/>
            <w:shd w:val="clear" w:color="auto" w:fill="FFFFFF" w:themeFill="background1"/>
          </w:tcPr>
          <w:p w:rsidR="00BE0AE8" w:rsidRPr="00A06330" w:rsidRDefault="00BE0AE8" w:rsidP="00DB7E1B">
            <w:pPr>
              <w:spacing w:before="120" w:after="0" w:afterAutospacing="0"/>
              <w:rPr>
                <w:rFonts w:ascii="Arial" w:hAnsi="Arial" w:cs="Arial"/>
                <w:sz w:val="20"/>
                <w:szCs w:val="20"/>
              </w:rPr>
            </w:pPr>
          </w:p>
        </w:tc>
        <w:tc>
          <w:tcPr>
            <w:tcW w:w="6297" w:type="dxa"/>
          </w:tcPr>
          <w:p w:rsidR="00BE0AE8" w:rsidRPr="00A06330" w:rsidRDefault="00BE0AE8" w:rsidP="00DB7E1B">
            <w:pPr>
              <w:spacing w:before="120" w:after="0" w:afterAutospacing="0"/>
              <w:rPr>
                <w:rFonts w:ascii="Arial" w:hAnsi="Arial" w:cs="Arial"/>
                <w:sz w:val="20"/>
                <w:szCs w:val="20"/>
              </w:rPr>
            </w:pPr>
          </w:p>
        </w:tc>
      </w:tr>
      <w:tr w:rsidR="00BE0AE8" w:rsidRPr="00A06330" w:rsidTr="00BE0AE8">
        <w:tc>
          <w:tcPr>
            <w:tcW w:w="2736" w:type="dxa"/>
            <w:shd w:val="clear" w:color="auto" w:fill="D9D9D9" w:themeFill="background1" w:themeFillShade="D9"/>
          </w:tcPr>
          <w:p w:rsidR="00BE0AE8" w:rsidRPr="00A06330" w:rsidRDefault="00BE0AE8" w:rsidP="00DB7E1B">
            <w:pPr>
              <w:spacing w:before="120" w:after="0" w:afterAutospacing="0"/>
              <w:rPr>
                <w:rFonts w:ascii="Arial" w:hAnsi="Arial" w:cs="Arial"/>
                <w:b/>
                <w:sz w:val="20"/>
                <w:szCs w:val="20"/>
              </w:rPr>
            </w:pPr>
            <w:r w:rsidRPr="00A06330">
              <w:rPr>
                <w:rFonts w:ascii="Arial" w:hAnsi="Arial" w:cs="Arial"/>
                <w:b/>
                <w:sz w:val="20"/>
                <w:szCs w:val="20"/>
              </w:rPr>
              <w:t>Specifický cíl</w:t>
            </w:r>
          </w:p>
        </w:tc>
        <w:tc>
          <w:tcPr>
            <w:tcW w:w="4722" w:type="dxa"/>
          </w:tcPr>
          <w:p w:rsidR="002B771F" w:rsidRPr="00A06330" w:rsidRDefault="003D156B" w:rsidP="00DB7E1B">
            <w:pPr>
              <w:tabs>
                <w:tab w:val="left" w:pos="3780"/>
              </w:tabs>
              <w:spacing w:before="120" w:after="0" w:afterAutospacing="0"/>
              <w:rPr>
                <w:rFonts w:ascii="Arial" w:eastAsia="Times New Roman" w:hAnsi="Arial" w:cs="Arial"/>
                <w:sz w:val="20"/>
                <w:szCs w:val="20"/>
              </w:rPr>
            </w:pPr>
            <w:r w:rsidRPr="00A06330">
              <w:rPr>
                <w:rFonts w:ascii="Arial" w:eastAsia="Times New Roman" w:hAnsi="Arial" w:cs="Arial"/>
                <w:sz w:val="20"/>
                <w:szCs w:val="20"/>
              </w:rPr>
              <w:t>SC 4.1: Zajistit příznivý stav předmětu ochrany národně významných chráněných území</w:t>
            </w:r>
            <w:r w:rsidR="00F87EF2" w:rsidRPr="00A06330">
              <w:rPr>
                <w:rFonts w:ascii="Arial" w:eastAsia="Times New Roman" w:hAnsi="Arial" w:cs="Arial"/>
                <w:sz w:val="20"/>
                <w:szCs w:val="20"/>
              </w:rPr>
              <w:t xml:space="preserve"> </w:t>
            </w:r>
          </w:p>
          <w:p w:rsidR="00602986" w:rsidRPr="00A06330" w:rsidRDefault="00602986" w:rsidP="00DB7E1B">
            <w:pPr>
              <w:tabs>
                <w:tab w:val="left" w:pos="3780"/>
              </w:tabs>
              <w:spacing w:before="120" w:after="0" w:afterAutospacing="0"/>
              <w:rPr>
                <w:rFonts w:ascii="Arial" w:eastAsia="Times New Roman" w:hAnsi="Arial" w:cs="Arial"/>
                <w:sz w:val="20"/>
                <w:szCs w:val="20"/>
              </w:rPr>
            </w:pPr>
            <w:r w:rsidRPr="00A06330">
              <w:rPr>
                <w:rFonts w:ascii="Arial" w:eastAsia="Times New Roman" w:hAnsi="Arial" w:cs="Arial"/>
                <w:sz w:val="20"/>
                <w:szCs w:val="20"/>
              </w:rPr>
              <w:t xml:space="preserve">SC 4.2: Posílit biodiverzitu, </w:t>
            </w:r>
            <w:r w:rsidRPr="00A06330">
              <w:rPr>
                <w:rFonts w:ascii="Arial" w:eastAsia="Times New Roman" w:hAnsi="Arial" w:cs="Arial"/>
                <w:sz w:val="20"/>
                <w:szCs w:val="20"/>
              </w:rPr>
              <w:tab/>
            </w:r>
          </w:p>
          <w:p w:rsidR="00602986" w:rsidRPr="00A06330" w:rsidRDefault="00602986" w:rsidP="00DB7E1B">
            <w:pPr>
              <w:tabs>
                <w:tab w:val="left" w:pos="3780"/>
              </w:tabs>
              <w:spacing w:before="120" w:after="0" w:afterAutospacing="0"/>
              <w:rPr>
                <w:rFonts w:ascii="Arial" w:eastAsia="Times New Roman" w:hAnsi="Arial" w:cs="Arial"/>
                <w:sz w:val="20"/>
                <w:szCs w:val="20"/>
              </w:rPr>
            </w:pPr>
            <w:r w:rsidRPr="00A06330">
              <w:rPr>
                <w:rFonts w:ascii="Arial" w:eastAsia="Times New Roman" w:hAnsi="Arial" w:cs="Arial"/>
                <w:sz w:val="20"/>
                <w:szCs w:val="20"/>
              </w:rPr>
              <w:t>SC 4.3: Posílit přirozené funkce krajiny</w:t>
            </w:r>
          </w:p>
          <w:p w:rsidR="00BE0AE8" w:rsidRPr="00A06330" w:rsidRDefault="00BE0AE8" w:rsidP="00DB7E1B">
            <w:pPr>
              <w:spacing w:before="120" w:after="0" w:afterAutospacing="0"/>
              <w:rPr>
                <w:rFonts w:ascii="Arial" w:hAnsi="Arial" w:cs="Arial"/>
                <w:sz w:val="20"/>
                <w:szCs w:val="20"/>
              </w:rPr>
            </w:pPr>
          </w:p>
        </w:tc>
        <w:tc>
          <w:tcPr>
            <w:tcW w:w="279" w:type="dxa"/>
            <w:vMerge/>
            <w:tcBorders>
              <w:bottom w:val="nil"/>
            </w:tcBorders>
            <w:shd w:val="clear" w:color="auto" w:fill="FFFFFF" w:themeFill="background1"/>
          </w:tcPr>
          <w:p w:rsidR="00BE0AE8" w:rsidRPr="00A06330" w:rsidRDefault="00BE0AE8" w:rsidP="00DB7E1B">
            <w:pPr>
              <w:spacing w:before="120" w:after="0" w:afterAutospacing="0"/>
              <w:rPr>
                <w:rFonts w:ascii="Arial" w:hAnsi="Arial" w:cs="Arial"/>
                <w:sz w:val="20"/>
                <w:szCs w:val="20"/>
              </w:rPr>
            </w:pPr>
          </w:p>
        </w:tc>
        <w:tc>
          <w:tcPr>
            <w:tcW w:w="6297" w:type="dxa"/>
          </w:tcPr>
          <w:p w:rsidR="000923F5" w:rsidRPr="00A06330" w:rsidRDefault="000923F5" w:rsidP="00DB7E1B">
            <w:pPr>
              <w:pStyle w:val="Tabulka"/>
              <w:spacing w:before="120" w:after="0" w:afterAutospacing="0"/>
              <w:jc w:val="left"/>
              <w:rPr>
                <w:rFonts w:ascii="Arial" w:eastAsia="Calibri" w:hAnsi="Arial" w:cs="Arial"/>
                <w:sz w:val="20"/>
                <w:szCs w:val="20"/>
                <w:lang w:eastAsia="en-US"/>
              </w:rPr>
            </w:pPr>
            <w:r w:rsidRPr="00A06330">
              <w:rPr>
                <w:rFonts w:ascii="Arial" w:eastAsia="Calibri" w:hAnsi="Arial" w:cs="Arial"/>
                <w:sz w:val="20"/>
                <w:szCs w:val="20"/>
                <w:lang w:eastAsia="en-US"/>
              </w:rPr>
              <w:t>P4A</w:t>
            </w:r>
            <w:r w:rsidR="003C560C" w:rsidRPr="00A06330">
              <w:rPr>
                <w:rFonts w:ascii="Arial" w:eastAsia="Calibri" w:hAnsi="Arial" w:cs="Arial"/>
                <w:sz w:val="20"/>
                <w:szCs w:val="20"/>
                <w:lang w:eastAsia="en-US"/>
              </w:rPr>
              <w:t>)</w:t>
            </w:r>
            <w:r w:rsidRPr="00A06330">
              <w:rPr>
                <w:rFonts w:ascii="Arial" w:eastAsia="Calibri" w:hAnsi="Arial" w:cs="Arial"/>
                <w:sz w:val="20"/>
                <w:szCs w:val="20"/>
                <w:lang w:eastAsia="en-US"/>
              </w:rPr>
              <w:t xml:space="preserve"> </w:t>
            </w:r>
            <w:r w:rsidR="00F00733" w:rsidRPr="00A06330">
              <w:rPr>
                <w:rFonts w:ascii="Arial" w:eastAsia="Calibri" w:hAnsi="Arial" w:cs="Arial"/>
                <w:sz w:val="20"/>
                <w:szCs w:val="20"/>
                <w:lang w:eastAsia="en-US"/>
              </w:rPr>
              <w:t>O</w:t>
            </w:r>
            <w:r w:rsidRPr="00A06330">
              <w:rPr>
                <w:rFonts w:ascii="Arial" w:eastAsia="Calibri" w:hAnsi="Arial" w:cs="Arial"/>
                <w:sz w:val="20"/>
                <w:szCs w:val="20"/>
                <w:lang w:eastAsia="en-US"/>
              </w:rPr>
              <w:t>bnova, zachování a zvýšení biologické rozmanitosti (včetně oblastí sítě Natura 2000, v oblastech s přírodními či jinými zvláštními omezeními), zemědělství vysoké přírodní hodnoty a stavu evropské krajiny</w:t>
            </w:r>
          </w:p>
          <w:p w:rsidR="000923F5" w:rsidRPr="00A06330" w:rsidRDefault="000923F5" w:rsidP="00DB7E1B">
            <w:pPr>
              <w:pStyle w:val="Tabulka"/>
              <w:spacing w:before="120" w:after="0" w:afterAutospacing="0"/>
              <w:jc w:val="left"/>
              <w:rPr>
                <w:rFonts w:ascii="Arial" w:eastAsia="Calibri" w:hAnsi="Arial" w:cs="Arial"/>
                <w:sz w:val="20"/>
                <w:szCs w:val="20"/>
                <w:lang w:eastAsia="en-US"/>
              </w:rPr>
            </w:pPr>
            <w:r w:rsidRPr="00A06330">
              <w:rPr>
                <w:rFonts w:ascii="Arial" w:eastAsia="Calibri" w:hAnsi="Arial" w:cs="Arial"/>
                <w:sz w:val="20"/>
                <w:szCs w:val="20"/>
                <w:lang w:eastAsia="en-US"/>
              </w:rPr>
              <w:t>P4B</w:t>
            </w:r>
            <w:r w:rsidR="003C560C" w:rsidRPr="00A06330">
              <w:rPr>
                <w:rFonts w:ascii="Arial" w:eastAsia="Calibri" w:hAnsi="Arial" w:cs="Arial"/>
                <w:sz w:val="20"/>
                <w:szCs w:val="20"/>
                <w:lang w:eastAsia="en-US"/>
              </w:rPr>
              <w:t>)</w:t>
            </w:r>
            <w:r w:rsidRPr="00A06330">
              <w:rPr>
                <w:rFonts w:ascii="Arial" w:eastAsia="Calibri" w:hAnsi="Arial" w:cs="Arial"/>
                <w:sz w:val="20"/>
                <w:szCs w:val="20"/>
                <w:lang w:eastAsia="en-US"/>
              </w:rPr>
              <w:t xml:space="preserve"> </w:t>
            </w:r>
            <w:r w:rsidR="00F00733" w:rsidRPr="00A06330">
              <w:rPr>
                <w:rFonts w:ascii="Arial" w:eastAsia="Calibri" w:hAnsi="Arial" w:cs="Arial"/>
                <w:sz w:val="20"/>
                <w:szCs w:val="20"/>
                <w:lang w:eastAsia="en-US"/>
              </w:rPr>
              <w:t>L</w:t>
            </w:r>
            <w:r w:rsidRPr="00A06330">
              <w:rPr>
                <w:rFonts w:ascii="Arial" w:eastAsia="Calibri" w:hAnsi="Arial" w:cs="Arial"/>
                <w:sz w:val="20"/>
                <w:szCs w:val="20"/>
                <w:lang w:eastAsia="en-US"/>
              </w:rPr>
              <w:t>epší hospodaření s vodou, včetně nakládání s hnojivy a pesticidy</w:t>
            </w:r>
          </w:p>
          <w:p w:rsidR="00BE0AE8" w:rsidRPr="00A06330" w:rsidRDefault="000923F5" w:rsidP="00DB7E1B">
            <w:pPr>
              <w:pStyle w:val="Nadpis3"/>
              <w:keepLines w:val="0"/>
              <w:numPr>
                <w:ilvl w:val="0"/>
                <w:numId w:val="0"/>
              </w:numPr>
              <w:spacing w:before="120" w:after="0" w:afterAutospacing="0"/>
              <w:outlineLvl w:val="2"/>
              <w:rPr>
                <w:rFonts w:ascii="Arial" w:eastAsia="Calibri" w:hAnsi="Arial" w:cs="Arial"/>
                <w:b w:val="0"/>
                <w:bCs w:val="0"/>
                <w:color w:val="auto"/>
                <w:sz w:val="20"/>
                <w:szCs w:val="20"/>
                <w:lang w:eastAsia="en-US"/>
              </w:rPr>
            </w:pPr>
            <w:r w:rsidRPr="00A06330">
              <w:rPr>
                <w:rFonts w:ascii="Arial" w:eastAsia="Calibri" w:hAnsi="Arial" w:cs="Arial"/>
                <w:b w:val="0"/>
                <w:bCs w:val="0"/>
                <w:color w:val="auto"/>
                <w:sz w:val="20"/>
                <w:szCs w:val="20"/>
                <w:lang w:eastAsia="en-US"/>
              </w:rPr>
              <w:t>P4C</w:t>
            </w:r>
            <w:r w:rsidR="003C560C" w:rsidRPr="00A06330">
              <w:rPr>
                <w:rFonts w:ascii="Arial" w:eastAsia="Calibri" w:hAnsi="Arial" w:cs="Arial"/>
                <w:b w:val="0"/>
                <w:bCs w:val="0"/>
                <w:color w:val="auto"/>
                <w:sz w:val="20"/>
                <w:szCs w:val="20"/>
                <w:lang w:eastAsia="en-US"/>
              </w:rPr>
              <w:t>)</w:t>
            </w:r>
            <w:r w:rsidRPr="00A06330">
              <w:rPr>
                <w:rFonts w:ascii="Arial" w:eastAsia="Calibri" w:hAnsi="Arial" w:cs="Arial"/>
                <w:b w:val="0"/>
                <w:bCs w:val="0"/>
                <w:color w:val="auto"/>
                <w:sz w:val="20"/>
                <w:szCs w:val="20"/>
                <w:lang w:eastAsia="en-US"/>
              </w:rPr>
              <w:t xml:space="preserve"> </w:t>
            </w:r>
            <w:r w:rsidR="00F00733" w:rsidRPr="00A06330">
              <w:rPr>
                <w:rFonts w:ascii="Arial" w:eastAsia="Calibri" w:hAnsi="Arial" w:cs="Arial"/>
                <w:b w:val="0"/>
                <w:bCs w:val="0"/>
                <w:color w:val="auto"/>
                <w:sz w:val="20"/>
                <w:szCs w:val="20"/>
                <w:lang w:eastAsia="en-US"/>
              </w:rPr>
              <w:t>P</w:t>
            </w:r>
            <w:r w:rsidRPr="00A06330">
              <w:rPr>
                <w:rFonts w:ascii="Arial" w:eastAsia="Calibri" w:hAnsi="Arial" w:cs="Arial"/>
                <w:b w:val="0"/>
                <w:bCs w:val="0"/>
                <w:color w:val="auto"/>
                <w:sz w:val="20"/>
                <w:szCs w:val="20"/>
                <w:lang w:eastAsia="en-US"/>
              </w:rPr>
              <w:t>ředcházení erozi půdy a lepší hospodaření s půdou</w:t>
            </w:r>
          </w:p>
        </w:tc>
      </w:tr>
      <w:tr w:rsidR="00BE0AE8" w:rsidRPr="00A06330" w:rsidTr="00BE0AE8">
        <w:tc>
          <w:tcPr>
            <w:tcW w:w="2736" w:type="dxa"/>
            <w:shd w:val="clear" w:color="auto" w:fill="D9D9D9" w:themeFill="background1" w:themeFillShade="D9"/>
          </w:tcPr>
          <w:p w:rsidR="00BE0AE8" w:rsidRPr="00A06330" w:rsidRDefault="00BE0AE8" w:rsidP="00DB7E1B">
            <w:pPr>
              <w:spacing w:before="120" w:after="0" w:afterAutospacing="0"/>
              <w:rPr>
                <w:rFonts w:ascii="Arial" w:hAnsi="Arial" w:cs="Arial"/>
                <w:b/>
                <w:sz w:val="20"/>
                <w:szCs w:val="20"/>
              </w:rPr>
            </w:pPr>
            <w:r w:rsidRPr="00A06330">
              <w:rPr>
                <w:rFonts w:ascii="Arial" w:hAnsi="Arial" w:cs="Arial"/>
                <w:b/>
                <w:sz w:val="20"/>
                <w:szCs w:val="20"/>
              </w:rPr>
              <w:t>Věcná specifikace (zaměření, aktivity)</w:t>
            </w:r>
          </w:p>
        </w:tc>
        <w:tc>
          <w:tcPr>
            <w:tcW w:w="4722" w:type="dxa"/>
          </w:tcPr>
          <w:p w:rsidR="003D156B" w:rsidRPr="00A06330" w:rsidRDefault="003D156B" w:rsidP="00DB7E1B">
            <w:pPr>
              <w:pStyle w:val="Odstavecseseznamem2"/>
              <w:spacing w:before="120"/>
              <w:ind w:left="0"/>
              <w:rPr>
                <w:rFonts w:ascii="Arial" w:hAnsi="Arial" w:cs="Arial"/>
                <w:sz w:val="20"/>
                <w:szCs w:val="20"/>
              </w:rPr>
            </w:pPr>
            <w:r w:rsidRPr="00A06330">
              <w:rPr>
                <w:rFonts w:ascii="Arial" w:hAnsi="Arial" w:cs="Arial"/>
                <w:sz w:val="20"/>
                <w:szCs w:val="20"/>
              </w:rPr>
              <w:t>SC 4.1</w:t>
            </w:r>
          </w:p>
          <w:p w:rsidR="003D156B" w:rsidRPr="00A06330" w:rsidRDefault="00C02CD5" w:rsidP="00DB7E1B">
            <w:pPr>
              <w:pStyle w:val="Odstavecseseznamem2"/>
              <w:spacing w:before="120"/>
              <w:ind w:left="0"/>
              <w:rPr>
                <w:rFonts w:ascii="Arial" w:hAnsi="Arial" w:cs="Arial"/>
                <w:sz w:val="20"/>
                <w:szCs w:val="20"/>
              </w:rPr>
            </w:pPr>
            <w:r w:rsidRPr="00A06330">
              <w:rPr>
                <w:rFonts w:ascii="Arial" w:hAnsi="Arial" w:cs="Arial"/>
                <w:sz w:val="20"/>
                <w:szCs w:val="20"/>
              </w:rPr>
              <w:t xml:space="preserve">Zajišťování péče o NP, CHKO, NPR, NPP a lokality soustavy Natura 2000 </w:t>
            </w:r>
            <w:ins w:id="19" w:author="4.1.2016" w:date="2017-04-24T15:47:00Z">
              <w:r w:rsidR="00D944EA" w:rsidRPr="00D944EA">
                <w:rPr>
                  <w:rFonts w:ascii="Arial" w:hAnsi="Arial" w:cs="Arial"/>
                  <w:sz w:val="20"/>
                  <w:szCs w:val="20"/>
                </w:rPr>
                <w:t>a dále PR a PP ve vlastnictví státu s právem hospodaření organizační složkou státu</w:t>
              </w:r>
              <w:r w:rsidR="00D944EA" w:rsidRPr="00A06330">
                <w:rPr>
                  <w:rFonts w:ascii="Arial" w:hAnsi="Arial" w:cs="Arial"/>
                  <w:sz w:val="20"/>
                  <w:szCs w:val="20"/>
                </w:rPr>
                <w:t xml:space="preserve"> </w:t>
              </w:r>
            </w:ins>
            <w:r w:rsidRPr="00A06330">
              <w:rPr>
                <w:rFonts w:ascii="Arial" w:hAnsi="Arial" w:cs="Arial"/>
                <w:sz w:val="20"/>
                <w:szCs w:val="20"/>
              </w:rPr>
              <w:t>(realizace opatření k zajištění či zlepšení stavu předmětů ochrany včetně tvorby či zlepšení stavu návštěvnické infrastruktury). Dále sběr informací, tvorba informačních a technických nástrojů a podkladů pro zajištění ochrany a péče o NP, CHKO, NPR, NPP a lokality soustavy území Natura 2000 a o cílové organismy</w:t>
            </w:r>
          </w:p>
          <w:p w:rsidR="00602986" w:rsidRPr="00A06330" w:rsidRDefault="00602986" w:rsidP="00DB7E1B">
            <w:pPr>
              <w:pStyle w:val="Odstavecseseznamem2"/>
              <w:spacing w:before="120"/>
              <w:ind w:left="0"/>
              <w:rPr>
                <w:rFonts w:ascii="Arial" w:hAnsi="Arial" w:cs="Arial"/>
                <w:sz w:val="20"/>
                <w:szCs w:val="20"/>
              </w:rPr>
            </w:pPr>
            <w:r w:rsidRPr="00A06330">
              <w:rPr>
                <w:rFonts w:ascii="Arial" w:hAnsi="Arial" w:cs="Arial"/>
                <w:sz w:val="20"/>
                <w:szCs w:val="20"/>
              </w:rPr>
              <w:t>SC 4.2</w:t>
            </w:r>
          </w:p>
          <w:p w:rsidR="003D156B" w:rsidRPr="00A06330" w:rsidRDefault="003D156B" w:rsidP="00276736">
            <w:pPr>
              <w:pStyle w:val="Odstavecseseznamem2"/>
              <w:numPr>
                <w:ilvl w:val="0"/>
                <w:numId w:val="15"/>
              </w:numPr>
              <w:spacing w:before="120"/>
              <w:rPr>
                <w:rFonts w:ascii="Arial" w:hAnsi="Arial" w:cs="Arial"/>
                <w:sz w:val="20"/>
                <w:szCs w:val="20"/>
              </w:rPr>
            </w:pPr>
            <w:r w:rsidRPr="00A06330">
              <w:rPr>
                <w:rFonts w:ascii="Arial" w:hAnsi="Arial" w:cs="Arial"/>
                <w:sz w:val="20"/>
                <w:szCs w:val="20"/>
              </w:rPr>
              <w:t>Péče o vzácné druhy (ve volné krajině i urbanizovaném prostředí) a jejich biotopy vč. obnovy a tvorby těchto biotopů.</w:t>
            </w:r>
          </w:p>
          <w:p w:rsidR="003D156B" w:rsidRPr="00A06330" w:rsidRDefault="003D156B" w:rsidP="00276736">
            <w:pPr>
              <w:pStyle w:val="Odstavecseseznamem2"/>
              <w:numPr>
                <w:ilvl w:val="0"/>
                <w:numId w:val="15"/>
              </w:numPr>
              <w:spacing w:before="120"/>
              <w:rPr>
                <w:rFonts w:ascii="Arial" w:hAnsi="Arial" w:cs="Arial"/>
                <w:sz w:val="20"/>
                <w:szCs w:val="20"/>
              </w:rPr>
            </w:pPr>
            <w:r w:rsidRPr="00A06330">
              <w:rPr>
                <w:rFonts w:ascii="Arial" w:hAnsi="Arial" w:cs="Arial"/>
                <w:sz w:val="20"/>
                <w:szCs w:val="20"/>
              </w:rPr>
              <w:t>Péče o cenná stanoviště a jejich obnova a tvorba.</w:t>
            </w:r>
          </w:p>
          <w:p w:rsidR="003D156B" w:rsidRPr="00A06330" w:rsidRDefault="003D156B" w:rsidP="00276736">
            <w:pPr>
              <w:pStyle w:val="Odstavecseseznamem2"/>
              <w:numPr>
                <w:ilvl w:val="0"/>
                <w:numId w:val="15"/>
              </w:numPr>
              <w:spacing w:before="120"/>
              <w:rPr>
                <w:rFonts w:ascii="Arial" w:hAnsi="Arial" w:cs="Arial"/>
                <w:sz w:val="20"/>
                <w:szCs w:val="20"/>
              </w:rPr>
            </w:pPr>
            <w:r w:rsidRPr="00A06330">
              <w:rPr>
                <w:rFonts w:ascii="Arial" w:hAnsi="Arial" w:cs="Arial"/>
                <w:sz w:val="20"/>
                <w:szCs w:val="20"/>
              </w:rPr>
              <w:t>Prevence šíření a omezování výskytu invazních druhů (včetně jejich sledování, hodnocení rizik a tvorby metodických a koncepčních podkladů a nástrojů).</w:t>
            </w:r>
          </w:p>
          <w:p w:rsidR="003D156B" w:rsidRPr="00A06330" w:rsidRDefault="003D156B" w:rsidP="00276736">
            <w:pPr>
              <w:pStyle w:val="Odstavecseseznamem2"/>
              <w:numPr>
                <w:ilvl w:val="0"/>
                <w:numId w:val="15"/>
              </w:numPr>
              <w:spacing w:before="120"/>
              <w:rPr>
                <w:rFonts w:ascii="Arial" w:hAnsi="Arial" w:cs="Arial"/>
                <w:sz w:val="20"/>
                <w:szCs w:val="20"/>
              </w:rPr>
            </w:pPr>
            <w:r w:rsidRPr="00A06330">
              <w:rPr>
                <w:rFonts w:ascii="Arial" w:hAnsi="Arial" w:cs="Arial"/>
                <w:sz w:val="20"/>
                <w:szCs w:val="20"/>
              </w:rPr>
              <w:t>Předcházení, minimalizace a náprava škod způsobených zvláště chráněnými druhy živočichů na majetku.</w:t>
            </w:r>
          </w:p>
          <w:p w:rsidR="00602986" w:rsidRPr="00A06330" w:rsidRDefault="00602986" w:rsidP="00DB7E1B">
            <w:pPr>
              <w:pStyle w:val="Odstavecseseznamem2"/>
              <w:spacing w:before="120"/>
              <w:ind w:left="0"/>
              <w:rPr>
                <w:rFonts w:ascii="Arial" w:hAnsi="Arial" w:cs="Arial"/>
                <w:sz w:val="20"/>
                <w:szCs w:val="20"/>
              </w:rPr>
            </w:pPr>
            <w:r w:rsidRPr="00A06330">
              <w:rPr>
                <w:rFonts w:ascii="Arial" w:hAnsi="Arial" w:cs="Arial"/>
                <w:sz w:val="20"/>
                <w:szCs w:val="20"/>
              </w:rPr>
              <w:t>SC 4.3</w:t>
            </w:r>
          </w:p>
          <w:p w:rsidR="00602986" w:rsidRPr="00A06330" w:rsidRDefault="00602986" w:rsidP="00276736">
            <w:pPr>
              <w:pStyle w:val="Odstavecseseznamem2"/>
              <w:numPr>
                <w:ilvl w:val="0"/>
                <w:numId w:val="15"/>
              </w:numPr>
              <w:spacing w:before="120"/>
              <w:rPr>
                <w:rFonts w:ascii="Arial" w:hAnsi="Arial" w:cs="Arial"/>
                <w:sz w:val="20"/>
                <w:szCs w:val="20"/>
              </w:rPr>
            </w:pPr>
            <w:r w:rsidRPr="00A06330">
              <w:rPr>
                <w:rFonts w:ascii="Arial" w:hAnsi="Arial" w:cs="Arial"/>
                <w:sz w:val="20"/>
                <w:szCs w:val="20"/>
              </w:rPr>
              <w:t>Zprůchodnění migračních bariér pro vodní a suchozemské živočichy a opatření k omezování úmrtnosti živočichů spojené s rozvojem technické infrastruktury.</w:t>
            </w:r>
          </w:p>
          <w:p w:rsidR="00602986" w:rsidRPr="00A06330" w:rsidRDefault="00602986" w:rsidP="00276736">
            <w:pPr>
              <w:pStyle w:val="Odstavecseseznamem2"/>
              <w:numPr>
                <w:ilvl w:val="0"/>
                <w:numId w:val="15"/>
              </w:numPr>
              <w:spacing w:before="120"/>
              <w:rPr>
                <w:rFonts w:ascii="Arial" w:hAnsi="Arial" w:cs="Arial"/>
                <w:sz w:val="20"/>
                <w:szCs w:val="20"/>
              </w:rPr>
            </w:pPr>
            <w:r w:rsidRPr="00A06330">
              <w:rPr>
                <w:rFonts w:ascii="Arial" w:hAnsi="Arial" w:cs="Arial"/>
                <w:sz w:val="20"/>
                <w:szCs w:val="20"/>
              </w:rPr>
              <w:t xml:space="preserve">Vytváření, regenerace či posílení funkčnosti krajinných prvků a struktur. </w:t>
            </w:r>
          </w:p>
          <w:p w:rsidR="00602986" w:rsidRPr="00A06330" w:rsidRDefault="00602986" w:rsidP="00276736">
            <w:pPr>
              <w:pStyle w:val="Odstavecseseznamem2"/>
              <w:numPr>
                <w:ilvl w:val="0"/>
                <w:numId w:val="15"/>
              </w:numPr>
              <w:spacing w:before="120"/>
              <w:rPr>
                <w:rFonts w:ascii="Arial" w:hAnsi="Arial" w:cs="Arial"/>
                <w:sz w:val="20"/>
                <w:szCs w:val="20"/>
              </w:rPr>
            </w:pPr>
            <w:r w:rsidRPr="00A06330">
              <w:rPr>
                <w:rFonts w:ascii="Arial" w:hAnsi="Arial" w:cs="Arial"/>
                <w:sz w:val="20"/>
                <w:szCs w:val="20"/>
              </w:rPr>
              <w:t>Revitalizace a podpora samovolné renaturace vodních toků a niv, obnova ekostabilizačních funkcí vodních a na vodu vázaných ekosystémů.</w:t>
            </w:r>
          </w:p>
          <w:p w:rsidR="00602986" w:rsidRPr="00A06330" w:rsidRDefault="00602986" w:rsidP="00276736">
            <w:pPr>
              <w:pStyle w:val="Odstavecseseznamem2"/>
              <w:numPr>
                <w:ilvl w:val="0"/>
                <w:numId w:val="15"/>
              </w:numPr>
              <w:spacing w:before="120"/>
              <w:rPr>
                <w:rFonts w:ascii="Arial" w:hAnsi="Arial" w:cs="Arial"/>
                <w:sz w:val="20"/>
                <w:szCs w:val="20"/>
              </w:rPr>
            </w:pPr>
            <w:r w:rsidRPr="00A06330">
              <w:rPr>
                <w:rFonts w:ascii="Arial" w:hAnsi="Arial" w:cs="Arial"/>
                <w:sz w:val="20"/>
                <w:szCs w:val="20"/>
              </w:rPr>
              <w:t>Zlepšování druhové, věkové a prostorové struktury lesů (s výjimkou lesů ve vlastnictví státu) zařízených LHP mimo ZCHÚ a území soustavy Natura 2000.</w:t>
            </w:r>
          </w:p>
          <w:p w:rsidR="00602986" w:rsidRPr="00A06330" w:rsidRDefault="00602986" w:rsidP="00276736">
            <w:pPr>
              <w:pStyle w:val="Odstavecseseznamem2"/>
              <w:numPr>
                <w:ilvl w:val="0"/>
                <w:numId w:val="15"/>
              </w:numPr>
              <w:spacing w:before="120"/>
              <w:rPr>
                <w:rFonts w:ascii="Arial" w:hAnsi="Arial" w:cs="Arial"/>
                <w:sz w:val="20"/>
                <w:szCs w:val="20"/>
              </w:rPr>
            </w:pPr>
            <w:r w:rsidRPr="00A06330">
              <w:rPr>
                <w:rFonts w:ascii="Arial" w:hAnsi="Arial" w:cs="Arial"/>
                <w:sz w:val="20"/>
                <w:szCs w:val="20"/>
              </w:rPr>
              <w:t xml:space="preserve">Realizace přírodě blízkých opatření vyplývajících z komplexních studií cílených na zpomalení povrchového odtoku vody, protierozní ochranu, a adaptaci na změnu klimatu.   </w:t>
            </w:r>
          </w:p>
          <w:p w:rsidR="00BE0AE8" w:rsidRPr="00A06330" w:rsidRDefault="00BE0AE8" w:rsidP="00DB7E1B">
            <w:pPr>
              <w:spacing w:before="120" w:after="0" w:afterAutospacing="0"/>
              <w:rPr>
                <w:rFonts w:ascii="Arial" w:hAnsi="Arial" w:cs="Arial"/>
                <w:sz w:val="20"/>
                <w:szCs w:val="20"/>
              </w:rPr>
            </w:pPr>
          </w:p>
        </w:tc>
        <w:tc>
          <w:tcPr>
            <w:tcW w:w="279" w:type="dxa"/>
            <w:tcBorders>
              <w:top w:val="nil"/>
              <w:bottom w:val="nil"/>
            </w:tcBorders>
          </w:tcPr>
          <w:p w:rsidR="00BE0AE8" w:rsidRPr="00A06330" w:rsidRDefault="00BE0AE8" w:rsidP="00DB7E1B">
            <w:pPr>
              <w:spacing w:before="120" w:after="0" w:afterAutospacing="0"/>
              <w:rPr>
                <w:rFonts w:ascii="Arial" w:hAnsi="Arial" w:cs="Arial"/>
                <w:sz w:val="20"/>
                <w:szCs w:val="20"/>
              </w:rPr>
            </w:pPr>
          </w:p>
        </w:tc>
        <w:tc>
          <w:tcPr>
            <w:tcW w:w="6297" w:type="dxa"/>
            <w:vAlign w:val="center"/>
          </w:tcPr>
          <w:p w:rsidR="0076756D" w:rsidRPr="00A06330" w:rsidRDefault="0076756D" w:rsidP="00DB7E1B">
            <w:pPr>
              <w:pStyle w:val="Nadpis3"/>
              <w:keepLines w:val="0"/>
              <w:numPr>
                <w:ilvl w:val="0"/>
                <w:numId w:val="0"/>
              </w:numPr>
              <w:spacing w:before="120" w:after="0" w:afterAutospacing="0"/>
              <w:outlineLvl w:val="2"/>
              <w:rPr>
                <w:rFonts w:ascii="Arial" w:eastAsia="Times New Roman" w:hAnsi="Arial" w:cs="Arial"/>
                <w:bCs w:val="0"/>
                <w:color w:val="auto"/>
                <w:sz w:val="20"/>
                <w:szCs w:val="20"/>
              </w:rPr>
            </w:pPr>
            <w:bookmarkStart w:id="20" w:name="_Toc386195261"/>
            <w:r w:rsidRPr="00A06330">
              <w:rPr>
                <w:rFonts w:ascii="Arial" w:eastAsia="Times New Roman" w:hAnsi="Arial" w:cs="Arial"/>
                <w:bCs w:val="0"/>
                <w:color w:val="auto"/>
                <w:sz w:val="20"/>
                <w:szCs w:val="20"/>
              </w:rPr>
              <w:t xml:space="preserve">Agroenvironmentálně-klimatické opatření </w:t>
            </w:r>
            <w:bookmarkEnd w:id="20"/>
          </w:p>
          <w:p w:rsidR="0076756D" w:rsidRPr="00A06330" w:rsidRDefault="0076756D" w:rsidP="00DB7E1B">
            <w:pPr>
              <w:spacing w:before="120" w:after="0" w:afterAutospacing="0"/>
              <w:rPr>
                <w:rFonts w:ascii="Arial" w:hAnsi="Arial" w:cs="Arial"/>
                <w:sz w:val="20"/>
                <w:szCs w:val="20"/>
              </w:rPr>
            </w:pPr>
            <w:r w:rsidRPr="00A06330">
              <w:rPr>
                <w:rFonts w:ascii="Arial" w:hAnsi="Arial" w:cs="Arial"/>
                <w:sz w:val="20"/>
                <w:szCs w:val="20"/>
              </w:rPr>
              <w:t xml:space="preserve">Opatření podporuje šetrné způsoby hospodaření se živinami a prostředky na ochranu rostlin, úpravy operací na půdě a struktury plodin/kultur ve prospěch složek životního prostředí. </w:t>
            </w:r>
            <w:r w:rsidR="00F00733" w:rsidRPr="00A06330">
              <w:rPr>
                <w:rFonts w:ascii="Arial" w:hAnsi="Arial" w:cs="Arial"/>
                <w:sz w:val="20"/>
                <w:szCs w:val="20"/>
              </w:rPr>
              <w:t>Operace v rámci opatření</w:t>
            </w:r>
            <w:r w:rsidRPr="00A06330">
              <w:rPr>
                <w:rFonts w:ascii="Arial" w:hAnsi="Arial" w:cs="Arial"/>
                <w:sz w:val="20"/>
                <w:szCs w:val="20"/>
              </w:rPr>
              <w:t xml:space="preserve"> jsou cílen</w:t>
            </w:r>
            <w:r w:rsidR="00F00733" w:rsidRPr="00A06330">
              <w:rPr>
                <w:rFonts w:ascii="Arial" w:hAnsi="Arial" w:cs="Arial"/>
                <w:sz w:val="20"/>
                <w:szCs w:val="20"/>
              </w:rPr>
              <w:t>y</w:t>
            </w:r>
            <w:r w:rsidRPr="00A06330">
              <w:rPr>
                <w:rFonts w:ascii="Arial" w:hAnsi="Arial" w:cs="Arial"/>
                <w:sz w:val="20"/>
                <w:szCs w:val="20"/>
              </w:rPr>
              <w:t xml:space="preserve"> na celé území ČR s výjimkou hlavního města Prahy. Ošetřování travních porostů je cíleno jak do volné krajiny, tak do oblastí zvláště chráněných území, ochranných pásem národních parků, Natura 2000 a na vymezené plochy s cennými biotopy mimo výše uvedená chráněná území. Zatravňování orné půdy bude omezeno jen na vybrané plochy orné půdy, jako jsou erozně ohrožené plochy, ochranná pásma vodních zdrojů, zranitelné oblasti dusičnany nebo zvláště chráněná území. Ochrana čejky chocholaté bude zaměřen</w:t>
            </w:r>
            <w:r w:rsidR="00F00733" w:rsidRPr="00A06330">
              <w:rPr>
                <w:rFonts w:ascii="Arial" w:hAnsi="Arial" w:cs="Arial"/>
                <w:sz w:val="20"/>
                <w:szCs w:val="20"/>
              </w:rPr>
              <w:t>a</w:t>
            </w:r>
            <w:r w:rsidRPr="00A06330">
              <w:rPr>
                <w:rFonts w:ascii="Arial" w:hAnsi="Arial" w:cs="Arial"/>
                <w:sz w:val="20"/>
                <w:szCs w:val="20"/>
              </w:rPr>
              <w:t xml:space="preserve"> pouze na vymezená hnízdiště čejky na orné půdě.</w:t>
            </w:r>
            <w:bookmarkStart w:id="21" w:name="_Toc383001802"/>
            <w:bookmarkStart w:id="22" w:name="_Toc386195691"/>
          </w:p>
          <w:p w:rsidR="0076756D" w:rsidRDefault="0076756D" w:rsidP="00DB7E1B">
            <w:pPr>
              <w:spacing w:before="120" w:after="0" w:afterAutospacing="0"/>
              <w:rPr>
                <w:rFonts w:ascii="Arial" w:hAnsi="Arial" w:cs="Arial"/>
                <w:sz w:val="20"/>
                <w:szCs w:val="20"/>
              </w:rPr>
            </w:pPr>
          </w:p>
          <w:p w:rsidR="00DB7E1B" w:rsidRPr="00A06330" w:rsidRDefault="00DB7E1B" w:rsidP="00DB7E1B">
            <w:pPr>
              <w:spacing w:before="120" w:after="0" w:afterAutospacing="0"/>
              <w:rPr>
                <w:rFonts w:ascii="Arial" w:hAnsi="Arial" w:cs="Arial"/>
                <w:sz w:val="20"/>
                <w:szCs w:val="20"/>
              </w:rPr>
            </w:pPr>
          </w:p>
          <w:p w:rsidR="0076756D" w:rsidRPr="00A06330" w:rsidRDefault="0076756D" w:rsidP="00DB7E1B">
            <w:pPr>
              <w:pStyle w:val="Tabulka"/>
              <w:spacing w:before="120" w:after="0" w:afterAutospacing="0"/>
              <w:jc w:val="both"/>
              <w:rPr>
                <w:rFonts w:ascii="Arial" w:eastAsiaTheme="minorEastAsia" w:hAnsi="Arial" w:cs="Arial"/>
                <w:b/>
                <w:sz w:val="20"/>
                <w:szCs w:val="20"/>
              </w:rPr>
            </w:pPr>
            <w:r w:rsidRPr="00A06330">
              <w:rPr>
                <w:rFonts w:ascii="Arial" w:eastAsiaTheme="minorEastAsia" w:hAnsi="Arial" w:cs="Arial"/>
                <w:b/>
                <w:sz w:val="20"/>
                <w:szCs w:val="20"/>
              </w:rPr>
              <w:t>Platby v rámci sítě Natura 2000 na zemědělské půdě</w:t>
            </w:r>
          </w:p>
          <w:p w:rsidR="0076756D" w:rsidRPr="00A06330" w:rsidRDefault="0076756D" w:rsidP="00DB7E1B">
            <w:pPr>
              <w:pStyle w:val="Tabulka"/>
              <w:spacing w:before="120" w:after="0" w:afterAutospacing="0"/>
              <w:jc w:val="both"/>
              <w:rPr>
                <w:rFonts w:ascii="Arial" w:eastAsiaTheme="minorEastAsia" w:hAnsi="Arial" w:cs="Arial"/>
                <w:b/>
                <w:sz w:val="20"/>
                <w:szCs w:val="20"/>
              </w:rPr>
            </w:pPr>
            <w:r w:rsidRPr="00A06330">
              <w:rPr>
                <w:rFonts w:ascii="Arial" w:eastAsiaTheme="minorEastAsia" w:hAnsi="Arial" w:cs="Arial"/>
                <w:sz w:val="20"/>
                <w:szCs w:val="20"/>
              </w:rPr>
              <w:t>Opatření má kompenzovat dodatečné náklady a ušlé příjmy a tím zachovat udržitelné hospodaření v oblastech Natura 2000 nebo v územích na ně navazujících (step</w:t>
            </w:r>
            <w:r w:rsidR="00F00733" w:rsidRPr="00A06330">
              <w:rPr>
                <w:rFonts w:ascii="Arial" w:eastAsiaTheme="minorEastAsia" w:hAnsi="Arial" w:cs="Arial"/>
                <w:sz w:val="20"/>
                <w:szCs w:val="20"/>
              </w:rPr>
              <w:t>p</w:t>
            </w:r>
            <w:r w:rsidRPr="00A06330">
              <w:rPr>
                <w:rFonts w:ascii="Arial" w:eastAsiaTheme="minorEastAsia" w:hAnsi="Arial" w:cs="Arial"/>
                <w:sz w:val="20"/>
                <w:szCs w:val="20"/>
              </w:rPr>
              <w:t>ing stones).</w:t>
            </w:r>
          </w:p>
          <w:p w:rsidR="0076756D" w:rsidRPr="00A06330" w:rsidRDefault="0076756D" w:rsidP="00DB7E1B">
            <w:pPr>
              <w:pStyle w:val="DAVA"/>
              <w:spacing w:after="0" w:afterAutospacing="0"/>
              <w:jc w:val="left"/>
              <w:rPr>
                <w:rFonts w:ascii="Arial" w:eastAsiaTheme="minorEastAsia" w:hAnsi="Arial" w:cs="Arial"/>
                <w:sz w:val="20"/>
                <w:szCs w:val="20"/>
              </w:rPr>
            </w:pPr>
            <w:r w:rsidRPr="00A06330">
              <w:rPr>
                <w:rFonts w:ascii="Arial" w:eastAsiaTheme="minorEastAsia" w:hAnsi="Arial" w:cs="Arial"/>
                <w:sz w:val="20"/>
                <w:szCs w:val="20"/>
              </w:rPr>
              <w:t>Podpora bude zacílena na zemědělskou půdu v oblastech vymezených dle směrnic Natura 2000 a 1. zóny NP a CHKO v LPIS, popř. dalších území v rámci ZCHÚ s omezením hospodaření v zájmu ochrany přírody daným legislativou</w:t>
            </w:r>
          </w:p>
          <w:p w:rsidR="0076756D" w:rsidRPr="00A06330" w:rsidRDefault="0076756D" w:rsidP="00DB7E1B">
            <w:pPr>
              <w:pStyle w:val="DAVA"/>
              <w:spacing w:after="0" w:afterAutospacing="0"/>
              <w:jc w:val="left"/>
              <w:rPr>
                <w:rFonts w:ascii="Arial" w:eastAsia="Times New Roman" w:hAnsi="Arial" w:cs="Arial"/>
                <w:sz w:val="20"/>
                <w:szCs w:val="20"/>
              </w:rPr>
            </w:pPr>
          </w:p>
          <w:p w:rsidR="0076756D" w:rsidRPr="00A06330" w:rsidRDefault="0076756D" w:rsidP="00DB7E1B">
            <w:pPr>
              <w:pStyle w:val="DAVA"/>
              <w:spacing w:after="0" w:afterAutospacing="0"/>
              <w:jc w:val="left"/>
              <w:rPr>
                <w:rFonts w:ascii="Arial" w:eastAsia="Times New Roman" w:hAnsi="Arial" w:cs="Arial"/>
                <w:b/>
                <w:sz w:val="20"/>
                <w:szCs w:val="20"/>
              </w:rPr>
            </w:pPr>
            <w:r w:rsidRPr="00A06330">
              <w:rPr>
                <w:rFonts w:ascii="Arial" w:eastAsia="Times New Roman" w:hAnsi="Arial" w:cs="Arial"/>
                <w:b/>
                <w:sz w:val="20"/>
                <w:szCs w:val="20"/>
              </w:rPr>
              <w:t xml:space="preserve">Lesnicko-environmentální a klimatické služby a ochrana lesů </w:t>
            </w:r>
            <w:bookmarkEnd w:id="21"/>
            <w:bookmarkEnd w:id="22"/>
          </w:p>
          <w:p w:rsidR="0076756D" w:rsidRDefault="0076756D" w:rsidP="00DB7E1B">
            <w:pPr>
              <w:spacing w:before="120" w:after="0" w:afterAutospacing="0"/>
              <w:rPr>
                <w:rFonts w:ascii="Arial" w:hAnsi="Arial" w:cs="Arial"/>
                <w:sz w:val="20"/>
                <w:szCs w:val="20"/>
              </w:rPr>
            </w:pPr>
            <w:r w:rsidRPr="00A06330">
              <w:rPr>
                <w:rFonts w:ascii="Arial" w:hAnsi="Arial" w:cs="Arial"/>
                <w:sz w:val="20"/>
                <w:szCs w:val="20"/>
              </w:rPr>
              <w:t xml:space="preserve">Opatření přispěje k naplňování Priority 4 podporou držitelů lesů, kteří zajišťují služby v oblasti ochrany lesa, jež jsou šetrné vůči životnímu prostředí tím, že přijímají závazky týkající se zvýšení biologické rozmanitosti, zachování cenných lesních ekosystémů, zlepšení jejich potenciálu pro posílení ochranného významu lesů s ohledem na erozi půdy, zachování vodních zdrojů a přírodní rizika. Pozornost je věnována také ochraně a podpoře lesních genetických zdrojů. Platby jsou poskytovány na lesnicko-environmentální závazky, které jdou nad rámec příslušných závazných norem stanovených ve vnitrostátním právu. </w:t>
            </w:r>
          </w:p>
          <w:p w:rsidR="00C12001" w:rsidRDefault="00C12001" w:rsidP="00DB7E1B">
            <w:pPr>
              <w:spacing w:before="120" w:after="0" w:afterAutospacing="0"/>
              <w:rPr>
                <w:rFonts w:ascii="Arial" w:hAnsi="Arial" w:cs="Arial"/>
                <w:sz w:val="20"/>
                <w:szCs w:val="20"/>
              </w:rPr>
            </w:pPr>
          </w:p>
          <w:p w:rsidR="00BE0AE8" w:rsidRPr="00333C0E" w:rsidRDefault="00A132F8" w:rsidP="00DB7E1B">
            <w:pPr>
              <w:spacing w:before="120" w:after="0" w:afterAutospacing="0"/>
              <w:rPr>
                <w:ins w:id="23" w:author="4.1.2016" w:date="2017-04-24T08:37:00Z"/>
                <w:rFonts w:ascii="Arial" w:hAnsi="Arial" w:cs="Arial"/>
                <w:b/>
                <w:sz w:val="20"/>
                <w:szCs w:val="20"/>
              </w:rPr>
            </w:pPr>
            <w:ins w:id="24" w:author="4.1.2016" w:date="2017-04-24T08:37:00Z">
              <w:r w:rsidRPr="00333C0E">
                <w:rPr>
                  <w:rFonts w:ascii="Arial" w:hAnsi="Arial" w:cs="Arial"/>
                  <w:b/>
                  <w:sz w:val="20"/>
                  <w:szCs w:val="20"/>
                </w:rPr>
                <w:t>8.5.1 Investice do ochrany melioračních a zpevňujících dřevin</w:t>
              </w:r>
            </w:ins>
          </w:p>
          <w:p w:rsidR="00A132F8" w:rsidRPr="00A06330" w:rsidRDefault="00A132F8" w:rsidP="00333C0E">
            <w:pPr>
              <w:autoSpaceDE w:val="0"/>
              <w:autoSpaceDN w:val="0"/>
              <w:adjustRightInd w:val="0"/>
              <w:spacing w:after="0" w:afterAutospacing="0"/>
              <w:jc w:val="left"/>
              <w:rPr>
                <w:rFonts w:ascii="Arial" w:hAnsi="Arial" w:cs="Arial"/>
                <w:sz w:val="20"/>
                <w:szCs w:val="20"/>
              </w:rPr>
            </w:pPr>
            <w:ins w:id="25" w:author="4.1.2016" w:date="2017-04-24T08:38:00Z">
              <w:r w:rsidRPr="00333C0E">
                <w:rPr>
                  <w:rFonts w:ascii="Arial" w:hAnsi="Arial" w:cs="Arial"/>
                  <w:sz w:val="20"/>
                  <w:szCs w:val="20"/>
                </w:rPr>
                <w:t>Operace je zaměřena na</w:t>
              </w:r>
              <w:r w:rsidR="00333C0E">
                <w:rPr>
                  <w:rFonts w:ascii="Arial" w:hAnsi="Arial" w:cs="Arial"/>
                  <w:sz w:val="20"/>
                  <w:szCs w:val="20"/>
                </w:rPr>
                <w:t xml:space="preserve"> podporu ochrany melioračních a</w:t>
              </w:r>
            </w:ins>
            <w:ins w:id="26" w:author="4.1.2016" w:date="2017-04-24T15:38:00Z">
              <w:r w:rsidR="00333C0E">
                <w:rPr>
                  <w:rFonts w:ascii="Arial" w:hAnsi="Arial" w:cs="Arial"/>
                  <w:sz w:val="20"/>
                  <w:szCs w:val="20"/>
                </w:rPr>
                <w:t xml:space="preserve"> </w:t>
              </w:r>
            </w:ins>
            <w:ins w:id="27" w:author="4.1.2016" w:date="2017-04-24T08:38:00Z">
              <w:r w:rsidRPr="00333C0E">
                <w:rPr>
                  <w:rFonts w:ascii="Arial" w:hAnsi="Arial" w:cs="Arial"/>
                  <w:sz w:val="20"/>
                  <w:szCs w:val="20"/>
                </w:rPr>
                <w:t>zpevňujících dřevin od d</w:t>
              </w:r>
              <w:r w:rsidR="00333C0E">
                <w:rPr>
                  <w:rFonts w:ascii="Arial" w:hAnsi="Arial" w:cs="Arial"/>
                  <w:sz w:val="20"/>
                  <w:szCs w:val="20"/>
                </w:rPr>
                <w:t>oby výsadby</w:t>
              </w:r>
            </w:ins>
            <w:ins w:id="28" w:author="4.1.2016" w:date="2017-04-24T15:38:00Z">
              <w:r w:rsidR="00333C0E">
                <w:rPr>
                  <w:rFonts w:ascii="Arial" w:hAnsi="Arial" w:cs="Arial"/>
                  <w:sz w:val="20"/>
                  <w:szCs w:val="20"/>
                </w:rPr>
                <w:t xml:space="preserve"> </w:t>
              </w:r>
            </w:ins>
            <w:ins w:id="29" w:author="4.1.2016" w:date="2017-04-24T08:38:00Z">
              <w:r w:rsidRPr="00333C0E">
                <w:rPr>
                  <w:rFonts w:ascii="Arial" w:hAnsi="Arial" w:cs="Arial"/>
                  <w:sz w:val="20"/>
                  <w:szCs w:val="20"/>
                </w:rPr>
                <w:t>do stádia zajištění</w:t>
              </w:r>
            </w:ins>
            <w:ins w:id="30" w:author="4.1.2016" w:date="2017-04-24T15:39:00Z">
              <w:r w:rsidR="00333C0E">
                <w:rPr>
                  <w:rFonts w:ascii="Arial" w:hAnsi="Arial" w:cs="Arial"/>
                  <w:sz w:val="20"/>
                  <w:szCs w:val="20"/>
                </w:rPr>
                <w:t xml:space="preserve"> v rámci vnitrostátních předpisů</w:t>
              </w:r>
            </w:ins>
            <w:ins w:id="31" w:author="4.1.2016" w:date="2017-04-24T08:38:00Z">
              <w:r w:rsidRPr="00333C0E">
                <w:rPr>
                  <w:rFonts w:ascii="Arial" w:hAnsi="Arial" w:cs="Arial"/>
                  <w:sz w:val="20"/>
                  <w:szCs w:val="20"/>
                </w:rPr>
                <w:t xml:space="preserve">. </w:t>
              </w:r>
            </w:ins>
          </w:p>
        </w:tc>
      </w:tr>
      <w:tr w:rsidR="00BE0AE8" w:rsidRPr="00A06330" w:rsidTr="00BE0AE8">
        <w:tc>
          <w:tcPr>
            <w:tcW w:w="2736" w:type="dxa"/>
            <w:shd w:val="clear" w:color="auto" w:fill="D9D9D9" w:themeFill="background1" w:themeFillShade="D9"/>
          </w:tcPr>
          <w:p w:rsidR="00BE0AE8" w:rsidRPr="00A06330" w:rsidRDefault="00F87EF2" w:rsidP="00DB7E1B">
            <w:pPr>
              <w:spacing w:before="120" w:after="0" w:afterAutospacing="0"/>
              <w:rPr>
                <w:rFonts w:ascii="Arial" w:hAnsi="Arial" w:cs="Arial"/>
                <w:b/>
                <w:sz w:val="20"/>
                <w:szCs w:val="20"/>
              </w:rPr>
            </w:pPr>
            <w:r w:rsidRPr="00A06330">
              <w:rPr>
                <w:rFonts w:ascii="Arial" w:hAnsi="Arial" w:cs="Arial"/>
                <w:b/>
                <w:sz w:val="20"/>
                <w:szCs w:val="20"/>
              </w:rPr>
              <w:t>Implementační</w:t>
            </w:r>
            <w:r w:rsidR="00BE0AE8" w:rsidRPr="00A06330">
              <w:rPr>
                <w:rFonts w:ascii="Arial" w:hAnsi="Arial" w:cs="Arial"/>
                <w:b/>
                <w:sz w:val="20"/>
                <w:szCs w:val="20"/>
              </w:rPr>
              <w:t xml:space="preserve"> prvky</w:t>
            </w:r>
          </w:p>
        </w:tc>
        <w:tc>
          <w:tcPr>
            <w:tcW w:w="4722" w:type="dxa"/>
          </w:tcPr>
          <w:p w:rsidR="00F82463" w:rsidRPr="00A06330" w:rsidRDefault="00F82463" w:rsidP="00DB7E1B">
            <w:pPr>
              <w:spacing w:before="120" w:after="200" w:afterAutospacing="0"/>
              <w:rPr>
                <w:rFonts w:ascii="Arial" w:hAnsi="Arial" w:cs="Arial"/>
                <w:sz w:val="20"/>
                <w:szCs w:val="20"/>
              </w:rPr>
            </w:pPr>
            <w:r w:rsidRPr="00A06330">
              <w:rPr>
                <w:rFonts w:ascii="Arial" w:hAnsi="Arial" w:cs="Arial"/>
                <w:sz w:val="20"/>
                <w:szCs w:val="20"/>
              </w:rPr>
              <w:t xml:space="preserve">Typy příjemců </w:t>
            </w:r>
            <w:r w:rsidR="002B771F" w:rsidRPr="00A06330">
              <w:rPr>
                <w:rFonts w:ascii="Arial" w:hAnsi="Arial" w:cs="Arial"/>
                <w:sz w:val="20"/>
                <w:szCs w:val="20"/>
              </w:rPr>
              <w:t xml:space="preserve">SC </w:t>
            </w:r>
            <w:r w:rsidRPr="00A06330">
              <w:rPr>
                <w:rFonts w:ascii="Arial" w:hAnsi="Arial" w:cs="Arial"/>
                <w:sz w:val="20"/>
                <w:szCs w:val="20"/>
              </w:rPr>
              <w:t xml:space="preserve">4.1: kraje, obce, dobrovolné svazky obcí, příspěvkové organizace, organizační složky státu (s výjimkou pozemkových úřadů), státní podniky, vysoké školy, školy a školská zařízení, </w:t>
            </w:r>
            <w:r w:rsidRPr="00A06330">
              <w:rPr>
                <w:rFonts w:ascii="Arial" w:hAnsi="Arial" w:cs="Arial"/>
                <w:color w:val="000000"/>
                <w:sz w:val="20"/>
                <w:szCs w:val="20"/>
              </w:rPr>
              <w:t>nestátní neziskové organizace (obecně prospěšné společnosti, nadace, nadační fondy, ústavy,</w:t>
            </w:r>
            <w:r w:rsidRPr="00A06330">
              <w:rPr>
                <w:rFonts w:ascii="Arial" w:hAnsi="Arial" w:cs="Arial"/>
                <w:sz w:val="20"/>
                <w:szCs w:val="20"/>
              </w:rPr>
              <w:t xml:space="preserve"> spolky), podnikatelské subjekty, veřejné výzkumné instituce,</w:t>
            </w:r>
            <w:r w:rsidR="00925101" w:rsidRPr="00A06330">
              <w:rPr>
                <w:rFonts w:ascii="Arial" w:hAnsi="Arial" w:cs="Arial"/>
                <w:color w:val="000000"/>
                <w:sz w:val="20"/>
                <w:szCs w:val="20"/>
              </w:rPr>
              <w:t xml:space="preserve"> církve a náboženské společnosti a jejich svazy,</w:t>
            </w:r>
            <w:r w:rsidR="00925101" w:rsidRPr="00A06330">
              <w:rPr>
                <w:rFonts w:ascii="Arial" w:hAnsi="Arial" w:cs="Arial"/>
                <w:sz w:val="20"/>
                <w:szCs w:val="20"/>
              </w:rPr>
              <w:t xml:space="preserve"> veřejnoprávní instituce,</w:t>
            </w:r>
            <w:r w:rsidRPr="00A06330">
              <w:rPr>
                <w:rFonts w:ascii="Arial" w:hAnsi="Arial" w:cs="Arial"/>
                <w:sz w:val="20"/>
                <w:szCs w:val="20"/>
              </w:rPr>
              <w:t xml:space="preserve"> o</w:t>
            </w:r>
            <w:r w:rsidR="00353D3A">
              <w:rPr>
                <w:rFonts w:ascii="Arial" w:hAnsi="Arial" w:cs="Arial"/>
                <w:sz w:val="20"/>
                <w:szCs w:val="20"/>
              </w:rPr>
              <w:t xml:space="preserve">bchodní společnosti a družstva, </w:t>
            </w:r>
            <w:r w:rsidRPr="00A06330">
              <w:rPr>
                <w:rFonts w:ascii="Arial" w:hAnsi="Arial" w:cs="Arial"/>
                <w:sz w:val="20"/>
                <w:szCs w:val="20"/>
              </w:rPr>
              <w:t>fyzické osoby podnikající.</w:t>
            </w:r>
          </w:p>
          <w:p w:rsidR="002B771F" w:rsidRPr="00A06330" w:rsidRDefault="002B771F" w:rsidP="00DB7E1B">
            <w:pPr>
              <w:spacing w:before="120" w:after="200" w:afterAutospacing="0"/>
              <w:rPr>
                <w:rFonts w:ascii="Arial" w:hAnsi="Arial" w:cs="Arial"/>
                <w:sz w:val="20"/>
                <w:szCs w:val="20"/>
              </w:rPr>
            </w:pPr>
            <w:r w:rsidRPr="00A06330">
              <w:rPr>
                <w:rFonts w:ascii="Arial" w:hAnsi="Arial" w:cs="Arial"/>
                <w:sz w:val="20"/>
                <w:szCs w:val="20"/>
              </w:rPr>
              <w:t xml:space="preserve">Cílová území: chráněná území národního významu (NP, NPR, NPP, </w:t>
            </w:r>
            <w:r w:rsidRPr="00D944EA">
              <w:rPr>
                <w:rFonts w:ascii="Arial" w:hAnsi="Arial" w:cs="Arial"/>
                <w:color w:val="000000"/>
                <w:sz w:val="20"/>
                <w:szCs w:val="20"/>
              </w:rPr>
              <w:t>CHKO</w:t>
            </w:r>
            <w:ins w:id="32" w:author="4.1.2016" w:date="2017-04-24T15:48:00Z">
              <w:r w:rsidR="00D944EA" w:rsidRPr="00D944EA">
                <w:rPr>
                  <w:rFonts w:ascii="Arial" w:hAnsi="Arial" w:cs="Arial"/>
                  <w:color w:val="000000"/>
                  <w:sz w:val="20"/>
                  <w:szCs w:val="20"/>
                </w:rPr>
                <w:t xml:space="preserve"> a vybraná území PR a PP</w:t>
              </w:r>
            </w:ins>
            <w:r w:rsidRPr="00A06330">
              <w:rPr>
                <w:rFonts w:ascii="Arial" w:hAnsi="Arial" w:cs="Arial"/>
                <w:sz w:val="20"/>
                <w:szCs w:val="20"/>
              </w:rPr>
              <w:t>) a lokality soustavy Natura 2000</w:t>
            </w:r>
            <w:r w:rsidR="00CA795F" w:rsidRPr="00696657">
              <w:t xml:space="preserve">, </w:t>
            </w:r>
            <w:r w:rsidR="00CA795F" w:rsidRPr="00696657">
              <w:rPr>
                <w:rFonts w:ascii="Arial" w:hAnsi="Arial" w:cs="Arial"/>
                <w:sz w:val="20"/>
                <w:szCs w:val="20"/>
              </w:rPr>
              <w:t>a to mimo území hl. města Prahy</w:t>
            </w:r>
            <w:r w:rsidRPr="00696657">
              <w:rPr>
                <w:rFonts w:ascii="Arial" w:hAnsi="Arial" w:cs="Arial"/>
                <w:sz w:val="20"/>
                <w:szCs w:val="20"/>
              </w:rPr>
              <w:t>.</w:t>
            </w:r>
          </w:p>
          <w:p w:rsidR="00600452" w:rsidRPr="00A06330" w:rsidRDefault="00600452" w:rsidP="00DB7E1B">
            <w:pPr>
              <w:spacing w:before="120" w:after="200" w:afterAutospacing="0"/>
              <w:rPr>
                <w:rFonts w:ascii="Arial" w:hAnsi="Arial" w:cs="Arial"/>
                <w:sz w:val="20"/>
                <w:szCs w:val="20"/>
              </w:rPr>
            </w:pPr>
            <w:r w:rsidRPr="00A06330">
              <w:rPr>
                <w:rFonts w:ascii="Arial" w:hAnsi="Arial" w:cs="Arial"/>
                <w:sz w:val="20"/>
                <w:szCs w:val="20"/>
              </w:rPr>
              <w:t xml:space="preserve">Typy příjemců </w:t>
            </w:r>
            <w:r w:rsidR="002B771F" w:rsidRPr="00A06330">
              <w:rPr>
                <w:rFonts w:ascii="Arial" w:hAnsi="Arial" w:cs="Arial"/>
                <w:sz w:val="20"/>
                <w:szCs w:val="20"/>
              </w:rPr>
              <w:t xml:space="preserve">SC </w:t>
            </w:r>
            <w:r w:rsidRPr="00A06330">
              <w:rPr>
                <w:rFonts w:ascii="Arial" w:hAnsi="Arial" w:cs="Arial"/>
                <w:sz w:val="20"/>
                <w:szCs w:val="20"/>
              </w:rPr>
              <w:t>4.2: kraje, obce, dobrovolné svazky obcí, příspěvkové organizace, státní podniky,</w:t>
            </w:r>
            <w:r w:rsidR="00073741" w:rsidRPr="00A06330">
              <w:rPr>
                <w:rFonts w:ascii="Arial" w:hAnsi="Arial" w:cs="Arial"/>
                <w:sz w:val="20"/>
                <w:szCs w:val="20"/>
              </w:rPr>
              <w:t xml:space="preserve"> státní organizace,</w:t>
            </w:r>
            <w:r w:rsidRPr="00A06330">
              <w:rPr>
                <w:rFonts w:ascii="Arial" w:hAnsi="Arial" w:cs="Arial"/>
                <w:sz w:val="20"/>
                <w:szCs w:val="20"/>
              </w:rPr>
              <w:t xml:space="preserve"> vysoké školy, školy a školská zařízení, organizační složky státu (s výjimkou pozemkových úřadů a AOPK ČR), veřejné výzkumné instituce, </w:t>
            </w:r>
            <w:r w:rsidRPr="00A06330">
              <w:rPr>
                <w:rFonts w:ascii="Arial" w:hAnsi="Arial" w:cs="Arial"/>
                <w:color w:val="000000"/>
                <w:sz w:val="20"/>
                <w:szCs w:val="20"/>
              </w:rPr>
              <w:t>nestátní neziskové organizace (</w:t>
            </w:r>
            <w:r w:rsidRPr="00A06330">
              <w:rPr>
                <w:rFonts w:ascii="Arial" w:hAnsi="Arial" w:cs="Arial"/>
                <w:sz w:val="20"/>
                <w:szCs w:val="20"/>
              </w:rPr>
              <w:t>obecně prospěšné společnosti, nadace, nadační fondy, ústavy, spolky),</w:t>
            </w:r>
            <w:r w:rsidR="00925101" w:rsidRPr="00A06330">
              <w:rPr>
                <w:rFonts w:ascii="Arial" w:hAnsi="Arial" w:cs="Arial"/>
                <w:color w:val="000000"/>
                <w:sz w:val="20"/>
                <w:szCs w:val="20"/>
              </w:rPr>
              <w:t xml:space="preserve"> církve a náboženské společnosti a jejich svazy,</w:t>
            </w:r>
            <w:r w:rsidR="00925101" w:rsidRPr="00A06330">
              <w:rPr>
                <w:rFonts w:ascii="Arial" w:hAnsi="Arial" w:cs="Arial"/>
                <w:sz w:val="20"/>
                <w:szCs w:val="20"/>
              </w:rPr>
              <w:t xml:space="preserve"> veřejnoprávní instituce, </w:t>
            </w:r>
            <w:r w:rsidRPr="00A06330">
              <w:rPr>
                <w:rFonts w:ascii="Arial" w:hAnsi="Arial" w:cs="Arial"/>
                <w:sz w:val="20"/>
                <w:szCs w:val="20"/>
              </w:rPr>
              <w:t>podnikatelské subjekty, obchodní společnosti a družstva, fyzické osoby podnikající.</w:t>
            </w:r>
          </w:p>
          <w:p w:rsidR="00600452" w:rsidRPr="00A06330" w:rsidRDefault="00073741" w:rsidP="00DB7E1B">
            <w:pPr>
              <w:spacing w:before="120" w:after="0" w:afterAutospacing="0"/>
              <w:rPr>
                <w:rFonts w:ascii="Arial" w:hAnsi="Arial" w:cs="Arial"/>
                <w:sz w:val="20"/>
                <w:szCs w:val="20"/>
              </w:rPr>
            </w:pPr>
            <w:r w:rsidRPr="00A06330">
              <w:rPr>
                <w:rFonts w:ascii="Arial" w:hAnsi="Arial" w:cs="Arial"/>
                <w:sz w:val="20"/>
                <w:szCs w:val="20"/>
              </w:rPr>
              <w:t>Cílová území: území celé České republiky, mimo území hl. města Prahy.</w:t>
            </w:r>
          </w:p>
          <w:p w:rsidR="00073741" w:rsidRPr="00A06330" w:rsidRDefault="00073741" w:rsidP="00DB7E1B">
            <w:pPr>
              <w:spacing w:before="120" w:after="0" w:afterAutospacing="0"/>
              <w:rPr>
                <w:rFonts w:ascii="Arial" w:hAnsi="Arial" w:cs="Arial"/>
                <w:sz w:val="20"/>
                <w:szCs w:val="20"/>
              </w:rPr>
            </w:pPr>
          </w:p>
          <w:p w:rsidR="00F82463" w:rsidRPr="00A06330" w:rsidRDefault="00F82463" w:rsidP="00DB7E1B">
            <w:pPr>
              <w:spacing w:before="120" w:after="200" w:afterAutospacing="0"/>
              <w:rPr>
                <w:rFonts w:ascii="Arial" w:hAnsi="Arial" w:cs="Arial"/>
                <w:sz w:val="20"/>
                <w:szCs w:val="20"/>
              </w:rPr>
            </w:pPr>
            <w:r w:rsidRPr="00A06330">
              <w:rPr>
                <w:rFonts w:ascii="Arial" w:hAnsi="Arial" w:cs="Arial"/>
                <w:sz w:val="20"/>
                <w:szCs w:val="20"/>
              </w:rPr>
              <w:t xml:space="preserve">Typy příjemců </w:t>
            </w:r>
            <w:r w:rsidR="002B771F" w:rsidRPr="00A06330">
              <w:rPr>
                <w:rFonts w:ascii="Arial" w:hAnsi="Arial" w:cs="Arial"/>
                <w:sz w:val="20"/>
                <w:szCs w:val="20"/>
              </w:rPr>
              <w:t xml:space="preserve">SC </w:t>
            </w:r>
            <w:r w:rsidRPr="00A06330">
              <w:rPr>
                <w:rFonts w:ascii="Arial" w:hAnsi="Arial" w:cs="Arial"/>
                <w:sz w:val="20"/>
                <w:szCs w:val="20"/>
              </w:rPr>
              <w:t>4.3: kraje, obce, dobrovolné svazky obcí, příspěvkové organizace, státní podniky,</w:t>
            </w:r>
            <w:r w:rsidR="00073741" w:rsidRPr="00A06330">
              <w:rPr>
                <w:rFonts w:ascii="Arial" w:hAnsi="Arial" w:cs="Arial"/>
                <w:sz w:val="20"/>
                <w:szCs w:val="20"/>
              </w:rPr>
              <w:t xml:space="preserve"> státní organizace,</w:t>
            </w:r>
            <w:r w:rsidRPr="00A06330">
              <w:rPr>
                <w:rFonts w:ascii="Arial" w:hAnsi="Arial" w:cs="Arial"/>
                <w:sz w:val="20"/>
                <w:szCs w:val="20"/>
              </w:rPr>
              <w:t xml:space="preserve"> vysoké školy, školy a školská zařízení, organizační složky státu (s výjimkou pozemkových úřadů a AOPK ČR), veřejné výzkumné instituce, </w:t>
            </w:r>
            <w:r w:rsidRPr="00A06330">
              <w:rPr>
                <w:rFonts w:ascii="Arial" w:hAnsi="Arial" w:cs="Arial"/>
                <w:color w:val="000000"/>
                <w:sz w:val="20"/>
                <w:szCs w:val="20"/>
              </w:rPr>
              <w:t>nestátní neziskové organizace (</w:t>
            </w:r>
            <w:r w:rsidRPr="00A06330">
              <w:rPr>
                <w:rFonts w:ascii="Arial" w:hAnsi="Arial" w:cs="Arial"/>
                <w:sz w:val="20"/>
                <w:szCs w:val="20"/>
              </w:rPr>
              <w:t xml:space="preserve">obecně prospěšné společnosti, nadace, nadační fondy, ústavy, spolky), </w:t>
            </w:r>
            <w:r w:rsidR="00925101" w:rsidRPr="00A06330">
              <w:rPr>
                <w:rFonts w:ascii="Arial" w:hAnsi="Arial" w:cs="Arial"/>
                <w:color w:val="000000"/>
                <w:sz w:val="20"/>
                <w:szCs w:val="20"/>
              </w:rPr>
              <w:t>církve a náboženské společnosti a jejich svazy,</w:t>
            </w:r>
            <w:r w:rsidR="00925101" w:rsidRPr="00A06330">
              <w:rPr>
                <w:rFonts w:ascii="Arial" w:hAnsi="Arial" w:cs="Arial"/>
                <w:sz w:val="20"/>
                <w:szCs w:val="20"/>
              </w:rPr>
              <w:t xml:space="preserve"> veřejnoprávní instituce, </w:t>
            </w:r>
            <w:r w:rsidRPr="00A06330">
              <w:rPr>
                <w:rFonts w:ascii="Arial" w:hAnsi="Arial" w:cs="Arial"/>
                <w:sz w:val="20"/>
                <w:szCs w:val="20"/>
              </w:rPr>
              <w:t>podnikatelské subjekty, obchodní společnosti a družstva, fyzické osoby podnikající.</w:t>
            </w:r>
          </w:p>
          <w:p w:rsidR="00BE0AE8" w:rsidRPr="00A06330" w:rsidRDefault="00602986" w:rsidP="00DB7E1B">
            <w:pPr>
              <w:spacing w:before="120" w:after="0" w:afterAutospacing="0"/>
              <w:jc w:val="left"/>
              <w:rPr>
                <w:rFonts w:ascii="Arial" w:hAnsi="Arial" w:cs="Arial"/>
                <w:sz w:val="20"/>
                <w:szCs w:val="20"/>
              </w:rPr>
            </w:pPr>
            <w:r w:rsidRPr="00A06330">
              <w:rPr>
                <w:rFonts w:ascii="Arial" w:hAnsi="Arial" w:cs="Arial"/>
                <w:sz w:val="20"/>
                <w:szCs w:val="20"/>
              </w:rPr>
              <w:t>Cílová území: území celé Č</w:t>
            </w:r>
            <w:r w:rsidR="00073741" w:rsidRPr="00A06330">
              <w:rPr>
                <w:rFonts w:ascii="Arial" w:hAnsi="Arial" w:cs="Arial"/>
                <w:sz w:val="20"/>
                <w:szCs w:val="20"/>
              </w:rPr>
              <w:t>eské republiky</w:t>
            </w:r>
            <w:r w:rsidRPr="00A06330">
              <w:rPr>
                <w:rFonts w:ascii="Arial" w:hAnsi="Arial" w:cs="Arial"/>
                <w:sz w:val="20"/>
                <w:szCs w:val="20"/>
              </w:rPr>
              <w:t>, mimo území hl. města Prahy</w:t>
            </w:r>
          </w:p>
        </w:tc>
        <w:tc>
          <w:tcPr>
            <w:tcW w:w="279" w:type="dxa"/>
            <w:tcBorders>
              <w:top w:val="nil"/>
              <w:bottom w:val="nil"/>
            </w:tcBorders>
          </w:tcPr>
          <w:p w:rsidR="00BE0AE8" w:rsidRPr="00A06330" w:rsidRDefault="00BE0AE8" w:rsidP="00DB7E1B">
            <w:pPr>
              <w:spacing w:before="120" w:after="0" w:afterAutospacing="0"/>
              <w:rPr>
                <w:rFonts w:ascii="Arial" w:hAnsi="Arial" w:cs="Arial"/>
                <w:sz w:val="20"/>
                <w:szCs w:val="20"/>
              </w:rPr>
            </w:pPr>
          </w:p>
        </w:tc>
        <w:tc>
          <w:tcPr>
            <w:tcW w:w="6297" w:type="dxa"/>
            <w:vAlign w:val="center"/>
          </w:tcPr>
          <w:p w:rsidR="001304FB" w:rsidRPr="00A06330" w:rsidRDefault="001304FB" w:rsidP="00DB7E1B">
            <w:pPr>
              <w:spacing w:before="120" w:after="0" w:afterAutospacing="0"/>
              <w:jc w:val="left"/>
              <w:rPr>
                <w:rFonts w:ascii="Arial" w:hAnsi="Arial" w:cs="Arial"/>
                <w:sz w:val="20"/>
                <w:szCs w:val="20"/>
              </w:rPr>
            </w:pPr>
            <w:r w:rsidRPr="00A06330">
              <w:rPr>
                <w:rFonts w:ascii="Arial" w:hAnsi="Arial" w:cs="Arial"/>
                <w:sz w:val="20"/>
                <w:szCs w:val="20"/>
              </w:rPr>
              <w:t>Cílová území: porostní skupiny nebo půdní bloky vymezené v</w:t>
            </w:r>
            <w:del w:id="33" w:author="4.1.2016" w:date="2017-04-24T08:41:00Z">
              <w:r w:rsidRPr="00A06330" w:rsidDel="00A132F8">
                <w:rPr>
                  <w:rFonts w:ascii="Arial" w:hAnsi="Arial" w:cs="Arial"/>
                  <w:sz w:val="20"/>
                  <w:szCs w:val="20"/>
                </w:rPr>
                <w:delText> </w:delText>
              </w:r>
            </w:del>
            <w:ins w:id="34" w:author="4.1.2016" w:date="2017-04-24T08:41:00Z">
              <w:r w:rsidR="00A132F8">
                <w:rPr>
                  <w:rFonts w:ascii="Arial" w:hAnsi="Arial" w:cs="Arial"/>
                  <w:sz w:val="20"/>
                  <w:szCs w:val="20"/>
                </w:rPr>
                <w:t> </w:t>
              </w:r>
            </w:ins>
            <w:r w:rsidRPr="00A06330">
              <w:rPr>
                <w:rFonts w:ascii="Arial" w:hAnsi="Arial" w:cs="Arial"/>
                <w:sz w:val="20"/>
                <w:szCs w:val="20"/>
              </w:rPr>
              <w:t>LPIS</w:t>
            </w:r>
            <w:ins w:id="35" w:author="4.1.2016" w:date="2017-04-24T08:41:00Z">
              <w:r w:rsidR="00A132F8">
                <w:rPr>
                  <w:rFonts w:ascii="Arial" w:hAnsi="Arial" w:cs="Arial"/>
                  <w:sz w:val="20"/>
                  <w:szCs w:val="20"/>
                </w:rPr>
                <w:t xml:space="preserve"> (mimo Prahu)</w:t>
              </w:r>
            </w:ins>
          </w:p>
          <w:p w:rsidR="00710392" w:rsidRDefault="00710392" w:rsidP="00DB7E1B">
            <w:pPr>
              <w:spacing w:before="120" w:after="0" w:afterAutospacing="0"/>
              <w:rPr>
                <w:rFonts w:ascii="Arial" w:hAnsi="Arial" w:cs="Arial"/>
                <w:sz w:val="20"/>
                <w:szCs w:val="20"/>
              </w:rPr>
            </w:pPr>
          </w:p>
          <w:p w:rsidR="00A132F8" w:rsidRDefault="001304FB" w:rsidP="00A132F8">
            <w:pPr>
              <w:autoSpaceDE w:val="0"/>
              <w:autoSpaceDN w:val="0"/>
              <w:adjustRightInd w:val="0"/>
              <w:spacing w:after="0" w:afterAutospacing="0"/>
              <w:jc w:val="left"/>
              <w:rPr>
                <w:ins w:id="36" w:author="4.1.2016" w:date="2017-04-24T08:38:00Z"/>
                <w:rFonts w:ascii="TimesNewRomanPSMT" w:eastAsiaTheme="minorHAnsi" w:hAnsi="TimesNewRomanPSMT" w:cs="TimesNewRomanPSMT"/>
                <w:sz w:val="24"/>
                <w:szCs w:val="24"/>
                <w:lang w:eastAsia="en-US"/>
              </w:rPr>
            </w:pPr>
            <w:r w:rsidRPr="00A06330">
              <w:rPr>
                <w:rFonts w:ascii="Arial" w:hAnsi="Arial" w:cs="Arial"/>
                <w:sz w:val="20"/>
                <w:szCs w:val="20"/>
              </w:rPr>
              <w:t>Typy příjemců: zemědělské subjekty; v případě lesnických opatření soukromí a veřejní vlastníci lesů a jiné soukromoprávní a veřejnoprávní subjekty a jejich sdružení</w:t>
            </w:r>
            <w:ins w:id="37" w:author="4.1.2016" w:date="2017-04-24T08:38:00Z">
              <w:r w:rsidR="00A132F8">
                <w:rPr>
                  <w:rFonts w:ascii="TimesNewRomanPSMT" w:eastAsiaTheme="minorHAnsi" w:hAnsi="TimesNewRomanPSMT" w:cs="TimesNewRomanPSMT"/>
                  <w:sz w:val="24"/>
                  <w:szCs w:val="24"/>
                  <w:lang w:eastAsia="en-US"/>
                </w:rPr>
                <w:t xml:space="preserve"> </w:t>
              </w:r>
            </w:ins>
          </w:p>
          <w:p w:rsidR="00A132F8" w:rsidRDefault="00A132F8" w:rsidP="00A132F8">
            <w:pPr>
              <w:autoSpaceDE w:val="0"/>
              <w:autoSpaceDN w:val="0"/>
              <w:adjustRightInd w:val="0"/>
              <w:spacing w:after="0" w:afterAutospacing="0"/>
              <w:jc w:val="left"/>
              <w:rPr>
                <w:ins w:id="38" w:author="4.1.2016" w:date="2017-04-24T08:38:00Z"/>
                <w:rFonts w:ascii="TimesNewRomanPSMT" w:eastAsiaTheme="minorHAnsi" w:hAnsi="TimesNewRomanPSMT" w:cs="TimesNewRomanPSMT"/>
                <w:sz w:val="24"/>
                <w:szCs w:val="24"/>
                <w:lang w:eastAsia="en-US"/>
              </w:rPr>
            </w:pPr>
          </w:p>
          <w:p w:rsidR="00A132F8" w:rsidRDefault="00A132F8" w:rsidP="00A132F8">
            <w:pPr>
              <w:autoSpaceDE w:val="0"/>
              <w:autoSpaceDN w:val="0"/>
              <w:adjustRightInd w:val="0"/>
              <w:spacing w:after="0" w:afterAutospacing="0"/>
              <w:jc w:val="left"/>
              <w:rPr>
                <w:ins w:id="39" w:author="4.1.2016" w:date="2017-04-24T08:38:00Z"/>
                <w:rFonts w:ascii="TimesNewRomanPSMT" w:eastAsiaTheme="minorHAnsi" w:hAnsi="TimesNewRomanPSMT" w:cs="TimesNewRomanPSMT"/>
                <w:sz w:val="24"/>
                <w:szCs w:val="24"/>
                <w:lang w:eastAsia="en-US"/>
              </w:rPr>
            </w:pPr>
          </w:p>
          <w:p w:rsidR="00BE0AE8" w:rsidRPr="00A06330" w:rsidRDefault="00BE0AE8" w:rsidP="00A132F8">
            <w:pPr>
              <w:spacing w:before="120" w:after="0" w:afterAutospacing="0"/>
              <w:rPr>
                <w:rFonts w:ascii="Arial" w:hAnsi="Arial" w:cs="Arial"/>
                <w:sz w:val="20"/>
                <w:szCs w:val="20"/>
              </w:rPr>
            </w:pPr>
          </w:p>
        </w:tc>
      </w:tr>
      <w:tr w:rsidR="00BE0AE8" w:rsidRPr="00A06330" w:rsidTr="00BE0AE8">
        <w:tc>
          <w:tcPr>
            <w:tcW w:w="2736" w:type="dxa"/>
            <w:shd w:val="clear" w:color="auto" w:fill="D9D9D9" w:themeFill="background1" w:themeFillShade="D9"/>
          </w:tcPr>
          <w:p w:rsidR="00BE0AE8" w:rsidRPr="00A06330" w:rsidRDefault="00BE0AE8" w:rsidP="00DB7E1B">
            <w:pPr>
              <w:spacing w:before="120" w:after="0" w:afterAutospacing="0"/>
              <w:rPr>
                <w:rFonts w:ascii="Arial" w:hAnsi="Arial" w:cs="Arial"/>
                <w:b/>
                <w:sz w:val="20"/>
                <w:szCs w:val="20"/>
              </w:rPr>
            </w:pPr>
            <w:r w:rsidRPr="00A06330">
              <w:rPr>
                <w:rFonts w:ascii="Arial" w:hAnsi="Arial" w:cs="Arial"/>
                <w:b/>
                <w:sz w:val="20"/>
                <w:szCs w:val="20"/>
              </w:rPr>
              <w:t>Synergie/komplementarita</w:t>
            </w:r>
          </w:p>
        </w:tc>
        <w:tc>
          <w:tcPr>
            <w:tcW w:w="4722" w:type="dxa"/>
          </w:tcPr>
          <w:p w:rsidR="00BE0AE8" w:rsidRPr="00A06330" w:rsidDel="0065188F" w:rsidRDefault="00BE0AE8" w:rsidP="00DB7E1B">
            <w:pPr>
              <w:spacing w:before="120" w:after="0" w:afterAutospacing="0"/>
              <w:rPr>
                <w:rFonts w:ascii="Arial" w:hAnsi="Arial" w:cs="Arial"/>
                <w:sz w:val="20"/>
                <w:szCs w:val="20"/>
              </w:rPr>
            </w:pPr>
            <w:r w:rsidRPr="00A06330">
              <w:rPr>
                <w:rFonts w:ascii="Arial" w:hAnsi="Arial" w:cs="Arial"/>
                <w:sz w:val="20"/>
                <w:szCs w:val="20"/>
              </w:rPr>
              <w:t>Komplementarita</w:t>
            </w:r>
          </w:p>
        </w:tc>
        <w:tc>
          <w:tcPr>
            <w:tcW w:w="279" w:type="dxa"/>
            <w:tcBorders>
              <w:top w:val="nil"/>
              <w:bottom w:val="nil"/>
            </w:tcBorders>
          </w:tcPr>
          <w:p w:rsidR="00BE0AE8" w:rsidRPr="00A06330" w:rsidRDefault="00BE0AE8" w:rsidP="00DB7E1B">
            <w:pPr>
              <w:spacing w:before="120" w:after="0" w:afterAutospacing="0"/>
              <w:rPr>
                <w:rFonts w:ascii="Arial" w:hAnsi="Arial" w:cs="Arial"/>
                <w:sz w:val="20"/>
                <w:szCs w:val="20"/>
              </w:rPr>
            </w:pPr>
          </w:p>
        </w:tc>
        <w:tc>
          <w:tcPr>
            <w:tcW w:w="6297" w:type="dxa"/>
          </w:tcPr>
          <w:p w:rsidR="00BE0AE8" w:rsidRPr="00A06330" w:rsidRDefault="001D3E9C" w:rsidP="00DB7E1B">
            <w:pPr>
              <w:spacing w:before="120" w:after="0" w:afterAutospacing="0"/>
              <w:rPr>
                <w:rFonts w:ascii="Arial" w:hAnsi="Arial" w:cs="Arial"/>
                <w:sz w:val="20"/>
                <w:szCs w:val="20"/>
              </w:rPr>
            </w:pPr>
            <w:r w:rsidRPr="00A06330">
              <w:rPr>
                <w:rFonts w:ascii="Arial" w:hAnsi="Arial" w:cs="Arial"/>
                <w:sz w:val="20"/>
                <w:szCs w:val="20"/>
              </w:rPr>
              <w:t>K</w:t>
            </w:r>
            <w:r w:rsidR="00BE0AE8" w:rsidRPr="00A06330">
              <w:rPr>
                <w:rFonts w:ascii="Arial" w:hAnsi="Arial" w:cs="Arial"/>
                <w:sz w:val="20"/>
                <w:szCs w:val="20"/>
              </w:rPr>
              <w:t>omplementarita</w:t>
            </w:r>
          </w:p>
        </w:tc>
      </w:tr>
      <w:tr w:rsidR="00BE0AE8" w:rsidRPr="00A06330" w:rsidTr="00BE0AE8">
        <w:tc>
          <w:tcPr>
            <w:tcW w:w="2736" w:type="dxa"/>
            <w:shd w:val="clear" w:color="auto" w:fill="D9D9D9" w:themeFill="background1" w:themeFillShade="D9"/>
          </w:tcPr>
          <w:p w:rsidR="00BE0AE8" w:rsidRPr="00A06330" w:rsidRDefault="00BE0AE8" w:rsidP="00DB7E1B">
            <w:pPr>
              <w:spacing w:before="120" w:after="0" w:afterAutospacing="0"/>
              <w:rPr>
                <w:rFonts w:ascii="Arial" w:hAnsi="Arial" w:cs="Arial"/>
                <w:b/>
                <w:sz w:val="20"/>
                <w:szCs w:val="20"/>
              </w:rPr>
            </w:pPr>
            <w:r w:rsidRPr="00A06330">
              <w:rPr>
                <w:rFonts w:ascii="Arial" w:hAnsi="Arial" w:cs="Arial"/>
                <w:b/>
                <w:sz w:val="20"/>
                <w:szCs w:val="20"/>
              </w:rPr>
              <w:t xml:space="preserve">Mechanismus koordinace </w:t>
            </w:r>
          </w:p>
        </w:tc>
        <w:tc>
          <w:tcPr>
            <w:tcW w:w="4722" w:type="dxa"/>
          </w:tcPr>
          <w:p w:rsidR="005119B2" w:rsidRPr="00A06330" w:rsidRDefault="005119B2" w:rsidP="00DB7E1B">
            <w:pPr>
              <w:pStyle w:val="Tabulka"/>
              <w:spacing w:before="120" w:after="0" w:afterAutospacing="0"/>
              <w:jc w:val="both"/>
              <w:rPr>
                <w:rFonts w:ascii="Arial" w:eastAsiaTheme="minorEastAsia" w:hAnsi="Arial" w:cs="Arial"/>
                <w:sz w:val="20"/>
                <w:szCs w:val="20"/>
              </w:rPr>
            </w:pPr>
            <w:r w:rsidRPr="00A06330">
              <w:rPr>
                <w:rFonts w:ascii="Arial" w:eastAsiaTheme="minorEastAsia" w:hAnsi="Arial" w:cs="Arial"/>
                <w:sz w:val="20"/>
                <w:szCs w:val="20"/>
              </w:rPr>
              <w:t>V rámci intervencí OP</w:t>
            </w:r>
            <w:r w:rsidR="00E927FB" w:rsidRPr="00A06330">
              <w:rPr>
                <w:rFonts w:ascii="Arial" w:eastAsiaTheme="minorEastAsia" w:hAnsi="Arial" w:cs="Arial"/>
                <w:sz w:val="20"/>
                <w:szCs w:val="20"/>
              </w:rPr>
              <w:t xml:space="preserve"> </w:t>
            </w:r>
            <w:r w:rsidRPr="00A06330">
              <w:rPr>
                <w:rFonts w:ascii="Arial" w:eastAsiaTheme="minorEastAsia" w:hAnsi="Arial" w:cs="Arial"/>
                <w:sz w:val="20"/>
                <w:szCs w:val="20"/>
              </w:rPr>
              <w:t>ŽP může být zajištěna obnova biotopu na pozemcích nevhodných pro hospodaření v rámci agroenvironmentálních-klimatických opatření PRV. Pokud dojde k obnově z</w:t>
            </w:r>
            <w:r w:rsidR="00E927FB" w:rsidRPr="00A06330">
              <w:rPr>
                <w:rFonts w:ascii="Arial" w:eastAsiaTheme="minorEastAsia" w:hAnsi="Arial" w:cs="Arial"/>
                <w:sz w:val="20"/>
                <w:szCs w:val="20"/>
              </w:rPr>
              <w:t> </w:t>
            </w:r>
            <w:r w:rsidRPr="00A06330">
              <w:rPr>
                <w:rFonts w:ascii="Arial" w:eastAsiaTheme="minorEastAsia" w:hAnsi="Arial" w:cs="Arial"/>
                <w:sz w:val="20"/>
                <w:szCs w:val="20"/>
              </w:rPr>
              <w:t>OP</w:t>
            </w:r>
            <w:r w:rsidR="00E927FB" w:rsidRPr="00A06330">
              <w:rPr>
                <w:rFonts w:ascii="Arial" w:eastAsiaTheme="minorEastAsia" w:hAnsi="Arial" w:cs="Arial"/>
                <w:sz w:val="20"/>
                <w:szCs w:val="20"/>
              </w:rPr>
              <w:t xml:space="preserve"> </w:t>
            </w:r>
            <w:r w:rsidRPr="00A06330">
              <w:rPr>
                <w:rFonts w:ascii="Arial" w:eastAsiaTheme="minorEastAsia" w:hAnsi="Arial" w:cs="Arial"/>
                <w:sz w:val="20"/>
                <w:szCs w:val="20"/>
              </w:rPr>
              <w:t xml:space="preserve">ŽP, může být pozemek zemědělské půdy následně vhodný pro aplikaci opatření PRV. </w:t>
            </w:r>
          </w:p>
          <w:p w:rsidR="005119B2" w:rsidRDefault="005119B2" w:rsidP="00DB7E1B">
            <w:pPr>
              <w:pStyle w:val="Tabulka"/>
              <w:spacing w:before="120" w:after="0" w:afterAutospacing="0"/>
              <w:jc w:val="both"/>
              <w:rPr>
                <w:rFonts w:ascii="Arial" w:eastAsiaTheme="minorEastAsia" w:hAnsi="Arial" w:cs="Arial"/>
                <w:sz w:val="20"/>
                <w:szCs w:val="20"/>
              </w:rPr>
            </w:pPr>
            <w:r w:rsidRPr="00A06330">
              <w:rPr>
                <w:rFonts w:ascii="Arial" w:eastAsiaTheme="minorEastAsia" w:hAnsi="Arial" w:cs="Arial"/>
                <w:sz w:val="20"/>
                <w:szCs w:val="20"/>
              </w:rPr>
              <w:t>V případě lesnických opatření bude v rámci OP</w:t>
            </w:r>
            <w:r w:rsidR="00E927FB" w:rsidRPr="00A06330">
              <w:rPr>
                <w:rFonts w:ascii="Arial" w:eastAsiaTheme="minorEastAsia" w:hAnsi="Arial" w:cs="Arial"/>
                <w:sz w:val="20"/>
                <w:szCs w:val="20"/>
              </w:rPr>
              <w:t xml:space="preserve"> </w:t>
            </w:r>
            <w:r w:rsidRPr="00A06330">
              <w:rPr>
                <w:rFonts w:ascii="Arial" w:eastAsiaTheme="minorEastAsia" w:hAnsi="Arial" w:cs="Arial"/>
                <w:sz w:val="20"/>
                <w:szCs w:val="20"/>
              </w:rPr>
              <w:t>ŽP podporováno investiční opatření -</w:t>
            </w:r>
            <w:ins w:id="40" w:author="4.1.2016" w:date="2017-04-20T16:51:00Z">
              <w:r w:rsidR="00527FA7">
                <w:rPr>
                  <w:rFonts w:ascii="Arial" w:eastAsiaTheme="minorEastAsia" w:hAnsi="Arial" w:cs="Arial"/>
                  <w:sz w:val="20"/>
                  <w:szCs w:val="20"/>
                </w:rPr>
                <w:t xml:space="preserve"> </w:t>
              </w:r>
            </w:ins>
            <w:r w:rsidRPr="00A06330">
              <w:rPr>
                <w:rFonts w:ascii="Arial" w:eastAsiaTheme="minorEastAsia" w:hAnsi="Arial" w:cs="Arial"/>
                <w:sz w:val="20"/>
                <w:szCs w:val="20"/>
              </w:rPr>
              <w:t>změna druhové skladby, zpravidla formou výsadby, dosadby, síje či podsíje melioračních a zpevňujících dřevin nad rámec vnitrostátních předpisů, včetně potřebné ochrany.</w:t>
            </w:r>
          </w:p>
          <w:p w:rsidR="00353D3A" w:rsidRPr="00A06330" w:rsidRDefault="00353D3A" w:rsidP="00DB7E1B">
            <w:pPr>
              <w:pStyle w:val="Tabulka"/>
              <w:spacing w:before="120" w:after="0" w:afterAutospacing="0"/>
              <w:jc w:val="both"/>
              <w:rPr>
                <w:rFonts w:ascii="Arial" w:eastAsiaTheme="minorEastAsia" w:hAnsi="Arial" w:cs="Arial"/>
                <w:sz w:val="20"/>
                <w:szCs w:val="20"/>
              </w:rPr>
            </w:pPr>
          </w:p>
          <w:p w:rsidR="005119B2" w:rsidRPr="00A06330" w:rsidRDefault="005119B2" w:rsidP="00DB7E1B">
            <w:pPr>
              <w:pStyle w:val="Tabulka"/>
              <w:spacing w:before="120" w:after="0" w:afterAutospacing="0"/>
              <w:jc w:val="both"/>
              <w:rPr>
                <w:rFonts w:ascii="Arial" w:eastAsiaTheme="minorEastAsia" w:hAnsi="Arial" w:cs="Arial"/>
                <w:sz w:val="20"/>
                <w:szCs w:val="20"/>
              </w:rPr>
            </w:pPr>
            <w:r w:rsidRPr="00A06330">
              <w:rPr>
                <w:rFonts w:ascii="Arial" w:eastAsiaTheme="minorEastAsia" w:hAnsi="Arial" w:cs="Arial"/>
                <w:sz w:val="20"/>
                <w:szCs w:val="20"/>
              </w:rPr>
              <w:t>Koordinace:</w:t>
            </w:r>
          </w:p>
          <w:p w:rsidR="005119B2" w:rsidRPr="00A06330" w:rsidRDefault="005119B2" w:rsidP="00DB7E1B">
            <w:pPr>
              <w:pStyle w:val="Tabulka"/>
              <w:spacing w:before="120" w:after="0" w:afterAutospacing="0"/>
              <w:jc w:val="both"/>
              <w:rPr>
                <w:rFonts w:ascii="Arial" w:eastAsiaTheme="minorEastAsia" w:hAnsi="Arial" w:cs="Arial"/>
                <w:sz w:val="20"/>
                <w:szCs w:val="20"/>
              </w:rPr>
            </w:pPr>
            <w:r w:rsidRPr="00A06330">
              <w:rPr>
                <w:rFonts w:ascii="Arial" w:eastAsiaTheme="minorEastAsia" w:hAnsi="Arial" w:cs="Arial"/>
                <w:sz w:val="20"/>
                <w:szCs w:val="20"/>
              </w:rPr>
              <w:t>Členství zástupců MŽP v pracovních skupinách pro přípravu programového dokumentu – specifikace vymezení žadatele o podporu.</w:t>
            </w:r>
          </w:p>
          <w:p w:rsidR="005119B2" w:rsidRPr="00A06330" w:rsidRDefault="005119B2" w:rsidP="00DB7E1B">
            <w:pPr>
              <w:pStyle w:val="Tabulka"/>
              <w:spacing w:before="120" w:after="0" w:afterAutospacing="0"/>
              <w:jc w:val="both"/>
              <w:rPr>
                <w:rFonts w:ascii="Arial" w:eastAsiaTheme="minorEastAsia" w:hAnsi="Arial" w:cs="Arial"/>
                <w:sz w:val="20"/>
                <w:szCs w:val="20"/>
              </w:rPr>
            </w:pPr>
            <w:r w:rsidRPr="00A06330">
              <w:rPr>
                <w:rFonts w:ascii="Arial" w:eastAsiaTheme="minorEastAsia" w:hAnsi="Arial" w:cs="Arial"/>
                <w:sz w:val="20"/>
                <w:szCs w:val="20"/>
              </w:rPr>
              <w:t>Členství MŽP v Monitorovacím výboru PRV / pracovních skupinách MV a dalším relevantních platformách.</w:t>
            </w:r>
          </w:p>
          <w:p w:rsidR="00BE0AE8" w:rsidRPr="00A06330" w:rsidRDefault="005119B2" w:rsidP="00DB7E1B">
            <w:pPr>
              <w:pStyle w:val="Tabulka"/>
              <w:spacing w:before="120" w:after="0" w:afterAutospacing="0"/>
              <w:jc w:val="both"/>
              <w:rPr>
                <w:rFonts w:ascii="Arial" w:eastAsiaTheme="minorEastAsia" w:hAnsi="Arial" w:cs="Arial"/>
                <w:sz w:val="20"/>
                <w:szCs w:val="20"/>
              </w:rPr>
            </w:pPr>
            <w:r w:rsidRPr="00A06330">
              <w:rPr>
                <w:rFonts w:ascii="Arial" w:eastAsiaTheme="minorEastAsia" w:hAnsi="Arial" w:cs="Arial"/>
                <w:sz w:val="20"/>
                <w:szCs w:val="20"/>
              </w:rPr>
              <w:t>Vymezení stanovišť travních porostů provedeno s ohledem na mapování biotopů (AOPK). Povolování výjimek dle nařízení vlády se souhlasem orgánů ochrany přírody.</w:t>
            </w:r>
          </w:p>
        </w:tc>
        <w:tc>
          <w:tcPr>
            <w:tcW w:w="279" w:type="dxa"/>
            <w:tcBorders>
              <w:top w:val="nil"/>
              <w:bottom w:val="nil"/>
            </w:tcBorders>
          </w:tcPr>
          <w:p w:rsidR="00BE0AE8" w:rsidRPr="00A06330" w:rsidRDefault="00BE0AE8" w:rsidP="00DB7E1B">
            <w:pPr>
              <w:spacing w:before="120" w:after="0" w:afterAutospacing="0"/>
              <w:rPr>
                <w:rFonts w:ascii="Arial" w:hAnsi="Arial" w:cs="Arial"/>
                <w:sz w:val="20"/>
                <w:szCs w:val="20"/>
              </w:rPr>
            </w:pPr>
          </w:p>
        </w:tc>
        <w:tc>
          <w:tcPr>
            <w:tcW w:w="6297" w:type="dxa"/>
          </w:tcPr>
          <w:p w:rsidR="009A56C1" w:rsidRPr="00A06330" w:rsidRDefault="009A56C1" w:rsidP="00DB7E1B">
            <w:pPr>
              <w:pStyle w:val="Tabulka"/>
              <w:spacing w:before="120" w:after="0" w:afterAutospacing="0"/>
              <w:jc w:val="both"/>
              <w:rPr>
                <w:rFonts w:ascii="Arial" w:eastAsiaTheme="minorEastAsia" w:hAnsi="Arial" w:cs="Arial"/>
                <w:sz w:val="20"/>
                <w:szCs w:val="20"/>
              </w:rPr>
            </w:pPr>
            <w:r w:rsidRPr="00A06330">
              <w:rPr>
                <w:rFonts w:ascii="Arial" w:eastAsiaTheme="minorEastAsia" w:hAnsi="Arial" w:cs="Arial"/>
                <w:sz w:val="20"/>
                <w:szCs w:val="20"/>
              </w:rPr>
              <w:t>Jedná se o doplňkovost programů, kdy v OP ŽP 2014-2020 SC 4.1, 4.2 a 4.3 jsou podporována jednorázová a obnovní opatření (projektová), která podpoří zvýšení biodiverzity a obnoví ekologickou stabilitu krajiny v podobě tvorby funkčních krajinných prvků a v PRV odpovídající způsob hospodaření (dlouhodobý management na daných plochách, který není v</w:t>
            </w:r>
            <w:r w:rsidR="00E927FB" w:rsidRPr="00A06330">
              <w:rPr>
                <w:rFonts w:ascii="Arial" w:eastAsiaTheme="minorEastAsia" w:hAnsi="Arial" w:cs="Arial"/>
                <w:sz w:val="20"/>
                <w:szCs w:val="20"/>
              </w:rPr>
              <w:t> </w:t>
            </w:r>
            <w:r w:rsidRPr="00A06330">
              <w:rPr>
                <w:rFonts w:ascii="Arial" w:eastAsiaTheme="minorEastAsia" w:hAnsi="Arial" w:cs="Arial"/>
                <w:sz w:val="20"/>
                <w:szCs w:val="20"/>
              </w:rPr>
              <w:t>OP</w:t>
            </w:r>
            <w:r w:rsidR="00E927FB" w:rsidRPr="00A06330">
              <w:rPr>
                <w:rFonts w:ascii="Arial" w:eastAsiaTheme="minorEastAsia" w:hAnsi="Arial" w:cs="Arial"/>
                <w:sz w:val="20"/>
                <w:szCs w:val="20"/>
              </w:rPr>
              <w:t xml:space="preserve"> </w:t>
            </w:r>
            <w:r w:rsidRPr="00A06330">
              <w:rPr>
                <w:rFonts w:ascii="Arial" w:eastAsiaTheme="minorEastAsia" w:hAnsi="Arial" w:cs="Arial"/>
                <w:sz w:val="20"/>
                <w:szCs w:val="20"/>
              </w:rPr>
              <w:t>ŽP možný) nebo kompenzace dodatečných nákladů a ušlých příjmů a tím zachovat udržitelné hospodaření zvláště v oblastech Natura 2000 nebo v prioritních územích na ně navazujících (stepping stones). PRV podporuje zatravňování na erozně ohrožené orné půdě, ochranných pásem vodních zdrojů nebo zvláště chráněných území omezené na půdní bloky v rámci zemědělského hospodaření (management na půdních blocích). Tyto aktivity PRV přispívají též k naplňování synergií s</w:t>
            </w:r>
            <w:r w:rsidR="00E927FB" w:rsidRPr="00A06330">
              <w:rPr>
                <w:rFonts w:ascii="Arial" w:eastAsiaTheme="minorEastAsia" w:hAnsi="Arial" w:cs="Arial"/>
                <w:sz w:val="20"/>
                <w:szCs w:val="20"/>
              </w:rPr>
              <w:t> </w:t>
            </w:r>
            <w:r w:rsidRPr="00A06330">
              <w:rPr>
                <w:rFonts w:ascii="Arial" w:eastAsiaTheme="minorEastAsia" w:hAnsi="Arial" w:cs="Arial"/>
                <w:sz w:val="20"/>
                <w:szCs w:val="20"/>
              </w:rPr>
              <w:t>OP</w:t>
            </w:r>
            <w:r w:rsidR="00E927FB" w:rsidRPr="00A06330">
              <w:rPr>
                <w:rFonts w:ascii="Arial" w:eastAsiaTheme="minorEastAsia" w:hAnsi="Arial" w:cs="Arial"/>
                <w:sz w:val="20"/>
                <w:szCs w:val="20"/>
              </w:rPr>
              <w:t xml:space="preserve"> </w:t>
            </w:r>
            <w:r w:rsidRPr="00A06330">
              <w:rPr>
                <w:rFonts w:ascii="Arial" w:eastAsiaTheme="minorEastAsia" w:hAnsi="Arial" w:cs="Arial"/>
                <w:sz w:val="20"/>
                <w:szCs w:val="20"/>
              </w:rPr>
              <w:t>ŽP v oblasti zlepšování stavu vodních toků, jmenovitě specifického cíle 4.3 – opatření k podpoře hydro-morfologického stavu vodních toků. OP</w:t>
            </w:r>
            <w:r w:rsidR="00E927FB" w:rsidRPr="00A06330">
              <w:rPr>
                <w:rFonts w:ascii="Arial" w:eastAsiaTheme="minorEastAsia" w:hAnsi="Arial" w:cs="Arial"/>
                <w:sz w:val="20"/>
                <w:szCs w:val="20"/>
              </w:rPr>
              <w:t xml:space="preserve"> </w:t>
            </w:r>
            <w:r w:rsidRPr="00A06330">
              <w:rPr>
                <w:rFonts w:ascii="Arial" w:eastAsiaTheme="minorEastAsia" w:hAnsi="Arial" w:cs="Arial"/>
                <w:sz w:val="20"/>
                <w:szCs w:val="20"/>
              </w:rPr>
              <w:t xml:space="preserve">ŽP je dále zaměřen </w:t>
            </w:r>
            <w:ins w:id="41" w:author="4.1.2016" w:date="2017-04-24T16:20:00Z">
              <w:r w:rsidR="00E14320">
                <w:rPr>
                  <w:rFonts w:ascii="Arial" w:eastAsiaTheme="minorEastAsia" w:hAnsi="Arial" w:cs="Arial"/>
                  <w:sz w:val="20"/>
                  <w:szCs w:val="20"/>
                </w:rPr>
                <w:t xml:space="preserve">na </w:t>
              </w:r>
            </w:ins>
            <w:ins w:id="42" w:author="4.1.2016" w:date="2017-04-24T16:21:00Z">
              <w:r w:rsidR="00E14320">
                <w:rPr>
                  <w:rFonts w:ascii="Arial" w:eastAsiaTheme="minorEastAsia" w:hAnsi="Arial" w:cs="Arial"/>
                  <w:sz w:val="20"/>
                  <w:szCs w:val="20"/>
                </w:rPr>
                <w:t>změnu druhové skladby</w:t>
              </w:r>
            </w:ins>
            <w:ins w:id="43" w:author="4.1.2016" w:date="2017-04-24T16:22:00Z">
              <w:r w:rsidR="00E14320">
                <w:rPr>
                  <w:rFonts w:ascii="Arial" w:eastAsiaTheme="minorEastAsia" w:hAnsi="Arial" w:cs="Arial"/>
                  <w:sz w:val="20"/>
                  <w:szCs w:val="20"/>
                </w:rPr>
                <w:t xml:space="preserve"> lesních porostů zpravidla </w:t>
              </w:r>
            </w:ins>
            <w:ins w:id="44" w:author="4.1.2016" w:date="2017-04-24T16:21:00Z">
              <w:r w:rsidR="00E14320" w:rsidRPr="00A06330">
                <w:rPr>
                  <w:rFonts w:ascii="Arial" w:eastAsiaTheme="minorEastAsia" w:hAnsi="Arial" w:cs="Arial"/>
                  <w:sz w:val="20"/>
                  <w:szCs w:val="20"/>
                </w:rPr>
                <w:t>formou výsadby, dosadby, síje či podsíje melioračních a zpevňujících dřevin nad rámec vnitrostátních předpisů</w:t>
              </w:r>
            </w:ins>
            <w:ins w:id="45" w:author="4.1.2016" w:date="2017-04-24T16:56:00Z">
              <w:r w:rsidR="00E30976">
                <w:rPr>
                  <w:rFonts w:ascii="Arial" w:eastAsiaTheme="minorEastAsia" w:hAnsi="Arial" w:cs="Arial"/>
                  <w:sz w:val="20"/>
                  <w:szCs w:val="20"/>
                </w:rPr>
                <w:t>, včetně potřebné ochrany</w:t>
              </w:r>
            </w:ins>
            <w:ins w:id="46" w:author="4.1.2016" w:date="2017-04-24T16:22:00Z">
              <w:r w:rsidR="00E14320">
                <w:rPr>
                  <w:rFonts w:ascii="Arial" w:eastAsiaTheme="minorEastAsia" w:hAnsi="Arial" w:cs="Arial"/>
                  <w:sz w:val="20"/>
                  <w:szCs w:val="20"/>
                </w:rPr>
                <w:t xml:space="preserve"> a </w:t>
              </w:r>
            </w:ins>
            <w:r w:rsidRPr="00A06330">
              <w:rPr>
                <w:rFonts w:ascii="Arial" w:eastAsiaTheme="minorEastAsia" w:hAnsi="Arial" w:cs="Arial"/>
                <w:sz w:val="20"/>
                <w:szCs w:val="20"/>
              </w:rPr>
              <w:t>na realizaci přírodě blízkých opatření vyplývajících z komplexních studií cílených na zpomalení povrchového odtoku vody, biotechnickou protierozní ochranu, a adaptaci na změnu klimatu.</w:t>
            </w:r>
          </w:p>
          <w:p w:rsidR="009A56C1" w:rsidRPr="00A06330" w:rsidRDefault="009A56C1" w:rsidP="00DB7E1B">
            <w:pPr>
              <w:pStyle w:val="Tabulka"/>
              <w:spacing w:before="120" w:after="0" w:afterAutospacing="0"/>
              <w:jc w:val="both"/>
              <w:rPr>
                <w:rFonts w:ascii="Arial" w:eastAsiaTheme="minorEastAsia" w:hAnsi="Arial" w:cs="Arial"/>
                <w:sz w:val="20"/>
                <w:szCs w:val="20"/>
              </w:rPr>
            </w:pPr>
            <w:r w:rsidRPr="00A06330">
              <w:rPr>
                <w:rFonts w:ascii="Arial" w:eastAsiaTheme="minorEastAsia" w:hAnsi="Arial" w:cs="Arial"/>
                <w:sz w:val="20"/>
                <w:szCs w:val="20"/>
              </w:rPr>
              <w:t>Synergické vazby mohou vznikat při územní návaznosti opatření realizovaných z obou programů.</w:t>
            </w:r>
          </w:p>
          <w:p w:rsidR="009A56C1" w:rsidRPr="00A06330" w:rsidRDefault="009A56C1" w:rsidP="00DB7E1B">
            <w:pPr>
              <w:pStyle w:val="Tabulka"/>
              <w:spacing w:before="120" w:after="0" w:afterAutospacing="0"/>
              <w:jc w:val="both"/>
              <w:rPr>
                <w:rFonts w:ascii="Arial" w:eastAsiaTheme="minorEastAsia" w:hAnsi="Arial" w:cs="Arial"/>
                <w:sz w:val="20"/>
                <w:szCs w:val="20"/>
              </w:rPr>
            </w:pPr>
          </w:p>
          <w:p w:rsidR="009A56C1" w:rsidRPr="00A06330" w:rsidRDefault="009A56C1" w:rsidP="00DB7E1B">
            <w:pPr>
              <w:pStyle w:val="Tabulka"/>
              <w:spacing w:before="120" w:after="0" w:afterAutospacing="0"/>
              <w:jc w:val="both"/>
              <w:rPr>
                <w:rFonts w:ascii="Arial" w:eastAsiaTheme="minorEastAsia" w:hAnsi="Arial" w:cs="Arial"/>
                <w:sz w:val="20"/>
                <w:szCs w:val="20"/>
              </w:rPr>
            </w:pPr>
            <w:r w:rsidRPr="00A06330">
              <w:rPr>
                <w:rFonts w:ascii="Arial" w:eastAsiaTheme="minorEastAsia" w:hAnsi="Arial" w:cs="Arial"/>
                <w:sz w:val="20"/>
                <w:szCs w:val="20"/>
              </w:rPr>
              <w:t>Koordinace:</w:t>
            </w:r>
          </w:p>
          <w:p w:rsidR="009A56C1" w:rsidRPr="00A06330" w:rsidRDefault="00FB548C" w:rsidP="00DB7E1B">
            <w:pPr>
              <w:pStyle w:val="Tabulka"/>
              <w:spacing w:before="120" w:after="0" w:afterAutospacing="0"/>
              <w:jc w:val="both"/>
              <w:rPr>
                <w:rFonts w:ascii="Arial" w:eastAsiaTheme="minorEastAsia" w:hAnsi="Arial" w:cs="Arial"/>
                <w:sz w:val="20"/>
                <w:szCs w:val="20"/>
              </w:rPr>
            </w:pPr>
            <w:r w:rsidRPr="00A06330">
              <w:rPr>
                <w:rFonts w:ascii="Arial" w:eastAsiaTheme="minorEastAsia" w:hAnsi="Arial" w:cs="Arial"/>
                <w:sz w:val="20"/>
                <w:szCs w:val="20"/>
              </w:rPr>
              <w:t>Členství zástupce PRV</w:t>
            </w:r>
            <w:r w:rsidR="009A56C1" w:rsidRPr="00A06330">
              <w:rPr>
                <w:rFonts w:ascii="Arial" w:eastAsiaTheme="minorEastAsia" w:hAnsi="Arial" w:cs="Arial"/>
                <w:sz w:val="20"/>
                <w:szCs w:val="20"/>
              </w:rPr>
              <w:t xml:space="preserve"> v</w:t>
            </w:r>
            <w:r w:rsidRPr="00A06330">
              <w:rPr>
                <w:rFonts w:ascii="Arial" w:eastAsiaTheme="minorEastAsia" w:hAnsi="Arial" w:cs="Arial"/>
                <w:sz w:val="20"/>
                <w:szCs w:val="20"/>
              </w:rPr>
              <w:t> </w:t>
            </w:r>
            <w:ins w:id="47" w:author="4.1.2016" w:date="2017-04-24T17:27:00Z">
              <w:r w:rsidR="00723AAB">
                <w:rPr>
                  <w:rFonts w:ascii="Arial" w:eastAsiaTheme="minorEastAsia" w:hAnsi="Arial" w:cs="Arial"/>
                  <w:sz w:val="20"/>
                  <w:szCs w:val="20"/>
                </w:rPr>
                <w:t>P</w:t>
              </w:r>
            </w:ins>
            <w:del w:id="48" w:author="4.1.2016" w:date="2017-04-24T17:27:00Z">
              <w:r w:rsidRPr="00A06330" w:rsidDel="00723AAB">
                <w:rPr>
                  <w:rFonts w:ascii="Arial" w:eastAsiaTheme="minorEastAsia" w:hAnsi="Arial" w:cs="Arial"/>
                  <w:sz w:val="20"/>
                  <w:szCs w:val="20"/>
                </w:rPr>
                <w:delText>p</w:delText>
              </w:r>
            </w:del>
            <w:r w:rsidRPr="00A06330">
              <w:rPr>
                <w:rFonts w:ascii="Arial" w:eastAsiaTheme="minorEastAsia" w:hAnsi="Arial" w:cs="Arial"/>
                <w:sz w:val="20"/>
                <w:szCs w:val="20"/>
              </w:rPr>
              <w:t>latformě pro přípravu výzev</w:t>
            </w:r>
            <w:r w:rsidR="009A56C1" w:rsidRPr="00A06330">
              <w:rPr>
                <w:rFonts w:ascii="Arial" w:eastAsiaTheme="minorEastAsia" w:hAnsi="Arial" w:cs="Arial"/>
                <w:sz w:val="20"/>
                <w:szCs w:val="20"/>
              </w:rPr>
              <w:t>.</w:t>
            </w:r>
          </w:p>
          <w:p w:rsidR="009A56C1" w:rsidRPr="00A06330" w:rsidRDefault="009A56C1" w:rsidP="00DB7E1B">
            <w:pPr>
              <w:pStyle w:val="Tabulka"/>
              <w:spacing w:before="120" w:after="0" w:afterAutospacing="0"/>
              <w:jc w:val="both"/>
              <w:rPr>
                <w:rFonts w:ascii="Arial" w:eastAsiaTheme="minorEastAsia" w:hAnsi="Arial" w:cs="Arial"/>
                <w:sz w:val="20"/>
                <w:szCs w:val="20"/>
              </w:rPr>
            </w:pPr>
            <w:r w:rsidRPr="00A06330">
              <w:rPr>
                <w:rFonts w:ascii="Arial" w:eastAsiaTheme="minorEastAsia" w:hAnsi="Arial" w:cs="Arial"/>
                <w:sz w:val="20"/>
                <w:szCs w:val="20"/>
              </w:rPr>
              <w:t xml:space="preserve">Členství </w:t>
            </w:r>
            <w:r w:rsidR="00FB548C" w:rsidRPr="00A06330">
              <w:rPr>
                <w:rFonts w:ascii="Arial" w:eastAsiaTheme="minorEastAsia" w:hAnsi="Arial" w:cs="Arial"/>
                <w:sz w:val="20"/>
                <w:szCs w:val="20"/>
              </w:rPr>
              <w:t xml:space="preserve">zástupce </w:t>
            </w:r>
            <w:ins w:id="49" w:author="4.1.2016" w:date="2017-04-24T17:27:00Z">
              <w:r w:rsidR="00A80FDA">
                <w:rPr>
                  <w:rFonts w:ascii="Arial" w:eastAsiaTheme="minorEastAsia" w:hAnsi="Arial" w:cs="Arial"/>
                  <w:sz w:val="20"/>
                  <w:szCs w:val="20"/>
                </w:rPr>
                <w:t xml:space="preserve">PRV </w:t>
              </w:r>
            </w:ins>
            <w:r w:rsidR="00FB548C" w:rsidRPr="00A06330">
              <w:rPr>
                <w:rFonts w:ascii="Arial" w:eastAsiaTheme="minorEastAsia" w:hAnsi="Arial" w:cs="Arial"/>
                <w:sz w:val="20"/>
                <w:szCs w:val="20"/>
              </w:rPr>
              <w:t>v Monitorovacím výboru OP</w:t>
            </w:r>
            <w:r w:rsidR="00E927FB" w:rsidRPr="00A06330">
              <w:rPr>
                <w:rFonts w:ascii="Arial" w:eastAsiaTheme="minorEastAsia" w:hAnsi="Arial" w:cs="Arial"/>
                <w:sz w:val="20"/>
                <w:szCs w:val="20"/>
              </w:rPr>
              <w:t xml:space="preserve"> </w:t>
            </w:r>
            <w:r w:rsidR="00FB548C" w:rsidRPr="00A06330">
              <w:rPr>
                <w:rFonts w:ascii="Arial" w:eastAsiaTheme="minorEastAsia" w:hAnsi="Arial" w:cs="Arial"/>
                <w:sz w:val="20"/>
                <w:szCs w:val="20"/>
              </w:rPr>
              <w:t>ŽP 201</w:t>
            </w:r>
            <w:ins w:id="50" w:author="4.1.2016" w:date="2017-04-20T16:49:00Z">
              <w:r w:rsidR="00C12001">
                <w:rPr>
                  <w:rFonts w:ascii="Arial" w:eastAsiaTheme="minorEastAsia" w:hAnsi="Arial" w:cs="Arial"/>
                  <w:sz w:val="20"/>
                  <w:szCs w:val="20"/>
                </w:rPr>
                <w:t>4</w:t>
              </w:r>
            </w:ins>
            <w:del w:id="51" w:author="4.1.2016" w:date="2017-04-20T16:49:00Z">
              <w:r w:rsidR="00FB548C" w:rsidRPr="00A06330" w:rsidDel="00C12001">
                <w:rPr>
                  <w:rFonts w:ascii="Arial" w:eastAsiaTheme="minorEastAsia" w:hAnsi="Arial" w:cs="Arial"/>
                  <w:sz w:val="20"/>
                  <w:szCs w:val="20"/>
                </w:rPr>
                <w:delText>7</w:delText>
              </w:r>
            </w:del>
            <w:r w:rsidR="00FB548C" w:rsidRPr="00A06330">
              <w:rPr>
                <w:rFonts w:ascii="Arial" w:eastAsiaTheme="minorEastAsia" w:hAnsi="Arial" w:cs="Arial"/>
                <w:sz w:val="20"/>
                <w:szCs w:val="20"/>
              </w:rPr>
              <w:t xml:space="preserve"> </w:t>
            </w:r>
            <w:del w:id="52" w:author="User" w:date="2017-04-24T19:12:00Z">
              <w:r w:rsidR="00FB548C" w:rsidRPr="00A06330" w:rsidDel="00525537">
                <w:rPr>
                  <w:rFonts w:ascii="Arial" w:eastAsiaTheme="minorEastAsia" w:hAnsi="Arial" w:cs="Arial"/>
                  <w:sz w:val="20"/>
                  <w:szCs w:val="20"/>
                </w:rPr>
                <w:delText>-</w:delText>
              </w:r>
            </w:del>
            <w:ins w:id="53" w:author="User" w:date="2017-04-24T19:12:00Z">
              <w:r w:rsidR="00525537">
                <w:rPr>
                  <w:rFonts w:ascii="Arial" w:eastAsiaTheme="minorEastAsia" w:hAnsi="Arial" w:cs="Arial"/>
                  <w:sz w:val="20"/>
                  <w:szCs w:val="20"/>
                </w:rPr>
                <w:t>–</w:t>
              </w:r>
            </w:ins>
            <w:r w:rsidR="00FB548C" w:rsidRPr="00A06330">
              <w:rPr>
                <w:rFonts w:ascii="Arial" w:eastAsiaTheme="minorEastAsia" w:hAnsi="Arial" w:cs="Arial"/>
                <w:sz w:val="20"/>
                <w:szCs w:val="20"/>
              </w:rPr>
              <w:t xml:space="preserve"> 2020</w:t>
            </w:r>
            <w:ins w:id="54" w:author="User" w:date="2017-04-25T16:38:00Z">
              <w:r w:rsidR="00550E88">
                <w:rPr>
                  <w:rFonts w:ascii="Arial" w:eastAsiaTheme="minorEastAsia" w:hAnsi="Arial" w:cs="Arial"/>
                  <w:sz w:val="20"/>
                  <w:szCs w:val="20"/>
                </w:rPr>
                <w:t>.</w:t>
              </w:r>
            </w:ins>
            <w:del w:id="55" w:author="User" w:date="2017-04-25T16:36:00Z">
              <w:r w:rsidRPr="00A06330" w:rsidDel="00550E88">
                <w:rPr>
                  <w:rFonts w:ascii="Arial" w:eastAsiaTheme="minorEastAsia" w:hAnsi="Arial" w:cs="Arial"/>
                  <w:sz w:val="20"/>
                  <w:szCs w:val="20"/>
                </w:rPr>
                <w:delText>.</w:delText>
              </w:r>
            </w:del>
          </w:p>
          <w:p w:rsidR="00BE0AE8" w:rsidRPr="00A06330" w:rsidRDefault="00BE0AE8" w:rsidP="00DB7E1B">
            <w:pPr>
              <w:spacing w:before="120" w:after="0" w:afterAutospacing="0"/>
              <w:rPr>
                <w:rFonts w:ascii="Arial" w:hAnsi="Arial" w:cs="Arial"/>
                <w:sz w:val="20"/>
                <w:szCs w:val="20"/>
              </w:rPr>
            </w:pPr>
          </w:p>
        </w:tc>
      </w:tr>
    </w:tbl>
    <w:p w:rsidR="000211D3" w:rsidRDefault="000211D3" w:rsidP="000211D3">
      <w:pPr>
        <w:rPr>
          <w:ins w:id="56" w:author="4.1.2016" w:date="2017-04-20T16:53:00Z"/>
          <w:rFonts w:ascii="Arial" w:hAnsi="Arial" w:cs="Arial"/>
          <w:b/>
          <w:sz w:val="20"/>
          <w:szCs w:val="20"/>
          <w:u w:val="single"/>
        </w:rPr>
      </w:pPr>
    </w:p>
    <w:p w:rsidR="009507C0" w:rsidRPr="00E27976" w:rsidRDefault="00E27976" w:rsidP="00276736">
      <w:pPr>
        <w:pStyle w:val="Odstavecseseznamem"/>
        <w:numPr>
          <w:ilvl w:val="0"/>
          <w:numId w:val="25"/>
        </w:numPr>
        <w:rPr>
          <w:ins w:id="57" w:author="4.1.2016" w:date="2017-04-20T16:53:00Z"/>
          <w:rFonts w:ascii="Arial" w:hAnsi="Arial" w:cs="Arial"/>
          <w:b/>
          <w:sz w:val="20"/>
          <w:szCs w:val="20"/>
          <w:u w:val="single"/>
        </w:rPr>
      </w:pPr>
      <w:ins w:id="58" w:author="4.1.2016" w:date="2017-04-24T15:30:00Z">
        <w:r w:rsidRPr="00E27976">
          <w:rPr>
            <w:rFonts w:ascii="Arial" w:hAnsi="Arial" w:cs="Arial"/>
            <w:b/>
            <w:sz w:val="20"/>
            <w:szCs w:val="20"/>
            <w:u w:val="single"/>
          </w:rPr>
          <w:t>Malé vodní nádrže</w:t>
        </w:r>
      </w:ins>
    </w:p>
    <w:tbl>
      <w:tblPr>
        <w:tblStyle w:val="Mkatabulky"/>
        <w:tblW w:w="14271" w:type="dxa"/>
        <w:tblInd w:w="108" w:type="dxa"/>
        <w:tblLayout w:type="fixed"/>
        <w:tblLook w:val="04A0" w:firstRow="1" w:lastRow="0" w:firstColumn="1" w:lastColumn="0" w:noHBand="0" w:noVBand="1"/>
      </w:tblPr>
      <w:tblGrid>
        <w:gridCol w:w="2721"/>
        <w:gridCol w:w="4650"/>
        <w:gridCol w:w="6663"/>
        <w:gridCol w:w="237"/>
      </w:tblGrid>
      <w:tr w:rsidR="009507C0" w:rsidRPr="00A06330" w:rsidTr="009507C0">
        <w:trPr>
          <w:trHeight w:val="542"/>
          <w:ins w:id="59" w:author="4.1.2016" w:date="2017-04-20T16:53:00Z"/>
        </w:trPr>
        <w:tc>
          <w:tcPr>
            <w:tcW w:w="2721" w:type="dxa"/>
            <w:shd w:val="clear" w:color="auto" w:fill="BFBFBF" w:themeFill="background1" w:themeFillShade="BF"/>
          </w:tcPr>
          <w:p w:rsidR="009507C0" w:rsidRPr="00A06330" w:rsidRDefault="009507C0" w:rsidP="009507C0">
            <w:pPr>
              <w:spacing w:before="120" w:after="0" w:afterAutospacing="0"/>
              <w:rPr>
                <w:ins w:id="60" w:author="4.1.2016" w:date="2017-04-20T16:53:00Z"/>
                <w:rFonts w:ascii="Arial" w:hAnsi="Arial" w:cs="Arial"/>
                <w:b/>
                <w:sz w:val="20"/>
                <w:szCs w:val="20"/>
              </w:rPr>
            </w:pPr>
          </w:p>
        </w:tc>
        <w:tc>
          <w:tcPr>
            <w:tcW w:w="4650" w:type="dxa"/>
            <w:tcBorders>
              <w:bottom w:val="single" w:sz="4" w:space="0" w:color="000000" w:themeColor="text1"/>
            </w:tcBorders>
            <w:shd w:val="clear" w:color="auto" w:fill="BFBFBF" w:themeFill="background1" w:themeFillShade="BF"/>
          </w:tcPr>
          <w:p w:rsidR="009507C0" w:rsidRPr="00A06330" w:rsidRDefault="009507C0" w:rsidP="009507C0">
            <w:pPr>
              <w:spacing w:before="120" w:after="0" w:afterAutospacing="0"/>
              <w:rPr>
                <w:ins w:id="61" w:author="4.1.2016" w:date="2017-04-20T16:53:00Z"/>
                <w:rFonts w:ascii="Arial" w:hAnsi="Arial" w:cs="Arial"/>
                <w:b/>
                <w:sz w:val="20"/>
                <w:szCs w:val="20"/>
              </w:rPr>
            </w:pPr>
            <w:ins w:id="62" w:author="4.1.2016" w:date="2017-04-20T16:53:00Z">
              <w:r w:rsidRPr="00A06330">
                <w:rPr>
                  <w:rFonts w:ascii="Arial" w:hAnsi="Arial" w:cs="Arial"/>
                  <w:b/>
                  <w:sz w:val="20"/>
                  <w:szCs w:val="20"/>
                </w:rPr>
                <w:t>Operační program Životní prostředí 2014-2020</w:t>
              </w:r>
            </w:ins>
          </w:p>
        </w:tc>
        <w:tc>
          <w:tcPr>
            <w:tcW w:w="6663" w:type="dxa"/>
            <w:shd w:val="clear" w:color="auto" w:fill="FFFFFF" w:themeFill="background1"/>
          </w:tcPr>
          <w:p w:rsidR="009507C0" w:rsidRPr="00A06330" w:rsidRDefault="009507C0" w:rsidP="009507C0">
            <w:pPr>
              <w:spacing w:before="120" w:after="0" w:afterAutospacing="0"/>
              <w:rPr>
                <w:ins w:id="63" w:author="4.1.2016" w:date="2017-04-20T16:55:00Z"/>
                <w:rFonts w:ascii="Arial" w:hAnsi="Arial" w:cs="Arial"/>
                <w:b/>
                <w:sz w:val="20"/>
                <w:szCs w:val="20"/>
              </w:rPr>
            </w:pPr>
            <w:ins w:id="64" w:author="4.1.2016" w:date="2017-04-20T16:55:00Z">
              <w:r w:rsidRPr="007364B1">
                <w:rPr>
                  <w:rFonts w:cs="Arial"/>
                  <w:b/>
                </w:rPr>
                <w:t>OP Rybářství</w:t>
              </w:r>
            </w:ins>
          </w:p>
        </w:tc>
        <w:tc>
          <w:tcPr>
            <w:tcW w:w="237" w:type="dxa"/>
            <w:vMerge w:val="restart"/>
            <w:tcBorders>
              <w:top w:val="nil"/>
            </w:tcBorders>
            <w:shd w:val="clear" w:color="auto" w:fill="FFFFFF" w:themeFill="background1"/>
          </w:tcPr>
          <w:p w:rsidR="009507C0" w:rsidRPr="00A06330" w:rsidRDefault="009507C0" w:rsidP="009507C0">
            <w:pPr>
              <w:spacing w:before="120" w:after="0" w:afterAutospacing="0"/>
              <w:rPr>
                <w:ins w:id="65" w:author="4.1.2016" w:date="2017-04-20T16:53:00Z"/>
                <w:rFonts w:ascii="Arial" w:hAnsi="Arial" w:cs="Arial"/>
                <w:b/>
                <w:sz w:val="20"/>
                <w:szCs w:val="20"/>
              </w:rPr>
            </w:pPr>
          </w:p>
        </w:tc>
      </w:tr>
      <w:tr w:rsidR="009507C0" w:rsidRPr="00A06330" w:rsidTr="000C4B03">
        <w:trPr>
          <w:trHeight w:val="300"/>
          <w:ins w:id="66" w:author="4.1.2016" w:date="2017-04-20T16:53:00Z"/>
        </w:trPr>
        <w:tc>
          <w:tcPr>
            <w:tcW w:w="2721" w:type="dxa"/>
            <w:shd w:val="clear" w:color="auto" w:fill="D9D9D9" w:themeFill="background1" w:themeFillShade="D9"/>
          </w:tcPr>
          <w:p w:rsidR="009507C0" w:rsidRPr="00A06330" w:rsidRDefault="009507C0" w:rsidP="009507C0">
            <w:pPr>
              <w:spacing w:before="120" w:after="0" w:afterAutospacing="0"/>
              <w:rPr>
                <w:ins w:id="67" w:author="4.1.2016" w:date="2017-04-20T16:53:00Z"/>
                <w:rFonts w:ascii="Arial" w:hAnsi="Arial" w:cs="Arial"/>
                <w:b/>
                <w:sz w:val="20"/>
                <w:szCs w:val="20"/>
              </w:rPr>
            </w:pPr>
            <w:ins w:id="68" w:author="4.1.2016" w:date="2017-04-20T16:53:00Z">
              <w:r w:rsidRPr="00A06330">
                <w:rPr>
                  <w:rFonts w:ascii="Arial" w:hAnsi="Arial" w:cs="Arial"/>
                  <w:b/>
                  <w:sz w:val="20"/>
                  <w:szCs w:val="20"/>
                </w:rPr>
                <w:t xml:space="preserve">Tematický cíl </w:t>
              </w:r>
            </w:ins>
          </w:p>
        </w:tc>
        <w:tc>
          <w:tcPr>
            <w:tcW w:w="4650" w:type="dxa"/>
            <w:tcBorders>
              <w:bottom w:val="dotted" w:sz="4" w:space="0" w:color="auto"/>
            </w:tcBorders>
          </w:tcPr>
          <w:p w:rsidR="009507C0" w:rsidRPr="00A06330" w:rsidRDefault="009507C0" w:rsidP="009507C0">
            <w:pPr>
              <w:spacing w:before="120" w:after="0" w:afterAutospacing="0"/>
              <w:rPr>
                <w:ins w:id="69" w:author="4.1.2016" w:date="2017-04-20T16:53:00Z"/>
                <w:rFonts w:ascii="Arial" w:hAnsi="Arial" w:cs="Arial"/>
                <w:sz w:val="20"/>
                <w:szCs w:val="20"/>
              </w:rPr>
            </w:pPr>
            <w:ins w:id="70" w:author="4.1.2016" w:date="2017-04-20T16:53:00Z">
              <w:r w:rsidRPr="00A06330">
                <w:rPr>
                  <w:rFonts w:ascii="Arial" w:hAnsi="Arial" w:cs="Arial"/>
                  <w:sz w:val="20"/>
                  <w:szCs w:val="20"/>
                </w:rPr>
                <w:t>TC</w:t>
              </w:r>
              <w:r>
                <w:rPr>
                  <w:rFonts w:ascii="Arial" w:hAnsi="Arial" w:cs="Arial"/>
                  <w:sz w:val="20"/>
                  <w:szCs w:val="20"/>
                </w:rPr>
                <w:t xml:space="preserve">: </w:t>
              </w:r>
              <w:r w:rsidRPr="00A06330">
                <w:rPr>
                  <w:rFonts w:ascii="Arial" w:hAnsi="Arial" w:cs="Arial"/>
                  <w:sz w:val="20"/>
                  <w:szCs w:val="20"/>
                </w:rPr>
                <w:t>6</w:t>
              </w:r>
            </w:ins>
          </w:p>
        </w:tc>
        <w:tc>
          <w:tcPr>
            <w:tcW w:w="6663" w:type="dxa"/>
            <w:shd w:val="clear" w:color="auto" w:fill="FFFFFF" w:themeFill="background1"/>
            <w:vAlign w:val="center"/>
          </w:tcPr>
          <w:p w:rsidR="009507C0" w:rsidRPr="00A06330" w:rsidRDefault="009507C0" w:rsidP="009507C0">
            <w:pPr>
              <w:spacing w:before="120" w:after="0" w:afterAutospacing="0"/>
              <w:rPr>
                <w:ins w:id="71" w:author="4.1.2016" w:date="2017-04-20T16:55:00Z"/>
                <w:rFonts w:ascii="Arial" w:hAnsi="Arial" w:cs="Arial"/>
                <w:sz w:val="20"/>
                <w:szCs w:val="20"/>
              </w:rPr>
            </w:pPr>
            <w:ins w:id="72" w:author="4.1.2016" w:date="2017-04-20T16:55:00Z">
              <w:r w:rsidRPr="007C6A84">
                <w:rPr>
                  <w:rFonts w:ascii="Arial" w:hAnsi="Arial" w:cs="Arial"/>
                  <w:sz w:val="20"/>
                  <w:szCs w:val="20"/>
                </w:rPr>
                <w:t xml:space="preserve">TC3 </w:t>
              </w:r>
            </w:ins>
          </w:p>
        </w:tc>
        <w:tc>
          <w:tcPr>
            <w:tcW w:w="237" w:type="dxa"/>
            <w:vMerge/>
            <w:shd w:val="clear" w:color="auto" w:fill="FFFFFF" w:themeFill="background1"/>
          </w:tcPr>
          <w:p w:rsidR="009507C0" w:rsidRPr="00A06330" w:rsidRDefault="009507C0" w:rsidP="009507C0">
            <w:pPr>
              <w:spacing w:before="120" w:after="0" w:afterAutospacing="0"/>
              <w:rPr>
                <w:ins w:id="73" w:author="4.1.2016" w:date="2017-04-20T16:53:00Z"/>
                <w:rFonts w:ascii="Arial" w:hAnsi="Arial" w:cs="Arial"/>
                <w:sz w:val="20"/>
                <w:szCs w:val="20"/>
              </w:rPr>
            </w:pPr>
          </w:p>
        </w:tc>
      </w:tr>
      <w:tr w:rsidR="009507C0" w:rsidRPr="00A06330" w:rsidTr="009507C0">
        <w:trPr>
          <w:ins w:id="74" w:author="4.1.2016" w:date="2017-04-20T16:53:00Z"/>
        </w:trPr>
        <w:tc>
          <w:tcPr>
            <w:tcW w:w="2721" w:type="dxa"/>
            <w:shd w:val="clear" w:color="auto" w:fill="D9D9D9" w:themeFill="background1" w:themeFillShade="D9"/>
          </w:tcPr>
          <w:p w:rsidR="009507C0" w:rsidRPr="00A06330" w:rsidRDefault="009507C0" w:rsidP="009507C0">
            <w:pPr>
              <w:spacing w:before="120" w:after="0" w:afterAutospacing="0"/>
              <w:rPr>
                <w:ins w:id="75" w:author="4.1.2016" w:date="2017-04-20T16:53:00Z"/>
                <w:rFonts w:ascii="Arial" w:hAnsi="Arial" w:cs="Arial"/>
                <w:b/>
                <w:sz w:val="20"/>
                <w:szCs w:val="20"/>
              </w:rPr>
            </w:pPr>
            <w:ins w:id="76" w:author="4.1.2016" w:date="2017-04-20T16:53:00Z">
              <w:r w:rsidRPr="00A06330">
                <w:rPr>
                  <w:rFonts w:ascii="Arial" w:hAnsi="Arial" w:cs="Arial"/>
                  <w:b/>
                  <w:sz w:val="20"/>
                  <w:szCs w:val="20"/>
                </w:rPr>
                <w:t>Prioritní osa</w:t>
              </w:r>
            </w:ins>
          </w:p>
        </w:tc>
        <w:tc>
          <w:tcPr>
            <w:tcW w:w="4650" w:type="dxa"/>
          </w:tcPr>
          <w:p w:rsidR="009507C0" w:rsidRPr="00A06330" w:rsidRDefault="009507C0" w:rsidP="009507C0">
            <w:pPr>
              <w:spacing w:before="120" w:after="0" w:afterAutospacing="0"/>
              <w:rPr>
                <w:ins w:id="77" w:author="4.1.2016" w:date="2017-04-20T16:53:00Z"/>
                <w:rFonts w:ascii="Arial" w:hAnsi="Arial" w:cs="Arial"/>
                <w:sz w:val="20"/>
                <w:szCs w:val="20"/>
              </w:rPr>
            </w:pPr>
            <w:ins w:id="78" w:author="4.1.2016" w:date="2017-04-20T16:53:00Z">
              <w:r w:rsidRPr="00A06330">
                <w:rPr>
                  <w:rFonts w:ascii="Arial" w:hAnsi="Arial" w:cs="Arial"/>
                  <w:sz w:val="20"/>
                  <w:szCs w:val="20"/>
                </w:rPr>
                <w:t xml:space="preserve">PO 4: Ochrana a péče o přírodu a krajinu </w:t>
              </w:r>
            </w:ins>
          </w:p>
        </w:tc>
        <w:tc>
          <w:tcPr>
            <w:tcW w:w="6663" w:type="dxa"/>
            <w:shd w:val="clear" w:color="auto" w:fill="FFFFFF" w:themeFill="background1"/>
          </w:tcPr>
          <w:p w:rsidR="009507C0" w:rsidRPr="00A06330" w:rsidRDefault="009507C0" w:rsidP="009507C0">
            <w:pPr>
              <w:spacing w:before="120" w:after="0" w:afterAutospacing="0"/>
              <w:rPr>
                <w:ins w:id="79" w:author="4.1.2016" w:date="2017-04-20T16:55:00Z"/>
                <w:rFonts w:ascii="Arial" w:hAnsi="Arial" w:cs="Arial"/>
                <w:sz w:val="20"/>
                <w:szCs w:val="20"/>
              </w:rPr>
            </w:pPr>
            <w:ins w:id="80" w:author="4.1.2016" w:date="2017-04-20T16:55:00Z">
              <w:r w:rsidRPr="007C6A84">
                <w:rPr>
                  <w:rFonts w:ascii="Arial" w:hAnsi="Arial" w:cs="Arial"/>
                  <w:sz w:val="20"/>
                  <w:szCs w:val="20"/>
                </w:rPr>
                <w:t>PU 2 Podpora environmentálně udržitelné, inovativní a konkurenceschopné akvakultury založené na znalostech a účinně využívající zdroje</w:t>
              </w:r>
            </w:ins>
          </w:p>
        </w:tc>
        <w:tc>
          <w:tcPr>
            <w:tcW w:w="237" w:type="dxa"/>
            <w:vMerge/>
            <w:shd w:val="clear" w:color="auto" w:fill="FFFFFF" w:themeFill="background1"/>
          </w:tcPr>
          <w:p w:rsidR="009507C0" w:rsidRPr="00A06330" w:rsidRDefault="009507C0" w:rsidP="009507C0">
            <w:pPr>
              <w:spacing w:before="120" w:after="0" w:afterAutospacing="0"/>
              <w:rPr>
                <w:ins w:id="81" w:author="4.1.2016" w:date="2017-04-20T16:53:00Z"/>
                <w:rFonts w:ascii="Arial" w:hAnsi="Arial" w:cs="Arial"/>
                <w:sz w:val="20"/>
                <w:szCs w:val="20"/>
              </w:rPr>
            </w:pPr>
          </w:p>
        </w:tc>
      </w:tr>
      <w:tr w:rsidR="009507C0" w:rsidRPr="00A06330" w:rsidTr="009507C0">
        <w:trPr>
          <w:ins w:id="82" w:author="4.1.2016" w:date="2017-04-20T16:53:00Z"/>
        </w:trPr>
        <w:tc>
          <w:tcPr>
            <w:tcW w:w="2721" w:type="dxa"/>
            <w:shd w:val="clear" w:color="auto" w:fill="D9D9D9" w:themeFill="background1" w:themeFillShade="D9"/>
          </w:tcPr>
          <w:p w:rsidR="009507C0" w:rsidRPr="00A06330" w:rsidRDefault="009507C0" w:rsidP="009507C0">
            <w:pPr>
              <w:spacing w:before="120" w:after="0" w:afterAutospacing="0"/>
              <w:rPr>
                <w:ins w:id="83" w:author="4.1.2016" w:date="2017-04-20T16:53:00Z"/>
                <w:rFonts w:ascii="Arial" w:hAnsi="Arial" w:cs="Arial"/>
                <w:b/>
                <w:sz w:val="20"/>
                <w:szCs w:val="20"/>
              </w:rPr>
            </w:pPr>
            <w:ins w:id="84" w:author="4.1.2016" w:date="2017-04-20T16:53:00Z">
              <w:r w:rsidRPr="00A06330">
                <w:rPr>
                  <w:rFonts w:ascii="Arial" w:hAnsi="Arial" w:cs="Arial"/>
                  <w:b/>
                  <w:sz w:val="20"/>
                  <w:szCs w:val="20"/>
                </w:rPr>
                <w:t>Investiční priorita</w:t>
              </w:r>
            </w:ins>
          </w:p>
        </w:tc>
        <w:tc>
          <w:tcPr>
            <w:tcW w:w="4650" w:type="dxa"/>
          </w:tcPr>
          <w:p w:rsidR="009507C0" w:rsidRPr="00A06330" w:rsidRDefault="009507C0" w:rsidP="009507C0">
            <w:pPr>
              <w:spacing w:before="120" w:after="0" w:afterAutospacing="0"/>
              <w:rPr>
                <w:ins w:id="85" w:author="4.1.2016" w:date="2017-04-20T16:53:00Z"/>
                <w:rFonts w:ascii="Arial" w:hAnsi="Arial" w:cs="Arial"/>
                <w:sz w:val="20"/>
                <w:szCs w:val="20"/>
              </w:rPr>
            </w:pPr>
            <w:ins w:id="86" w:author="4.1.2016" w:date="2017-04-20T16:53:00Z">
              <w:r w:rsidRPr="00A06330">
                <w:rPr>
                  <w:rFonts w:ascii="Arial" w:hAnsi="Arial" w:cs="Arial"/>
                  <w:sz w:val="20"/>
                  <w:szCs w:val="20"/>
                </w:rPr>
                <w:t>IP6d</w:t>
              </w:r>
            </w:ins>
          </w:p>
        </w:tc>
        <w:tc>
          <w:tcPr>
            <w:tcW w:w="6663" w:type="dxa"/>
            <w:shd w:val="clear" w:color="auto" w:fill="FFFFFF" w:themeFill="background1"/>
          </w:tcPr>
          <w:p w:rsidR="009507C0" w:rsidRPr="00A06330" w:rsidRDefault="009507C0" w:rsidP="009507C0">
            <w:pPr>
              <w:spacing w:before="120" w:after="0" w:afterAutospacing="0"/>
              <w:rPr>
                <w:ins w:id="87" w:author="4.1.2016" w:date="2017-04-20T16:55:00Z"/>
                <w:rFonts w:ascii="Arial" w:hAnsi="Arial" w:cs="Arial"/>
                <w:sz w:val="20"/>
                <w:szCs w:val="20"/>
              </w:rPr>
            </w:pPr>
          </w:p>
        </w:tc>
        <w:tc>
          <w:tcPr>
            <w:tcW w:w="237" w:type="dxa"/>
            <w:vMerge/>
            <w:shd w:val="clear" w:color="auto" w:fill="FFFFFF" w:themeFill="background1"/>
          </w:tcPr>
          <w:p w:rsidR="009507C0" w:rsidRPr="00A06330" w:rsidRDefault="009507C0" w:rsidP="009507C0">
            <w:pPr>
              <w:spacing w:before="120" w:after="0" w:afterAutospacing="0"/>
              <w:rPr>
                <w:ins w:id="88" w:author="4.1.2016" w:date="2017-04-20T16:53:00Z"/>
                <w:rFonts w:ascii="Arial" w:hAnsi="Arial" w:cs="Arial"/>
                <w:sz w:val="20"/>
                <w:szCs w:val="20"/>
              </w:rPr>
            </w:pPr>
          </w:p>
        </w:tc>
      </w:tr>
      <w:tr w:rsidR="009507C0" w:rsidRPr="00A06330" w:rsidTr="009507C0">
        <w:trPr>
          <w:ins w:id="89" w:author="4.1.2016" w:date="2017-04-20T16:53:00Z"/>
        </w:trPr>
        <w:tc>
          <w:tcPr>
            <w:tcW w:w="2721" w:type="dxa"/>
            <w:shd w:val="clear" w:color="auto" w:fill="D9D9D9" w:themeFill="background1" w:themeFillShade="D9"/>
          </w:tcPr>
          <w:p w:rsidR="009507C0" w:rsidRPr="00A06330" w:rsidRDefault="009507C0" w:rsidP="009507C0">
            <w:pPr>
              <w:spacing w:before="120" w:after="0" w:afterAutospacing="0"/>
              <w:rPr>
                <w:ins w:id="90" w:author="4.1.2016" w:date="2017-04-20T16:53:00Z"/>
                <w:rFonts w:ascii="Arial" w:hAnsi="Arial" w:cs="Arial"/>
                <w:b/>
                <w:sz w:val="20"/>
                <w:szCs w:val="20"/>
              </w:rPr>
            </w:pPr>
            <w:ins w:id="91" w:author="4.1.2016" w:date="2017-04-20T16:53:00Z">
              <w:r w:rsidRPr="00A06330">
                <w:rPr>
                  <w:rFonts w:ascii="Arial" w:hAnsi="Arial" w:cs="Arial"/>
                  <w:b/>
                  <w:sz w:val="20"/>
                  <w:szCs w:val="20"/>
                </w:rPr>
                <w:t>Specifický cíl</w:t>
              </w:r>
            </w:ins>
          </w:p>
        </w:tc>
        <w:tc>
          <w:tcPr>
            <w:tcW w:w="4650" w:type="dxa"/>
          </w:tcPr>
          <w:p w:rsidR="009507C0" w:rsidRPr="00A06330" w:rsidRDefault="009507C0" w:rsidP="009507C0">
            <w:pPr>
              <w:tabs>
                <w:tab w:val="left" w:pos="3780"/>
              </w:tabs>
              <w:spacing w:before="120" w:after="0" w:afterAutospacing="0"/>
              <w:rPr>
                <w:ins w:id="92" w:author="4.1.2016" w:date="2017-04-20T16:53:00Z"/>
                <w:rFonts w:ascii="Arial" w:eastAsia="Times New Roman" w:hAnsi="Arial" w:cs="Arial"/>
                <w:sz w:val="20"/>
                <w:szCs w:val="20"/>
              </w:rPr>
            </w:pPr>
            <w:ins w:id="93" w:author="4.1.2016" w:date="2017-04-20T16:53:00Z">
              <w:r w:rsidRPr="00A06330">
                <w:rPr>
                  <w:rFonts w:ascii="Arial" w:eastAsia="Times New Roman" w:hAnsi="Arial" w:cs="Arial"/>
                  <w:sz w:val="20"/>
                  <w:szCs w:val="20"/>
                </w:rPr>
                <w:t xml:space="preserve">SC 4.1: Zajistit příznivý stav předmětu ochrany národně významných chráněných území </w:t>
              </w:r>
            </w:ins>
          </w:p>
          <w:p w:rsidR="009507C0" w:rsidRPr="00A06330" w:rsidRDefault="009507C0" w:rsidP="009507C0">
            <w:pPr>
              <w:tabs>
                <w:tab w:val="left" w:pos="3780"/>
              </w:tabs>
              <w:spacing w:before="120" w:after="0" w:afterAutospacing="0"/>
              <w:rPr>
                <w:ins w:id="94" w:author="4.1.2016" w:date="2017-04-20T16:53:00Z"/>
                <w:rFonts w:ascii="Arial" w:eastAsia="Times New Roman" w:hAnsi="Arial" w:cs="Arial"/>
                <w:sz w:val="20"/>
                <w:szCs w:val="20"/>
              </w:rPr>
            </w:pPr>
            <w:ins w:id="95" w:author="4.1.2016" w:date="2017-04-20T16:53:00Z">
              <w:r w:rsidRPr="00A06330">
                <w:rPr>
                  <w:rFonts w:ascii="Arial" w:eastAsia="Times New Roman" w:hAnsi="Arial" w:cs="Arial"/>
                  <w:sz w:val="20"/>
                  <w:szCs w:val="20"/>
                </w:rPr>
                <w:t xml:space="preserve">SC 4.2: Posílit biodiverzitu, </w:t>
              </w:r>
              <w:r w:rsidRPr="00A06330">
                <w:rPr>
                  <w:rFonts w:ascii="Arial" w:eastAsia="Times New Roman" w:hAnsi="Arial" w:cs="Arial"/>
                  <w:sz w:val="20"/>
                  <w:szCs w:val="20"/>
                </w:rPr>
                <w:tab/>
              </w:r>
            </w:ins>
          </w:p>
          <w:p w:rsidR="009507C0" w:rsidRPr="00A06330" w:rsidRDefault="009507C0" w:rsidP="009507C0">
            <w:pPr>
              <w:tabs>
                <w:tab w:val="left" w:pos="3780"/>
              </w:tabs>
              <w:spacing w:before="120" w:after="0" w:afterAutospacing="0"/>
              <w:rPr>
                <w:ins w:id="96" w:author="4.1.2016" w:date="2017-04-20T16:53:00Z"/>
                <w:rFonts w:ascii="Arial" w:eastAsia="Times New Roman" w:hAnsi="Arial" w:cs="Arial"/>
                <w:sz w:val="20"/>
                <w:szCs w:val="20"/>
              </w:rPr>
            </w:pPr>
            <w:ins w:id="97" w:author="4.1.2016" w:date="2017-04-20T16:53:00Z">
              <w:r w:rsidRPr="00A06330">
                <w:rPr>
                  <w:rFonts w:ascii="Arial" w:eastAsia="Times New Roman" w:hAnsi="Arial" w:cs="Arial"/>
                  <w:sz w:val="20"/>
                  <w:szCs w:val="20"/>
                </w:rPr>
                <w:t>SC 4.3: Posílit přirozené funkce krajiny</w:t>
              </w:r>
            </w:ins>
          </w:p>
          <w:p w:rsidR="009507C0" w:rsidRPr="00A06330" w:rsidRDefault="009507C0" w:rsidP="009507C0">
            <w:pPr>
              <w:spacing w:before="120" w:after="0" w:afterAutospacing="0"/>
              <w:rPr>
                <w:ins w:id="98" w:author="4.1.2016" w:date="2017-04-20T16:53:00Z"/>
                <w:rFonts w:ascii="Arial" w:hAnsi="Arial" w:cs="Arial"/>
                <w:sz w:val="20"/>
                <w:szCs w:val="20"/>
              </w:rPr>
            </w:pPr>
          </w:p>
        </w:tc>
        <w:tc>
          <w:tcPr>
            <w:tcW w:w="6663" w:type="dxa"/>
            <w:shd w:val="clear" w:color="auto" w:fill="FFFFFF" w:themeFill="background1"/>
          </w:tcPr>
          <w:p w:rsidR="009507C0" w:rsidRPr="00A06330" w:rsidRDefault="009507C0" w:rsidP="009507C0">
            <w:pPr>
              <w:spacing w:before="120" w:after="0" w:afterAutospacing="0"/>
              <w:rPr>
                <w:ins w:id="99" w:author="4.1.2016" w:date="2017-04-20T16:55:00Z"/>
                <w:rFonts w:ascii="Arial" w:hAnsi="Arial" w:cs="Arial"/>
                <w:sz w:val="20"/>
                <w:szCs w:val="20"/>
              </w:rPr>
            </w:pPr>
            <w:ins w:id="100" w:author="4.1.2016" w:date="2017-04-20T16:55:00Z">
              <w:r w:rsidRPr="007C6A84">
                <w:rPr>
                  <w:rFonts w:ascii="Arial" w:hAnsi="Arial" w:cs="Arial"/>
                  <w:sz w:val="20"/>
                  <w:szCs w:val="20"/>
                </w:rPr>
                <w:t>2.B Specifický cíl: Zlepšování konkurenceschopnosti a životaschopnosti podniků akvakultury včetně zlepšení bezpečnosti nebo pracovních podmínek, zejména v případě malých a středních podniků</w:t>
              </w:r>
            </w:ins>
          </w:p>
        </w:tc>
        <w:tc>
          <w:tcPr>
            <w:tcW w:w="237" w:type="dxa"/>
            <w:vMerge/>
            <w:tcBorders>
              <w:bottom w:val="nil"/>
            </w:tcBorders>
            <w:shd w:val="clear" w:color="auto" w:fill="FFFFFF" w:themeFill="background1"/>
          </w:tcPr>
          <w:p w:rsidR="009507C0" w:rsidRPr="00A06330" w:rsidRDefault="009507C0" w:rsidP="009507C0">
            <w:pPr>
              <w:spacing w:before="120" w:after="0" w:afterAutospacing="0"/>
              <w:rPr>
                <w:ins w:id="101" w:author="4.1.2016" w:date="2017-04-20T16:53:00Z"/>
                <w:rFonts w:ascii="Arial" w:hAnsi="Arial" w:cs="Arial"/>
                <w:sz w:val="20"/>
                <w:szCs w:val="20"/>
              </w:rPr>
            </w:pPr>
          </w:p>
        </w:tc>
      </w:tr>
      <w:tr w:rsidR="009507C0" w:rsidRPr="00A06330" w:rsidTr="009507C0">
        <w:trPr>
          <w:ins w:id="102" w:author="4.1.2016" w:date="2017-04-20T16:53:00Z"/>
        </w:trPr>
        <w:tc>
          <w:tcPr>
            <w:tcW w:w="2721" w:type="dxa"/>
            <w:shd w:val="clear" w:color="auto" w:fill="D9D9D9" w:themeFill="background1" w:themeFillShade="D9"/>
          </w:tcPr>
          <w:p w:rsidR="009507C0" w:rsidRPr="00A06330" w:rsidRDefault="009507C0" w:rsidP="009507C0">
            <w:pPr>
              <w:spacing w:before="120" w:after="0" w:afterAutospacing="0"/>
              <w:rPr>
                <w:ins w:id="103" w:author="4.1.2016" w:date="2017-04-20T16:53:00Z"/>
                <w:rFonts w:ascii="Arial" w:hAnsi="Arial" w:cs="Arial"/>
                <w:b/>
                <w:sz w:val="20"/>
                <w:szCs w:val="20"/>
              </w:rPr>
            </w:pPr>
            <w:ins w:id="104" w:author="4.1.2016" w:date="2017-04-20T16:53:00Z">
              <w:r w:rsidRPr="00A06330">
                <w:rPr>
                  <w:rFonts w:ascii="Arial" w:hAnsi="Arial" w:cs="Arial"/>
                  <w:b/>
                  <w:sz w:val="20"/>
                  <w:szCs w:val="20"/>
                </w:rPr>
                <w:t>Věcná specifikace (zaměření, aktivity)</w:t>
              </w:r>
            </w:ins>
          </w:p>
        </w:tc>
        <w:tc>
          <w:tcPr>
            <w:tcW w:w="4650" w:type="dxa"/>
          </w:tcPr>
          <w:p w:rsidR="009507C0" w:rsidRPr="00A06330" w:rsidRDefault="009507C0" w:rsidP="009507C0">
            <w:pPr>
              <w:pStyle w:val="Odstavecseseznamem2"/>
              <w:spacing w:before="120"/>
              <w:ind w:left="0"/>
              <w:rPr>
                <w:ins w:id="105" w:author="4.1.2016" w:date="2017-04-20T16:53:00Z"/>
                <w:rFonts w:ascii="Arial" w:hAnsi="Arial" w:cs="Arial"/>
                <w:sz w:val="20"/>
                <w:szCs w:val="20"/>
              </w:rPr>
            </w:pPr>
            <w:ins w:id="106" w:author="4.1.2016" w:date="2017-04-20T16:53:00Z">
              <w:r w:rsidRPr="00A06330">
                <w:rPr>
                  <w:rFonts w:ascii="Arial" w:hAnsi="Arial" w:cs="Arial"/>
                  <w:sz w:val="20"/>
                  <w:szCs w:val="20"/>
                </w:rPr>
                <w:t>SC 4.1</w:t>
              </w:r>
            </w:ins>
          </w:p>
          <w:p w:rsidR="009507C0" w:rsidRPr="00A06330" w:rsidRDefault="009507C0" w:rsidP="009507C0">
            <w:pPr>
              <w:pStyle w:val="Odstavecseseznamem2"/>
              <w:spacing w:before="120"/>
              <w:ind w:left="0"/>
              <w:rPr>
                <w:ins w:id="107" w:author="4.1.2016" w:date="2017-04-20T16:53:00Z"/>
                <w:rFonts w:ascii="Arial" w:hAnsi="Arial" w:cs="Arial"/>
                <w:sz w:val="20"/>
                <w:szCs w:val="20"/>
              </w:rPr>
            </w:pPr>
            <w:ins w:id="108" w:author="4.1.2016" w:date="2017-04-20T16:53:00Z">
              <w:r w:rsidRPr="00A06330">
                <w:rPr>
                  <w:rFonts w:ascii="Arial" w:hAnsi="Arial" w:cs="Arial"/>
                  <w:sz w:val="20"/>
                  <w:szCs w:val="20"/>
                </w:rPr>
                <w:t xml:space="preserve">Zajišťování péče o NP, CHKO, NPR, NPP a lokality soustavy Natura 2000 </w:t>
              </w:r>
            </w:ins>
            <w:ins w:id="109" w:author="4.1.2016" w:date="2017-04-24T15:45:00Z">
              <w:r w:rsidR="00D944EA" w:rsidRPr="00D944EA">
                <w:rPr>
                  <w:rFonts w:ascii="Arial" w:hAnsi="Arial" w:cs="Arial"/>
                  <w:sz w:val="20"/>
                  <w:szCs w:val="20"/>
                </w:rPr>
                <w:t>a dále PR a PP ve vlastnictví státu s právem hospodaření organizační složkou státu</w:t>
              </w:r>
              <w:r w:rsidR="00D944EA" w:rsidRPr="00A06330">
                <w:rPr>
                  <w:rFonts w:ascii="Arial" w:hAnsi="Arial" w:cs="Arial"/>
                  <w:sz w:val="20"/>
                  <w:szCs w:val="20"/>
                </w:rPr>
                <w:t xml:space="preserve"> </w:t>
              </w:r>
            </w:ins>
            <w:ins w:id="110" w:author="4.1.2016" w:date="2017-04-20T16:53:00Z">
              <w:r w:rsidRPr="00A06330">
                <w:rPr>
                  <w:rFonts w:ascii="Arial" w:hAnsi="Arial" w:cs="Arial"/>
                  <w:sz w:val="20"/>
                  <w:szCs w:val="20"/>
                </w:rPr>
                <w:t>(realizace opatření k zajištění či zlepšení stavu předmětů ochrany včetně tvorby či zlepšení stavu návštěvnické infrastruktury). Dále sběr informací, tvorba informačních a technických nástrojů a podkladů pro zajištění ochrany a péče o NP, CHKO, NPR, NPP a lokality soustavy území Natura 2000 a o cílové organismy</w:t>
              </w:r>
            </w:ins>
          </w:p>
          <w:p w:rsidR="009507C0" w:rsidRPr="00A06330" w:rsidRDefault="009507C0" w:rsidP="009507C0">
            <w:pPr>
              <w:pStyle w:val="Odstavecseseznamem2"/>
              <w:spacing w:before="120"/>
              <w:ind w:left="0"/>
              <w:rPr>
                <w:ins w:id="111" w:author="4.1.2016" w:date="2017-04-20T16:53:00Z"/>
                <w:rFonts w:ascii="Arial" w:hAnsi="Arial" w:cs="Arial"/>
                <w:sz w:val="20"/>
                <w:szCs w:val="20"/>
              </w:rPr>
            </w:pPr>
            <w:ins w:id="112" w:author="4.1.2016" w:date="2017-04-20T16:53:00Z">
              <w:r w:rsidRPr="00A06330">
                <w:rPr>
                  <w:rFonts w:ascii="Arial" w:hAnsi="Arial" w:cs="Arial"/>
                  <w:sz w:val="20"/>
                  <w:szCs w:val="20"/>
                </w:rPr>
                <w:t>SC 4.2</w:t>
              </w:r>
            </w:ins>
          </w:p>
          <w:p w:rsidR="009507C0" w:rsidRPr="00A06330" w:rsidRDefault="009507C0" w:rsidP="00276736">
            <w:pPr>
              <w:pStyle w:val="Odstavecseseznamem2"/>
              <w:numPr>
                <w:ilvl w:val="0"/>
                <w:numId w:val="15"/>
              </w:numPr>
              <w:spacing w:before="120"/>
              <w:rPr>
                <w:ins w:id="113" w:author="4.1.2016" w:date="2017-04-20T16:53:00Z"/>
                <w:rFonts w:ascii="Arial" w:hAnsi="Arial" w:cs="Arial"/>
                <w:sz w:val="20"/>
                <w:szCs w:val="20"/>
              </w:rPr>
            </w:pPr>
            <w:ins w:id="114" w:author="4.1.2016" w:date="2017-04-20T16:53:00Z">
              <w:r w:rsidRPr="00A06330">
                <w:rPr>
                  <w:rFonts w:ascii="Arial" w:hAnsi="Arial" w:cs="Arial"/>
                  <w:sz w:val="20"/>
                  <w:szCs w:val="20"/>
                </w:rPr>
                <w:t>Péče o vzácné druhy (ve volné krajině i urbanizovaném prostředí) a jejich biotopy vč. obnovy a tvorby těchto biotopů.</w:t>
              </w:r>
            </w:ins>
          </w:p>
          <w:p w:rsidR="009507C0" w:rsidRPr="00A06330" w:rsidRDefault="009507C0" w:rsidP="00276736">
            <w:pPr>
              <w:pStyle w:val="Odstavecseseznamem2"/>
              <w:numPr>
                <w:ilvl w:val="0"/>
                <w:numId w:val="15"/>
              </w:numPr>
              <w:spacing w:before="120"/>
              <w:rPr>
                <w:ins w:id="115" w:author="4.1.2016" w:date="2017-04-20T16:53:00Z"/>
                <w:rFonts w:ascii="Arial" w:hAnsi="Arial" w:cs="Arial"/>
                <w:sz w:val="20"/>
                <w:szCs w:val="20"/>
              </w:rPr>
            </w:pPr>
            <w:ins w:id="116" w:author="4.1.2016" w:date="2017-04-20T16:53:00Z">
              <w:r w:rsidRPr="00A06330">
                <w:rPr>
                  <w:rFonts w:ascii="Arial" w:hAnsi="Arial" w:cs="Arial"/>
                  <w:sz w:val="20"/>
                  <w:szCs w:val="20"/>
                </w:rPr>
                <w:t>Péče o cenná stanoviště a jejich obnova a tvorba.</w:t>
              </w:r>
            </w:ins>
          </w:p>
          <w:p w:rsidR="009507C0" w:rsidRPr="00A06330" w:rsidRDefault="009507C0" w:rsidP="009507C0">
            <w:pPr>
              <w:pStyle w:val="Odstavecseseznamem2"/>
              <w:spacing w:before="120"/>
              <w:ind w:left="0"/>
              <w:rPr>
                <w:ins w:id="117" w:author="4.1.2016" w:date="2017-04-20T16:53:00Z"/>
                <w:rFonts w:ascii="Arial" w:hAnsi="Arial" w:cs="Arial"/>
                <w:sz w:val="20"/>
                <w:szCs w:val="20"/>
              </w:rPr>
            </w:pPr>
            <w:ins w:id="118" w:author="4.1.2016" w:date="2017-04-20T16:53:00Z">
              <w:r w:rsidRPr="00A06330">
                <w:rPr>
                  <w:rFonts w:ascii="Arial" w:hAnsi="Arial" w:cs="Arial"/>
                  <w:sz w:val="20"/>
                  <w:szCs w:val="20"/>
                </w:rPr>
                <w:t>SC 4.3</w:t>
              </w:r>
            </w:ins>
          </w:p>
          <w:p w:rsidR="009507C0" w:rsidRPr="009507C0" w:rsidRDefault="009507C0" w:rsidP="00276736">
            <w:pPr>
              <w:pStyle w:val="Odstavecseseznamem2"/>
              <w:numPr>
                <w:ilvl w:val="0"/>
                <w:numId w:val="15"/>
              </w:numPr>
              <w:spacing w:before="120"/>
              <w:rPr>
                <w:ins w:id="119" w:author="4.1.2016" w:date="2017-04-20T16:53:00Z"/>
                <w:rFonts w:ascii="Arial" w:hAnsi="Arial" w:cs="Arial"/>
                <w:sz w:val="20"/>
                <w:szCs w:val="20"/>
              </w:rPr>
            </w:pPr>
            <w:ins w:id="120" w:author="4.1.2016" w:date="2017-04-20T16:53:00Z">
              <w:r w:rsidRPr="00A06330">
                <w:rPr>
                  <w:rFonts w:ascii="Arial" w:hAnsi="Arial" w:cs="Arial"/>
                  <w:sz w:val="20"/>
                  <w:szCs w:val="20"/>
                </w:rPr>
                <w:t xml:space="preserve">Vytváření, regenerace či posílení funkčnosti krajinných prvků a struktur. </w:t>
              </w:r>
            </w:ins>
          </w:p>
        </w:tc>
        <w:tc>
          <w:tcPr>
            <w:tcW w:w="6663" w:type="dxa"/>
          </w:tcPr>
          <w:p w:rsidR="009507C0" w:rsidRPr="00A06330" w:rsidRDefault="009507C0" w:rsidP="009507C0">
            <w:pPr>
              <w:spacing w:before="120" w:after="0" w:afterAutospacing="0"/>
              <w:rPr>
                <w:ins w:id="121" w:author="4.1.2016" w:date="2017-04-20T16:55:00Z"/>
                <w:rFonts w:ascii="Arial" w:hAnsi="Arial" w:cs="Arial"/>
                <w:sz w:val="20"/>
                <w:szCs w:val="20"/>
              </w:rPr>
            </w:pPr>
            <w:ins w:id="122" w:author="4.1.2016" w:date="2017-04-20T16:55:00Z">
              <w:r w:rsidRPr="007C6A84">
                <w:rPr>
                  <w:rFonts w:ascii="Arial" w:hAnsi="Arial" w:cs="Arial"/>
                  <w:sz w:val="20"/>
                  <w:szCs w:val="20"/>
                </w:rPr>
                <w:t>Obnova stávajících rybníků využívaných pro akvakulturu prostřednictvím odbahnění nebo investice s cílem zabránit usazování bahna</w:t>
              </w:r>
            </w:ins>
          </w:p>
        </w:tc>
        <w:tc>
          <w:tcPr>
            <w:tcW w:w="237" w:type="dxa"/>
            <w:tcBorders>
              <w:top w:val="nil"/>
              <w:bottom w:val="nil"/>
            </w:tcBorders>
          </w:tcPr>
          <w:p w:rsidR="009507C0" w:rsidRPr="00A06330" w:rsidRDefault="009507C0" w:rsidP="009507C0">
            <w:pPr>
              <w:spacing w:before="120" w:after="0" w:afterAutospacing="0"/>
              <w:rPr>
                <w:ins w:id="123" w:author="4.1.2016" w:date="2017-04-20T16:53:00Z"/>
                <w:rFonts w:ascii="Arial" w:hAnsi="Arial" w:cs="Arial"/>
                <w:sz w:val="20"/>
                <w:szCs w:val="20"/>
              </w:rPr>
            </w:pPr>
          </w:p>
        </w:tc>
      </w:tr>
      <w:tr w:rsidR="009507C0" w:rsidRPr="00A06330" w:rsidTr="009507C0">
        <w:trPr>
          <w:ins w:id="124" w:author="4.1.2016" w:date="2017-04-20T16:53:00Z"/>
        </w:trPr>
        <w:tc>
          <w:tcPr>
            <w:tcW w:w="2721" w:type="dxa"/>
            <w:shd w:val="clear" w:color="auto" w:fill="D9D9D9" w:themeFill="background1" w:themeFillShade="D9"/>
          </w:tcPr>
          <w:p w:rsidR="009507C0" w:rsidRPr="00A06330" w:rsidRDefault="009507C0" w:rsidP="009507C0">
            <w:pPr>
              <w:spacing w:before="120" w:after="0" w:afterAutospacing="0"/>
              <w:rPr>
                <w:ins w:id="125" w:author="4.1.2016" w:date="2017-04-20T16:53:00Z"/>
                <w:rFonts w:ascii="Arial" w:hAnsi="Arial" w:cs="Arial"/>
                <w:b/>
                <w:sz w:val="20"/>
                <w:szCs w:val="20"/>
              </w:rPr>
            </w:pPr>
            <w:ins w:id="126" w:author="4.1.2016" w:date="2017-04-20T16:53:00Z">
              <w:r w:rsidRPr="00A06330">
                <w:rPr>
                  <w:rFonts w:ascii="Arial" w:hAnsi="Arial" w:cs="Arial"/>
                  <w:b/>
                  <w:sz w:val="20"/>
                  <w:szCs w:val="20"/>
                </w:rPr>
                <w:t>Implementační prvky</w:t>
              </w:r>
            </w:ins>
          </w:p>
        </w:tc>
        <w:tc>
          <w:tcPr>
            <w:tcW w:w="4650" w:type="dxa"/>
          </w:tcPr>
          <w:p w:rsidR="009507C0" w:rsidRPr="00A06330" w:rsidRDefault="009507C0" w:rsidP="009507C0">
            <w:pPr>
              <w:spacing w:before="120" w:after="200" w:afterAutospacing="0"/>
              <w:rPr>
                <w:ins w:id="127" w:author="4.1.2016" w:date="2017-04-20T16:53:00Z"/>
                <w:rFonts w:ascii="Arial" w:hAnsi="Arial" w:cs="Arial"/>
                <w:sz w:val="20"/>
                <w:szCs w:val="20"/>
              </w:rPr>
            </w:pPr>
            <w:ins w:id="128" w:author="4.1.2016" w:date="2017-04-20T16:53:00Z">
              <w:r w:rsidRPr="00A06330">
                <w:rPr>
                  <w:rFonts w:ascii="Arial" w:hAnsi="Arial" w:cs="Arial"/>
                  <w:sz w:val="20"/>
                  <w:szCs w:val="20"/>
                </w:rPr>
                <w:t xml:space="preserve">Typy příjemců SC 4.1: kraje, obce, dobrovolné svazky obcí, příspěvkové organizace, organizační složky státu (s výjimkou pozemkových úřadů), státní podniky, vysoké školy, školy a školská zařízení, </w:t>
              </w:r>
              <w:r w:rsidRPr="00A06330">
                <w:rPr>
                  <w:rFonts w:ascii="Arial" w:hAnsi="Arial" w:cs="Arial"/>
                  <w:color w:val="000000"/>
                  <w:sz w:val="20"/>
                  <w:szCs w:val="20"/>
                </w:rPr>
                <w:t>nestátní neziskové organizace (obecně prospěšné společnosti, nadace, nadační fondy, ústavy,</w:t>
              </w:r>
              <w:r w:rsidRPr="00A06330">
                <w:rPr>
                  <w:rFonts w:ascii="Arial" w:hAnsi="Arial" w:cs="Arial"/>
                  <w:sz w:val="20"/>
                  <w:szCs w:val="20"/>
                </w:rPr>
                <w:t xml:space="preserve"> spolky), podnikatelské subjekty, veřejné výzkumné instituce,</w:t>
              </w:r>
              <w:r w:rsidRPr="00A06330">
                <w:rPr>
                  <w:rFonts w:ascii="Arial" w:hAnsi="Arial" w:cs="Arial"/>
                  <w:color w:val="000000"/>
                  <w:sz w:val="20"/>
                  <w:szCs w:val="20"/>
                </w:rPr>
                <w:t xml:space="preserve"> církve a náboženské společnosti a jejich svazy,</w:t>
              </w:r>
              <w:r w:rsidRPr="00A06330">
                <w:rPr>
                  <w:rFonts w:ascii="Arial" w:hAnsi="Arial" w:cs="Arial"/>
                  <w:sz w:val="20"/>
                  <w:szCs w:val="20"/>
                </w:rPr>
                <w:t xml:space="preserve"> veřejnoprávní instituce, o</w:t>
              </w:r>
              <w:r>
                <w:rPr>
                  <w:rFonts w:ascii="Arial" w:hAnsi="Arial" w:cs="Arial"/>
                  <w:sz w:val="20"/>
                  <w:szCs w:val="20"/>
                </w:rPr>
                <w:t xml:space="preserve">bchodní společnosti a družstva, </w:t>
              </w:r>
              <w:r w:rsidRPr="00A06330">
                <w:rPr>
                  <w:rFonts w:ascii="Arial" w:hAnsi="Arial" w:cs="Arial"/>
                  <w:sz w:val="20"/>
                  <w:szCs w:val="20"/>
                </w:rPr>
                <w:t>fyzické osoby podnikající.</w:t>
              </w:r>
            </w:ins>
          </w:p>
          <w:p w:rsidR="009507C0" w:rsidRPr="00A06330" w:rsidRDefault="009507C0" w:rsidP="009507C0">
            <w:pPr>
              <w:spacing w:before="120" w:after="200" w:afterAutospacing="0"/>
              <w:rPr>
                <w:ins w:id="129" w:author="4.1.2016" w:date="2017-04-20T16:53:00Z"/>
                <w:rFonts w:ascii="Arial" w:hAnsi="Arial" w:cs="Arial"/>
                <w:sz w:val="20"/>
                <w:szCs w:val="20"/>
              </w:rPr>
            </w:pPr>
            <w:ins w:id="130" w:author="4.1.2016" w:date="2017-04-20T16:53:00Z">
              <w:r w:rsidRPr="00A06330">
                <w:rPr>
                  <w:rFonts w:ascii="Arial" w:hAnsi="Arial" w:cs="Arial"/>
                  <w:sz w:val="20"/>
                  <w:szCs w:val="20"/>
                </w:rPr>
                <w:t>Cílová území: chráněná území národního významu (NP, NPR, NPP, CHKO</w:t>
              </w:r>
            </w:ins>
            <w:ins w:id="131" w:author="4.1.2016" w:date="2017-04-24T15:46:00Z">
              <w:r w:rsidR="00D944EA">
                <w:rPr>
                  <w:rFonts w:ascii="Arial" w:hAnsi="Arial" w:cs="Arial"/>
                  <w:sz w:val="20"/>
                  <w:szCs w:val="20"/>
                </w:rPr>
                <w:t xml:space="preserve"> </w:t>
              </w:r>
              <w:r w:rsidR="00D944EA" w:rsidRPr="00D944EA">
                <w:rPr>
                  <w:rFonts w:ascii="Arial" w:hAnsi="Arial" w:cs="Arial"/>
                  <w:sz w:val="20"/>
                  <w:szCs w:val="20"/>
                </w:rPr>
                <w:t>a vybraná území PR a PP</w:t>
              </w:r>
            </w:ins>
            <w:ins w:id="132" w:author="4.1.2016" w:date="2017-04-20T16:53:00Z">
              <w:r w:rsidRPr="00A06330">
                <w:rPr>
                  <w:rFonts w:ascii="Arial" w:hAnsi="Arial" w:cs="Arial"/>
                  <w:sz w:val="20"/>
                  <w:szCs w:val="20"/>
                </w:rPr>
                <w:t>) a lokality soustavy Natura 2000</w:t>
              </w:r>
              <w:r w:rsidRPr="00696657">
                <w:t xml:space="preserve">, </w:t>
              </w:r>
              <w:r w:rsidRPr="00696657">
                <w:rPr>
                  <w:rFonts w:ascii="Arial" w:hAnsi="Arial" w:cs="Arial"/>
                  <w:sz w:val="20"/>
                  <w:szCs w:val="20"/>
                </w:rPr>
                <w:t>a to mimo území hl. města Prahy.</w:t>
              </w:r>
            </w:ins>
          </w:p>
          <w:p w:rsidR="009507C0" w:rsidRPr="00A06330" w:rsidRDefault="009507C0" w:rsidP="009507C0">
            <w:pPr>
              <w:spacing w:before="120" w:after="200" w:afterAutospacing="0"/>
              <w:rPr>
                <w:ins w:id="133" w:author="4.1.2016" w:date="2017-04-20T16:53:00Z"/>
                <w:rFonts w:ascii="Arial" w:hAnsi="Arial" w:cs="Arial"/>
                <w:sz w:val="20"/>
                <w:szCs w:val="20"/>
              </w:rPr>
            </w:pPr>
            <w:ins w:id="134" w:author="4.1.2016" w:date="2017-04-20T16:53:00Z">
              <w:r w:rsidRPr="00A06330">
                <w:rPr>
                  <w:rFonts w:ascii="Arial" w:hAnsi="Arial" w:cs="Arial"/>
                  <w:sz w:val="20"/>
                  <w:szCs w:val="20"/>
                </w:rPr>
                <w:t xml:space="preserve">Typy příjemců SC 4.2: kraje, obce, dobrovolné svazky obcí, příspěvkové organizace, státní podniky, státní organizace, vysoké školy, školy a školská zařízení, organizační složky státu (s výjimkou pozemkových úřadů a AOPK ČR), veřejné výzkumné instituce, </w:t>
              </w:r>
              <w:r w:rsidRPr="00A06330">
                <w:rPr>
                  <w:rFonts w:ascii="Arial" w:hAnsi="Arial" w:cs="Arial"/>
                  <w:color w:val="000000"/>
                  <w:sz w:val="20"/>
                  <w:szCs w:val="20"/>
                </w:rPr>
                <w:t>nestátní neziskové organizace (</w:t>
              </w:r>
              <w:r w:rsidRPr="00A06330">
                <w:rPr>
                  <w:rFonts w:ascii="Arial" w:hAnsi="Arial" w:cs="Arial"/>
                  <w:sz w:val="20"/>
                  <w:szCs w:val="20"/>
                </w:rPr>
                <w:t>obecně prospěšné společnosti, nadace, nadační fondy, ústavy, spolky),</w:t>
              </w:r>
              <w:r w:rsidRPr="00A06330">
                <w:rPr>
                  <w:rFonts w:ascii="Arial" w:hAnsi="Arial" w:cs="Arial"/>
                  <w:color w:val="000000"/>
                  <w:sz w:val="20"/>
                  <w:szCs w:val="20"/>
                </w:rPr>
                <w:t xml:space="preserve"> církve a náboženské společnosti a jejich svazy,</w:t>
              </w:r>
              <w:r w:rsidRPr="00A06330">
                <w:rPr>
                  <w:rFonts w:ascii="Arial" w:hAnsi="Arial" w:cs="Arial"/>
                  <w:sz w:val="20"/>
                  <w:szCs w:val="20"/>
                </w:rPr>
                <w:t xml:space="preserve"> veřejnoprávní instituce, podnikatelské subjekty, obchodní společnosti a družstva, fyzické osoby podnikající.</w:t>
              </w:r>
            </w:ins>
          </w:p>
          <w:p w:rsidR="009507C0" w:rsidRPr="00A06330" w:rsidRDefault="009507C0" w:rsidP="009507C0">
            <w:pPr>
              <w:spacing w:before="120" w:after="0" w:afterAutospacing="0"/>
              <w:rPr>
                <w:ins w:id="135" w:author="4.1.2016" w:date="2017-04-20T16:53:00Z"/>
                <w:rFonts w:ascii="Arial" w:hAnsi="Arial" w:cs="Arial"/>
                <w:sz w:val="20"/>
                <w:szCs w:val="20"/>
              </w:rPr>
            </w:pPr>
            <w:ins w:id="136" w:author="4.1.2016" w:date="2017-04-20T16:53:00Z">
              <w:r w:rsidRPr="00A06330">
                <w:rPr>
                  <w:rFonts w:ascii="Arial" w:hAnsi="Arial" w:cs="Arial"/>
                  <w:sz w:val="20"/>
                  <w:szCs w:val="20"/>
                </w:rPr>
                <w:t>Cílová území: území celé České republiky, mimo území hl. města Prahy.</w:t>
              </w:r>
            </w:ins>
          </w:p>
          <w:p w:rsidR="009507C0" w:rsidRPr="00A06330" w:rsidRDefault="009507C0" w:rsidP="009507C0">
            <w:pPr>
              <w:spacing w:before="120" w:after="0" w:afterAutospacing="0"/>
              <w:rPr>
                <w:ins w:id="137" w:author="4.1.2016" w:date="2017-04-20T16:53:00Z"/>
                <w:rFonts w:ascii="Arial" w:hAnsi="Arial" w:cs="Arial"/>
                <w:sz w:val="20"/>
                <w:szCs w:val="20"/>
              </w:rPr>
            </w:pPr>
          </w:p>
          <w:p w:rsidR="009507C0" w:rsidRPr="00A06330" w:rsidRDefault="009507C0" w:rsidP="009507C0">
            <w:pPr>
              <w:spacing w:before="120" w:after="200" w:afterAutospacing="0"/>
              <w:rPr>
                <w:ins w:id="138" w:author="4.1.2016" w:date="2017-04-20T16:53:00Z"/>
                <w:rFonts w:ascii="Arial" w:hAnsi="Arial" w:cs="Arial"/>
                <w:sz w:val="20"/>
                <w:szCs w:val="20"/>
              </w:rPr>
            </w:pPr>
            <w:ins w:id="139" w:author="4.1.2016" w:date="2017-04-20T16:53:00Z">
              <w:r w:rsidRPr="00A06330">
                <w:rPr>
                  <w:rFonts w:ascii="Arial" w:hAnsi="Arial" w:cs="Arial"/>
                  <w:sz w:val="20"/>
                  <w:szCs w:val="20"/>
                </w:rPr>
                <w:t xml:space="preserve">Typy příjemců SC 4.3: kraje, obce, dobrovolné svazky obcí, příspěvkové organizace, státní podniky, státní organizace, vysoké školy, školy a školská zařízení, organizační složky státu (s výjimkou pozemkových úřadů a AOPK ČR), veřejné výzkumné instituce, </w:t>
              </w:r>
              <w:r w:rsidRPr="00A06330">
                <w:rPr>
                  <w:rFonts w:ascii="Arial" w:hAnsi="Arial" w:cs="Arial"/>
                  <w:color w:val="000000"/>
                  <w:sz w:val="20"/>
                  <w:szCs w:val="20"/>
                </w:rPr>
                <w:t>nestátní neziskové organizace (</w:t>
              </w:r>
              <w:r w:rsidRPr="00A06330">
                <w:rPr>
                  <w:rFonts w:ascii="Arial" w:hAnsi="Arial" w:cs="Arial"/>
                  <w:sz w:val="20"/>
                  <w:szCs w:val="20"/>
                </w:rPr>
                <w:t xml:space="preserve">obecně prospěšné společnosti, nadace, nadační fondy, ústavy, spolky), </w:t>
              </w:r>
              <w:r w:rsidRPr="00A06330">
                <w:rPr>
                  <w:rFonts w:ascii="Arial" w:hAnsi="Arial" w:cs="Arial"/>
                  <w:color w:val="000000"/>
                  <w:sz w:val="20"/>
                  <w:szCs w:val="20"/>
                </w:rPr>
                <w:t>církve a náboženské společnosti a jejich svazy,</w:t>
              </w:r>
              <w:r w:rsidRPr="00A06330">
                <w:rPr>
                  <w:rFonts w:ascii="Arial" w:hAnsi="Arial" w:cs="Arial"/>
                  <w:sz w:val="20"/>
                  <w:szCs w:val="20"/>
                </w:rPr>
                <w:t xml:space="preserve"> veřejnoprávní instituce, podnikatelské subjekty, obchodní společnosti a družstva, fyzické osoby podnikající.</w:t>
              </w:r>
            </w:ins>
          </w:p>
          <w:p w:rsidR="009507C0" w:rsidRPr="00A06330" w:rsidRDefault="009507C0" w:rsidP="009507C0">
            <w:pPr>
              <w:spacing w:before="120" w:after="0" w:afterAutospacing="0"/>
              <w:jc w:val="left"/>
              <w:rPr>
                <w:ins w:id="140" w:author="4.1.2016" w:date="2017-04-20T16:53:00Z"/>
                <w:rFonts w:ascii="Arial" w:hAnsi="Arial" w:cs="Arial"/>
                <w:sz w:val="20"/>
                <w:szCs w:val="20"/>
              </w:rPr>
            </w:pPr>
            <w:ins w:id="141" w:author="4.1.2016" w:date="2017-04-20T16:53:00Z">
              <w:r w:rsidRPr="00A06330">
                <w:rPr>
                  <w:rFonts w:ascii="Arial" w:hAnsi="Arial" w:cs="Arial"/>
                  <w:sz w:val="20"/>
                  <w:szCs w:val="20"/>
                </w:rPr>
                <w:t>Cílová území: území celé České republiky, mimo území hl. města Prahy</w:t>
              </w:r>
            </w:ins>
          </w:p>
        </w:tc>
        <w:tc>
          <w:tcPr>
            <w:tcW w:w="6663" w:type="dxa"/>
          </w:tcPr>
          <w:p w:rsidR="009507C0" w:rsidRPr="007C6A84" w:rsidRDefault="009507C0" w:rsidP="009507C0">
            <w:pPr>
              <w:autoSpaceDE w:val="0"/>
              <w:autoSpaceDN w:val="0"/>
              <w:adjustRightInd w:val="0"/>
              <w:spacing w:after="60"/>
              <w:rPr>
                <w:ins w:id="142" w:author="4.1.2016" w:date="2017-04-20T16:55:00Z"/>
                <w:rFonts w:ascii="Arial" w:hAnsi="Arial" w:cs="Arial"/>
                <w:sz w:val="20"/>
                <w:szCs w:val="20"/>
              </w:rPr>
            </w:pPr>
            <w:ins w:id="143" w:author="4.1.2016" w:date="2017-04-20T16:55:00Z">
              <w:r w:rsidRPr="007C6A84">
                <w:rPr>
                  <w:rFonts w:ascii="Arial" w:hAnsi="Arial" w:cs="Arial"/>
                  <w:sz w:val="20"/>
                  <w:szCs w:val="20"/>
                </w:rPr>
                <w:t>Typy příjemců: podniky akvakultury</w:t>
              </w:r>
            </w:ins>
          </w:p>
          <w:p w:rsidR="009507C0" w:rsidRPr="00A06330" w:rsidRDefault="009507C0" w:rsidP="00550E88">
            <w:pPr>
              <w:spacing w:before="120" w:after="0" w:afterAutospacing="0"/>
              <w:rPr>
                <w:ins w:id="144" w:author="4.1.2016" w:date="2017-04-20T16:55:00Z"/>
                <w:rFonts w:ascii="Arial" w:hAnsi="Arial" w:cs="Arial"/>
                <w:sz w:val="20"/>
                <w:szCs w:val="20"/>
              </w:rPr>
            </w:pPr>
            <w:ins w:id="145" w:author="4.1.2016" w:date="2017-04-20T16:55:00Z">
              <w:r w:rsidRPr="007C6A84">
                <w:rPr>
                  <w:rFonts w:ascii="Arial" w:hAnsi="Arial" w:cs="Arial"/>
                  <w:sz w:val="20"/>
                  <w:szCs w:val="20"/>
                </w:rPr>
                <w:t xml:space="preserve">Cílová území: území České republiky </w:t>
              </w:r>
              <w:del w:id="146" w:author="User" w:date="2017-04-25T16:35:00Z">
                <w:r w:rsidRPr="007C6A84" w:rsidDel="00550E88">
                  <w:rPr>
                    <w:rFonts w:ascii="Arial" w:hAnsi="Arial" w:cs="Arial"/>
                    <w:sz w:val="20"/>
                    <w:szCs w:val="20"/>
                  </w:rPr>
                  <w:delText>s výjimkou území hl. města Prahy</w:delText>
                </w:r>
              </w:del>
            </w:ins>
          </w:p>
        </w:tc>
        <w:tc>
          <w:tcPr>
            <w:tcW w:w="237" w:type="dxa"/>
            <w:tcBorders>
              <w:top w:val="nil"/>
              <w:bottom w:val="nil"/>
            </w:tcBorders>
          </w:tcPr>
          <w:p w:rsidR="009507C0" w:rsidRPr="00A06330" w:rsidRDefault="009507C0" w:rsidP="009507C0">
            <w:pPr>
              <w:spacing w:before="120" w:after="0" w:afterAutospacing="0"/>
              <w:rPr>
                <w:ins w:id="147" w:author="4.1.2016" w:date="2017-04-20T16:53:00Z"/>
                <w:rFonts w:ascii="Arial" w:hAnsi="Arial" w:cs="Arial"/>
                <w:sz w:val="20"/>
                <w:szCs w:val="20"/>
              </w:rPr>
            </w:pPr>
          </w:p>
        </w:tc>
      </w:tr>
      <w:tr w:rsidR="009507C0" w:rsidRPr="00A06330" w:rsidTr="009507C0">
        <w:trPr>
          <w:ins w:id="148" w:author="4.1.2016" w:date="2017-04-20T16:53:00Z"/>
        </w:trPr>
        <w:tc>
          <w:tcPr>
            <w:tcW w:w="2721" w:type="dxa"/>
            <w:shd w:val="clear" w:color="auto" w:fill="D9D9D9" w:themeFill="background1" w:themeFillShade="D9"/>
          </w:tcPr>
          <w:p w:rsidR="009507C0" w:rsidRPr="00A06330" w:rsidRDefault="009507C0" w:rsidP="009507C0">
            <w:pPr>
              <w:spacing w:before="120" w:after="0" w:afterAutospacing="0"/>
              <w:rPr>
                <w:ins w:id="149" w:author="4.1.2016" w:date="2017-04-20T16:53:00Z"/>
                <w:rFonts w:ascii="Arial" w:hAnsi="Arial" w:cs="Arial"/>
                <w:b/>
                <w:sz w:val="20"/>
                <w:szCs w:val="20"/>
              </w:rPr>
            </w:pPr>
            <w:ins w:id="150" w:author="4.1.2016" w:date="2017-04-20T16:53:00Z">
              <w:r w:rsidRPr="00A06330">
                <w:rPr>
                  <w:rFonts w:ascii="Arial" w:hAnsi="Arial" w:cs="Arial"/>
                  <w:b/>
                  <w:sz w:val="20"/>
                  <w:szCs w:val="20"/>
                </w:rPr>
                <w:t>Synergie/komplementarita</w:t>
              </w:r>
            </w:ins>
          </w:p>
        </w:tc>
        <w:tc>
          <w:tcPr>
            <w:tcW w:w="4650" w:type="dxa"/>
          </w:tcPr>
          <w:p w:rsidR="009507C0" w:rsidRPr="00A06330" w:rsidDel="0065188F" w:rsidRDefault="009507C0" w:rsidP="009507C0">
            <w:pPr>
              <w:spacing w:before="120" w:after="0" w:afterAutospacing="0"/>
              <w:rPr>
                <w:ins w:id="151" w:author="4.1.2016" w:date="2017-04-20T16:53:00Z"/>
                <w:rFonts w:ascii="Arial" w:hAnsi="Arial" w:cs="Arial"/>
                <w:sz w:val="20"/>
                <w:szCs w:val="20"/>
              </w:rPr>
            </w:pPr>
            <w:ins w:id="152" w:author="4.1.2016" w:date="2017-04-20T16:53:00Z">
              <w:r w:rsidRPr="00A06330">
                <w:rPr>
                  <w:rFonts w:ascii="Arial" w:hAnsi="Arial" w:cs="Arial"/>
                  <w:sz w:val="20"/>
                  <w:szCs w:val="20"/>
                </w:rPr>
                <w:t>Komplementarita</w:t>
              </w:r>
            </w:ins>
          </w:p>
        </w:tc>
        <w:tc>
          <w:tcPr>
            <w:tcW w:w="6663" w:type="dxa"/>
          </w:tcPr>
          <w:p w:rsidR="009507C0" w:rsidRPr="00A06330" w:rsidRDefault="00CC4281" w:rsidP="009507C0">
            <w:pPr>
              <w:spacing w:before="120" w:after="0" w:afterAutospacing="0"/>
              <w:rPr>
                <w:ins w:id="153" w:author="4.1.2016" w:date="2017-04-20T16:55:00Z"/>
                <w:rFonts w:ascii="Arial" w:hAnsi="Arial" w:cs="Arial"/>
                <w:sz w:val="20"/>
                <w:szCs w:val="20"/>
              </w:rPr>
            </w:pPr>
            <w:ins w:id="154" w:author="4.1.2016" w:date="2017-04-20T16:55:00Z">
              <w:r w:rsidRPr="007C6A84">
                <w:rPr>
                  <w:rFonts w:ascii="Arial" w:hAnsi="Arial" w:cs="Arial"/>
                  <w:sz w:val="20"/>
                  <w:szCs w:val="20"/>
                </w:rPr>
                <w:t>K</w:t>
              </w:r>
              <w:r w:rsidR="009507C0" w:rsidRPr="007C6A84">
                <w:rPr>
                  <w:rFonts w:ascii="Arial" w:hAnsi="Arial" w:cs="Arial"/>
                  <w:sz w:val="20"/>
                  <w:szCs w:val="20"/>
                </w:rPr>
                <w:t>omplementarita</w:t>
              </w:r>
            </w:ins>
          </w:p>
        </w:tc>
        <w:tc>
          <w:tcPr>
            <w:tcW w:w="237" w:type="dxa"/>
            <w:tcBorders>
              <w:top w:val="nil"/>
              <w:bottom w:val="nil"/>
            </w:tcBorders>
          </w:tcPr>
          <w:p w:rsidR="009507C0" w:rsidRPr="00A06330" w:rsidRDefault="009507C0" w:rsidP="009507C0">
            <w:pPr>
              <w:spacing w:before="120" w:after="0" w:afterAutospacing="0"/>
              <w:rPr>
                <w:ins w:id="155" w:author="4.1.2016" w:date="2017-04-20T16:53:00Z"/>
                <w:rFonts w:ascii="Arial" w:hAnsi="Arial" w:cs="Arial"/>
                <w:sz w:val="20"/>
                <w:szCs w:val="20"/>
              </w:rPr>
            </w:pPr>
          </w:p>
        </w:tc>
      </w:tr>
      <w:tr w:rsidR="009507C0" w:rsidRPr="00A06330" w:rsidTr="009507C0">
        <w:trPr>
          <w:ins w:id="156" w:author="4.1.2016" w:date="2017-04-20T16:53:00Z"/>
        </w:trPr>
        <w:tc>
          <w:tcPr>
            <w:tcW w:w="2721" w:type="dxa"/>
            <w:shd w:val="clear" w:color="auto" w:fill="D9D9D9" w:themeFill="background1" w:themeFillShade="D9"/>
          </w:tcPr>
          <w:p w:rsidR="009507C0" w:rsidRPr="00A06330" w:rsidRDefault="009507C0" w:rsidP="009507C0">
            <w:pPr>
              <w:spacing w:before="120" w:after="0" w:afterAutospacing="0"/>
              <w:rPr>
                <w:ins w:id="157" w:author="4.1.2016" w:date="2017-04-20T16:53:00Z"/>
                <w:rFonts w:ascii="Arial" w:hAnsi="Arial" w:cs="Arial"/>
                <w:b/>
                <w:sz w:val="20"/>
                <w:szCs w:val="20"/>
              </w:rPr>
            </w:pPr>
            <w:ins w:id="158" w:author="4.1.2016" w:date="2017-04-20T16:53:00Z">
              <w:r w:rsidRPr="00A06330">
                <w:rPr>
                  <w:rFonts w:ascii="Arial" w:hAnsi="Arial" w:cs="Arial"/>
                  <w:b/>
                  <w:sz w:val="20"/>
                  <w:szCs w:val="20"/>
                </w:rPr>
                <w:t xml:space="preserve">Mechanismus koordinace </w:t>
              </w:r>
            </w:ins>
          </w:p>
        </w:tc>
        <w:tc>
          <w:tcPr>
            <w:tcW w:w="4650" w:type="dxa"/>
          </w:tcPr>
          <w:p w:rsidR="008F44C2" w:rsidRDefault="00333C0E" w:rsidP="00333C0E">
            <w:pPr>
              <w:pStyle w:val="Tabulka"/>
              <w:pBdr>
                <w:bottom w:val="single" w:sz="4" w:space="1" w:color="auto"/>
              </w:pBdr>
              <w:spacing w:before="120" w:after="0" w:afterAutospacing="0"/>
              <w:jc w:val="both"/>
              <w:rPr>
                <w:ins w:id="159" w:author="User" w:date="2017-04-26T11:41:00Z"/>
                <w:rFonts w:ascii="Arial" w:eastAsiaTheme="minorEastAsia" w:hAnsi="Arial" w:cs="Arial"/>
                <w:sz w:val="20"/>
                <w:szCs w:val="20"/>
              </w:rPr>
            </w:pPr>
            <w:ins w:id="160" w:author="4.1.2016" w:date="2017-04-24T15:34:00Z">
              <w:r w:rsidRPr="00D944EA">
                <w:rPr>
                  <w:rFonts w:ascii="Arial" w:eastAsiaTheme="minorEastAsia" w:hAnsi="Arial" w:cs="Arial"/>
                  <w:sz w:val="20"/>
                  <w:szCs w:val="20"/>
                </w:rPr>
                <w:t>OP ŽP 2014-2020 a OP R 2014-2020 identifikují komplementaritu týkající se</w:t>
              </w:r>
              <w:r w:rsidR="00E07FBE">
                <w:rPr>
                  <w:rFonts w:ascii="Arial" w:eastAsiaTheme="minorEastAsia" w:hAnsi="Arial" w:cs="Arial"/>
                  <w:sz w:val="20"/>
                  <w:szCs w:val="20"/>
                </w:rPr>
                <w:t xml:space="preserve"> malých vodních nádrží</w:t>
              </w:r>
            </w:ins>
            <w:ins w:id="161" w:author="4.1.2016" w:date="2017-04-24T17:05:00Z">
              <w:r w:rsidR="00E07FBE">
                <w:rPr>
                  <w:rFonts w:ascii="Arial" w:eastAsiaTheme="minorEastAsia" w:hAnsi="Arial" w:cs="Arial"/>
                  <w:sz w:val="20"/>
                  <w:szCs w:val="20"/>
                </w:rPr>
                <w:t xml:space="preserve">. </w:t>
              </w:r>
            </w:ins>
            <w:ins w:id="162" w:author="4.1.2016" w:date="2017-04-24T17:07:00Z">
              <w:r w:rsidR="00E07FBE">
                <w:rPr>
                  <w:rFonts w:ascii="Arial" w:eastAsiaTheme="minorEastAsia" w:hAnsi="Arial" w:cs="Arial"/>
                  <w:sz w:val="20"/>
                  <w:szCs w:val="20"/>
                </w:rPr>
                <w:t xml:space="preserve">Opatření </w:t>
              </w:r>
            </w:ins>
            <w:ins w:id="163" w:author="4.1.2016" w:date="2017-04-24T17:10:00Z">
              <w:r w:rsidR="00E07FBE">
                <w:rPr>
                  <w:rFonts w:ascii="Arial" w:eastAsiaTheme="minorEastAsia" w:hAnsi="Arial" w:cs="Arial"/>
                  <w:sz w:val="20"/>
                  <w:szCs w:val="20"/>
                </w:rPr>
                <w:t xml:space="preserve">realizovaná </w:t>
              </w:r>
            </w:ins>
            <w:ins w:id="164" w:author="4.1.2016" w:date="2017-04-24T17:07:00Z">
              <w:r w:rsidR="00E07FBE">
                <w:rPr>
                  <w:rFonts w:ascii="Arial" w:eastAsiaTheme="minorEastAsia" w:hAnsi="Arial" w:cs="Arial"/>
                  <w:sz w:val="20"/>
                  <w:szCs w:val="20"/>
                </w:rPr>
                <w:t xml:space="preserve">na malých vodních </w:t>
              </w:r>
            </w:ins>
            <w:ins w:id="165" w:author="4.1.2016" w:date="2017-04-24T17:08:00Z">
              <w:r w:rsidR="00E07FBE">
                <w:rPr>
                  <w:rFonts w:ascii="Arial" w:eastAsiaTheme="minorEastAsia" w:hAnsi="Arial" w:cs="Arial"/>
                  <w:sz w:val="20"/>
                  <w:szCs w:val="20"/>
                </w:rPr>
                <w:t>nádržích</w:t>
              </w:r>
            </w:ins>
            <w:ins w:id="166" w:author="4.1.2016" w:date="2017-04-24T17:07:00Z">
              <w:r w:rsidR="00E07FBE">
                <w:rPr>
                  <w:rFonts w:ascii="Arial" w:eastAsiaTheme="minorEastAsia" w:hAnsi="Arial" w:cs="Arial"/>
                  <w:sz w:val="20"/>
                  <w:szCs w:val="20"/>
                </w:rPr>
                <w:t xml:space="preserve"> v rámci </w:t>
              </w:r>
            </w:ins>
            <w:ins w:id="167" w:author="4.1.2016" w:date="2017-04-24T17:05:00Z">
              <w:r w:rsidR="00E07FBE">
                <w:rPr>
                  <w:rFonts w:ascii="Arial" w:eastAsiaTheme="minorEastAsia" w:hAnsi="Arial" w:cs="Arial"/>
                  <w:sz w:val="20"/>
                  <w:szCs w:val="20"/>
                </w:rPr>
                <w:t>OPŽP 2014</w:t>
              </w:r>
            </w:ins>
            <w:ins w:id="168" w:author="4.1.2016" w:date="2017-04-24T17:06:00Z">
              <w:r w:rsidR="00E07FBE">
                <w:rPr>
                  <w:rFonts w:ascii="Arial" w:eastAsiaTheme="minorEastAsia" w:hAnsi="Arial" w:cs="Arial"/>
                  <w:sz w:val="20"/>
                  <w:szCs w:val="20"/>
                </w:rPr>
                <w:t xml:space="preserve"> </w:t>
              </w:r>
            </w:ins>
            <w:ins w:id="169" w:author="4.1.2016" w:date="2017-04-24T17:05:00Z">
              <w:r w:rsidR="00E07FBE">
                <w:rPr>
                  <w:rFonts w:ascii="Arial" w:eastAsiaTheme="minorEastAsia" w:hAnsi="Arial" w:cs="Arial"/>
                  <w:sz w:val="20"/>
                  <w:szCs w:val="20"/>
                </w:rPr>
                <w:t>-</w:t>
              </w:r>
            </w:ins>
            <w:ins w:id="170" w:author="4.1.2016" w:date="2017-04-24T17:06:00Z">
              <w:r w:rsidR="00E07FBE">
                <w:rPr>
                  <w:rFonts w:ascii="Arial" w:eastAsiaTheme="minorEastAsia" w:hAnsi="Arial" w:cs="Arial"/>
                  <w:sz w:val="20"/>
                  <w:szCs w:val="20"/>
                </w:rPr>
                <w:t xml:space="preserve"> </w:t>
              </w:r>
            </w:ins>
            <w:ins w:id="171" w:author="4.1.2016" w:date="2017-04-24T17:05:00Z">
              <w:r w:rsidR="00E07FBE">
                <w:rPr>
                  <w:rFonts w:ascii="Arial" w:eastAsiaTheme="minorEastAsia" w:hAnsi="Arial" w:cs="Arial"/>
                  <w:sz w:val="20"/>
                  <w:szCs w:val="20"/>
                </w:rPr>
                <w:t xml:space="preserve">2020 </w:t>
              </w:r>
            </w:ins>
            <w:ins w:id="172" w:author="4.1.2016" w:date="2017-04-24T17:06:00Z">
              <w:r w:rsidR="00E07FBE">
                <w:rPr>
                  <w:rFonts w:ascii="Arial" w:eastAsiaTheme="minorEastAsia" w:hAnsi="Arial" w:cs="Arial"/>
                  <w:sz w:val="20"/>
                  <w:szCs w:val="20"/>
                </w:rPr>
                <w:t>j</w:t>
              </w:r>
            </w:ins>
            <w:ins w:id="173" w:author="4.1.2016" w:date="2017-04-24T17:08:00Z">
              <w:r w:rsidR="00E07FBE">
                <w:rPr>
                  <w:rFonts w:ascii="Arial" w:eastAsiaTheme="minorEastAsia" w:hAnsi="Arial" w:cs="Arial"/>
                  <w:sz w:val="20"/>
                  <w:szCs w:val="20"/>
                </w:rPr>
                <w:t>sou</w:t>
              </w:r>
            </w:ins>
            <w:ins w:id="174" w:author="4.1.2016" w:date="2017-04-24T17:06:00Z">
              <w:r w:rsidR="00E07FBE">
                <w:rPr>
                  <w:rFonts w:ascii="Arial" w:eastAsiaTheme="minorEastAsia" w:hAnsi="Arial" w:cs="Arial"/>
                  <w:sz w:val="20"/>
                  <w:szCs w:val="20"/>
                </w:rPr>
                <w:t xml:space="preserve"> </w:t>
              </w:r>
            </w:ins>
            <w:ins w:id="175" w:author="4.1.2016" w:date="2017-04-24T17:07:00Z">
              <w:r w:rsidR="00E07FBE">
                <w:rPr>
                  <w:rFonts w:ascii="Arial" w:eastAsiaTheme="minorEastAsia" w:hAnsi="Arial" w:cs="Arial"/>
                  <w:sz w:val="20"/>
                  <w:szCs w:val="20"/>
                </w:rPr>
                <w:t xml:space="preserve">zaměřená </w:t>
              </w:r>
            </w:ins>
            <w:ins w:id="176" w:author="4.1.2016" w:date="2017-04-24T17:10:00Z">
              <w:r w:rsidR="00E07FBE">
                <w:rPr>
                  <w:rFonts w:ascii="Arial" w:eastAsiaTheme="minorEastAsia" w:hAnsi="Arial" w:cs="Arial"/>
                  <w:sz w:val="20"/>
                  <w:szCs w:val="20"/>
                </w:rPr>
                <w:t xml:space="preserve">v případě SC 4.1 a SC 4.2 </w:t>
              </w:r>
            </w:ins>
            <w:ins w:id="177" w:author="4.1.2016" w:date="2017-04-24T17:07:00Z">
              <w:r w:rsidR="00E07FBE">
                <w:rPr>
                  <w:rFonts w:ascii="Arial" w:eastAsiaTheme="minorEastAsia" w:hAnsi="Arial" w:cs="Arial"/>
                  <w:sz w:val="20"/>
                  <w:szCs w:val="20"/>
                </w:rPr>
                <w:t>na</w:t>
              </w:r>
            </w:ins>
            <w:ins w:id="178" w:author="4.1.2016" w:date="2017-04-20T17:00:00Z">
              <w:r w:rsidR="00E07FBE">
                <w:rPr>
                  <w:rFonts w:ascii="Arial" w:eastAsiaTheme="minorEastAsia" w:hAnsi="Arial" w:cs="Arial"/>
                  <w:sz w:val="20"/>
                  <w:szCs w:val="20"/>
                </w:rPr>
                <w:t xml:space="preserve"> podpor</w:t>
              </w:r>
            </w:ins>
            <w:ins w:id="179" w:author="4.1.2016" w:date="2017-04-24T17:09:00Z">
              <w:r w:rsidR="00E07FBE">
                <w:rPr>
                  <w:rFonts w:ascii="Arial" w:eastAsiaTheme="minorEastAsia" w:hAnsi="Arial" w:cs="Arial"/>
                  <w:sz w:val="20"/>
                  <w:szCs w:val="20"/>
                </w:rPr>
                <w:t>u</w:t>
              </w:r>
            </w:ins>
            <w:ins w:id="180" w:author="4.1.2016" w:date="2017-04-20T17:00:00Z">
              <w:r w:rsidR="009507C0" w:rsidRPr="00D944EA">
                <w:rPr>
                  <w:rFonts w:ascii="Arial" w:eastAsiaTheme="minorEastAsia" w:hAnsi="Arial" w:cs="Arial"/>
                  <w:sz w:val="20"/>
                  <w:szCs w:val="20"/>
                </w:rPr>
                <w:t xml:space="preserve"> </w:t>
              </w:r>
            </w:ins>
            <w:ins w:id="181" w:author="4.1.2016" w:date="2017-04-24T16:19:00Z">
              <w:r w:rsidR="00E14320">
                <w:rPr>
                  <w:rFonts w:ascii="Arial" w:eastAsiaTheme="minorEastAsia" w:hAnsi="Arial" w:cs="Arial"/>
                  <w:sz w:val="20"/>
                  <w:szCs w:val="20"/>
                </w:rPr>
                <w:t>předmětu ochrany ZCHÚ a lokalit soustavy Natura 2000</w:t>
              </w:r>
            </w:ins>
            <w:ins w:id="182" w:author="4.1.2016" w:date="2017-04-24T17:10:00Z">
              <w:r w:rsidR="00E07FBE">
                <w:rPr>
                  <w:rFonts w:ascii="Arial" w:eastAsiaTheme="minorEastAsia" w:hAnsi="Arial" w:cs="Arial"/>
                  <w:sz w:val="20"/>
                  <w:szCs w:val="20"/>
                </w:rPr>
                <w:t>, v případě SC 4.3</w:t>
              </w:r>
            </w:ins>
            <w:ins w:id="183" w:author="4.1.2016" w:date="2017-04-24T17:11:00Z">
              <w:r w:rsidR="00E07FBE">
                <w:rPr>
                  <w:rFonts w:ascii="Arial" w:eastAsiaTheme="minorEastAsia" w:hAnsi="Arial" w:cs="Arial"/>
                  <w:sz w:val="20"/>
                  <w:szCs w:val="20"/>
                </w:rPr>
                <w:t xml:space="preserve"> na</w:t>
              </w:r>
            </w:ins>
            <w:ins w:id="184" w:author="4.1.2016" w:date="2017-04-24T16:19:00Z">
              <w:r w:rsidR="00E14320">
                <w:rPr>
                  <w:rFonts w:ascii="Arial" w:eastAsiaTheme="minorEastAsia" w:hAnsi="Arial" w:cs="Arial"/>
                  <w:sz w:val="20"/>
                  <w:szCs w:val="20"/>
                </w:rPr>
                <w:t xml:space="preserve"> </w:t>
              </w:r>
            </w:ins>
            <w:ins w:id="185" w:author="4.1.2016" w:date="2017-04-24T08:52:00Z">
              <w:r w:rsidR="00E07FBE">
                <w:rPr>
                  <w:rFonts w:ascii="Arial" w:eastAsiaTheme="minorEastAsia" w:hAnsi="Arial" w:cs="Arial"/>
                  <w:sz w:val="20"/>
                  <w:szCs w:val="20"/>
                </w:rPr>
                <w:t>obnov</w:t>
              </w:r>
            </w:ins>
            <w:ins w:id="186" w:author="4.1.2016" w:date="2017-04-24T17:08:00Z">
              <w:r w:rsidR="00E07FBE">
                <w:rPr>
                  <w:rFonts w:ascii="Arial" w:eastAsiaTheme="minorEastAsia" w:hAnsi="Arial" w:cs="Arial"/>
                  <w:sz w:val="20"/>
                  <w:szCs w:val="20"/>
                </w:rPr>
                <w:t>u</w:t>
              </w:r>
            </w:ins>
            <w:ins w:id="187" w:author="4.1.2016" w:date="2017-04-24T08:52:00Z">
              <w:r w:rsidR="00CC4281" w:rsidRPr="00D944EA">
                <w:rPr>
                  <w:rFonts w:ascii="Arial" w:eastAsiaTheme="minorEastAsia" w:hAnsi="Arial" w:cs="Arial"/>
                  <w:sz w:val="20"/>
                  <w:szCs w:val="20"/>
                </w:rPr>
                <w:t xml:space="preserve"> </w:t>
              </w:r>
            </w:ins>
            <w:ins w:id="188" w:author="4.1.2016" w:date="2017-04-20T17:00:00Z">
              <w:r w:rsidR="009507C0" w:rsidRPr="00D944EA">
                <w:rPr>
                  <w:rFonts w:ascii="Arial" w:eastAsiaTheme="minorEastAsia" w:hAnsi="Arial" w:cs="Arial"/>
                  <w:sz w:val="20"/>
                  <w:szCs w:val="20"/>
                </w:rPr>
                <w:t>ekostabilizačních funkcí</w:t>
              </w:r>
            </w:ins>
            <w:ins w:id="189" w:author="4.1.2016" w:date="2017-04-24T17:01:00Z">
              <w:r w:rsidR="00DC2E74">
                <w:rPr>
                  <w:rFonts w:ascii="Arial" w:eastAsiaTheme="minorEastAsia" w:hAnsi="Arial" w:cs="Arial"/>
                  <w:sz w:val="20"/>
                  <w:szCs w:val="20"/>
                </w:rPr>
                <w:t>.</w:t>
              </w:r>
            </w:ins>
            <w:ins w:id="190" w:author="4.1.2016" w:date="2017-04-20T17:00:00Z">
              <w:r w:rsidR="00DC2E74">
                <w:rPr>
                  <w:rFonts w:ascii="Arial" w:eastAsiaTheme="minorEastAsia" w:hAnsi="Arial" w:cs="Arial"/>
                  <w:sz w:val="20"/>
                  <w:szCs w:val="20"/>
                </w:rPr>
                <w:t xml:space="preserve"> </w:t>
              </w:r>
            </w:ins>
            <w:ins w:id="191" w:author="4.1.2016" w:date="2017-04-24T17:02:00Z">
              <w:r w:rsidR="00DC2E74">
                <w:rPr>
                  <w:rFonts w:ascii="Arial" w:eastAsiaTheme="minorEastAsia" w:hAnsi="Arial" w:cs="Arial"/>
                  <w:sz w:val="20"/>
                  <w:szCs w:val="20"/>
                </w:rPr>
                <w:t>P</w:t>
              </w:r>
            </w:ins>
            <w:ins w:id="192" w:author="4.1.2016" w:date="2017-04-20T17:00:00Z">
              <w:r w:rsidR="009507C0" w:rsidRPr="00D944EA">
                <w:rPr>
                  <w:rFonts w:ascii="Arial" w:eastAsiaTheme="minorEastAsia" w:hAnsi="Arial" w:cs="Arial"/>
                  <w:sz w:val="20"/>
                  <w:szCs w:val="20"/>
                </w:rPr>
                <w:t xml:space="preserve">řípadný chov ryb nesmí být intenzivní, resp. nesmí oslabit ekologické funkce </w:t>
              </w:r>
            </w:ins>
            <w:ins w:id="193" w:author="4.1.2016" w:date="2017-04-24T17:08:00Z">
              <w:r w:rsidR="00E07FBE">
                <w:rPr>
                  <w:rFonts w:ascii="Arial" w:eastAsiaTheme="minorEastAsia" w:hAnsi="Arial" w:cs="Arial"/>
                  <w:sz w:val="20"/>
                  <w:szCs w:val="20"/>
                </w:rPr>
                <w:t>nádrže</w:t>
              </w:r>
            </w:ins>
            <w:ins w:id="194" w:author="4.1.2016" w:date="2017-04-20T17:00:00Z">
              <w:r w:rsidR="009507C0" w:rsidRPr="00D944EA">
                <w:rPr>
                  <w:rFonts w:ascii="Arial" w:eastAsiaTheme="minorEastAsia" w:hAnsi="Arial" w:cs="Arial"/>
                  <w:sz w:val="20"/>
                  <w:szCs w:val="20"/>
                </w:rPr>
                <w:t xml:space="preserve">. </w:t>
              </w:r>
            </w:ins>
          </w:p>
          <w:p w:rsidR="00333C0E" w:rsidRPr="00D944EA" w:rsidDel="00612449" w:rsidRDefault="00612449" w:rsidP="00333C0E">
            <w:pPr>
              <w:pStyle w:val="Tabulka"/>
              <w:pBdr>
                <w:bottom w:val="single" w:sz="4" w:space="1" w:color="auto"/>
              </w:pBdr>
              <w:spacing w:before="120" w:after="0" w:afterAutospacing="0"/>
              <w:jc w:val="both"/>
              <w:rPr>
                <w:ins w:id="195" w:author="4.1.2016" w:date="2017-04-24T15:36:00Z"/>
                <w:del w:id="196" w:author="User" w:date="2017-04-25T19:07:00Z"/>
                <w:rFonts w:ascii="Arial" w:eastAsiaTheme="minorEastAsia" w:hAnsi="Arial" w:cs="Arial"/>
                <w:sz w:val="20"/>
                <w:szCs w:val="20"/>
              </w:rPr>
            </w:pPr>
            <w:ins w:id="197" w:author="User" w:date="2017-04-25T19:07:00Z">
              <w:r>
                <w:rPr>
                  <w:color w:val="1F497D"/>
                </w:rPr>
                <w:t>Naopak v rámci opatření 2.2 OP Rybářství je odbahnění podporováno s cílem zachování udržitelné produkce ryb z tradiční akvakultury</w:t>
              </w:r>
            </w:ins>
            <w:ins w:id="198" w:author="4.1.2016" w:date="2017-04-20T17:00:00Z">
              <w:del w:id="199" w:author="User" w:date="2017-04-25T19:07:00Z">
                <w:r w:rsidR="009507C0" w:rsidRPr="00D944EA" w:rsidDel="00612449">
                  <w:rPr>
                    <w:rFonts w:ascii="Arial" w:eastAsiaTheme="minorEastAsia" w:hAnsi="Arial" w:cs="Arial"/>
                    <w:sz w:val="20"/>
                    <w:szCs w:val="20"/>
                  </w:rPr>
                  <w:delText xml:space="preserve">Naopak v rámci opatření 2.2 OP Rybářství je odbahnění podporováno </w:delText>
                </w:r>
              </w:del>
            </w:ins>
            <w:ins w:id="200" w:author="4.1.2016" w:date="2017-04-24T08:52:00Z">
              <w:del w:id="201" w:author="User" w:date="2017-04-25T19:07:00Z">
                <w:r w:rsidR="00CC4281" w:rsidRPr="00D944EA" w:rsidDel="00612449">
                  <w:rPr>
                    <w:rFonts w:ascii="Arial" w:eastAsiaTheme="minorEastAsia" w:hAnsi="Arial" w:cs="Arial"/>
                    <w:sz w:val="20"/>
                    <w:szCs w:val="20"/>
                  </w:rPr>
                  <w:delText xml:space="preserve">za účelem protipovodňové ochrany </w:delText>
                </w:r>
              </w:del>
            </w:ins>
            <w:ins w:id="202" w:author="4.1.2016" w:date="2017-04-20T17:00:00Z">
              <w:del w:id="203" w:author="User" w:date="2017-04-25T19:07:00Z">
                <w:r w:rsidR="009507C0" w:rsidRPr="00D944EA" w:rsidDel="00612449">
                  <w:rPr>
                    <w:rFonts w:ascii="Arial" w:eastAsiaTheme="minorEastAsia" w:hAnsi="Arial" w:cs="Arial"/>
                    <w:sz w:val="20"/>
                    <w:szCs w:val="20"/>
                  </w:rPr>
                  <w:delText>u rybníků využívaných pro akvakulturu.</w:delText>
                </w:r>
              </w:del>
            </w:ins>
          </w:p>
          <w:p w:rsidR="00333C0E" w:rsidRDefault="00612449" w:rsidP="00333C0E">
            <w:pPr>
              <w:pStyle w:val="Tabulka"/>
              <w:pBdr>
                <w:bottom w:val="single" w:sz="4" w:space="1" w:color="auto"/>
              </w:pBdr>
              <w:spacing w:before="120" w:after="0" w:afterAutospacing="0"/>
              <w:jc w:val="both"/>
              <w:rPr>
                <w:ins w:id="204" w:author="User" w:date="2017-04-26T11:41:00Z"/>
                <w:rFonts w:ascii="Arial" w:eastAsiaTheme="minorEastAsia" w:hAnsi="Arial" w:cs="Arial"/>
                <w:sz w:val="20"/>
                <w:szCs w:val="20"/>
              </w:rPr>
            </w:pPr>
            <w:ins w:id="205" w:author="User" w:date="2017-04-25T19:07:00Z">
              <w:r>
                <w:rPr>
                  <w:rFonts w:ascii="Arial" w:eastAsiaTheme="minorEastAsia" w:hAnsi="Arial" w:cs="Arial"/>
                  <w:sz w:val="20"/>
                  <w:szCs w:val="20"/>
                </w:rPr>
                <w:t>.</w:t>
              </w:r>
            </w:ins>
          </w:p>
          <w:p w:rsidR="008F44C2" w:rsidRPr="00333C0E" w:rsidRDefault="008F44C2" w:rsidP="00333C0E">
            <w:pPr>
              <w:pStyle w:val="Tabulka"/>
              <w:pBdr>
                <w:bottom w:val="single" w:sz="4" w:space="1" w:color="auto"/>
              </w:pBdr>
              <w:spacing w:before="120" w:after="0" w:afterAutospacing="0"/>
              <w:jc w:val="both"/>
              <w:rPr>
                <w:ins w:id="206" w:author="4.1.2016" w:date="2017-04-24T15:35:00Z"/>
                <w:rFonts w:ascii="Arial" w:eastAsiaTheme="minorEastAsia" w:hAnsi="Arial" w:cs="Arial"/>
                <w:sz w:val="20"/>
                <w:szCs w:val="20"/>
              </w:rPr>
            </w:pPr>
          </w:p>
          <w:p w:rsidR="00525537" w:rsidRDefault="00333C0E" w:rsidP="00E07FBE">
            <w:pPr>
              <w:pBdr>
                <w:bottom w:val="single" w:sz="4" w:space="1" w:color="auto"/>
              </w:pBdr>
              <w:autoSpaceDE w:val="0"/>
              <w:autoSpaceDN w:val="0"/>
              <w:adjustRightInd w:val="0"/>
              <w:spacing w:after="60"/>
              <w:rPr>
                <w:ins w:id="207" w:author="4.1.2016" w:date="2017-04-24T17:13:00Z"/>
                <w:rFonts w:ascii="Arial" w:hAnsi="Arial" w:cs="Arial"/>
                <w:sz w:val="20"/>
                <w:szCs w:val="20"/>
              </w:rPr>
            </w:pPr>
            <w:ins w:id="208" w:author="4.1.2016" w:date="2017-04-24T15:35:00Z">
              <w:r w:rsidRPr="007C6A84">
                <w:rPr>
                  <w:rFonts w:ascii="Arial" w:hAnsi="Arial" w:cs="Arial"/>
                  <w:sz w:val="20"/>
                  <w:szCs w:val="20"/>
                </w:rPr>
                <w:t>Koordinace aktivit v této oblasti bude zajištěna prostřednictvím účasti zástu</w:t>
              </w:r>
              <w:r w:rsidR="00E07FBE">
                <w:rPr>
                  <w:rFonts w:ascii="Arial" w:hAnsi="Arial" w:cs="Arial"/>
                  <w:sz w:val="20"/>
                  <w:szCs w:val="20"/>
                </w:rPr>
                <w:t>pc</w:t>
              </w:r>
            </w:ins>
            <w:ins w:id="209" w:author="4.1.2016" w:date="2017-04-24T17:12:00Z">
              <w:r w:rsidR="00E07FBE">
                <w:rPr>
                  <w:rFonts w:ascii="Arial" w:hAnsi="Arial" w:cs="Arial"/>
                  <w:sz w:val="20"/>
                  <w:szCs w:val="20"/>
                </w:rPr>
                <w:t>e</w:t>
              </w:r>
            </w:ins>
            <w:ins w:id="210" w:author="4.1.2016" w:date="2017-04-24T15:35:00Z">
              <w:r>
                <w:rPr>
                  <w:rFonts w:ascii="Arial" w:hAnsi="Arial" w:cs="Arial"/>
                  <w:sz w:val="20"/>
                  <w:szCs w:val="20"/>
                </w:rPr>
                <w:t xml:space="preserve"> </w:t>
              </w:r>
            </w:ins>
            <w:ins w:id="211" w:author="4.1.2016" w:date="2017-04-24T17:12:00Z">
              <w:r w:rsidR="00E07FBE">
                <w:rPr>
                  <w:rFonts w:ascii="Arial" w:hAnsi="Arial" w:cs="Arial"/>
                  <w:sz w:val="20"/>
                  <w:szCs w:val="20"/>
                </w:rPr>
                <w:t xml:space="preserve">MŽP </w:t>
              </w:r>
            </w:ins>
            <w:ins w:id="212" w:author="4.1.2016" w:date="2017-04-24T15:35:00Z">
              <w:r w:rsidR="00E07FBE">
                <w:rPr>
                  <w:rFonts w:ascii="Arial" w:hAnsi="Arial" w:cs="Arial"/>
                  <w:sz w:val="20"/>
                  <w:szCs w:val="20"/>
                </w:rPr>
                <w:t>na Monitorovací</w:t>
              </w:r>
            </w:ins>
            <w:ins w:id="213" w:author="4.1.2016" w:date="2017-04-24T17:12:00Z">
              <w:r w:rsidR="00E07FBE">
                <w:rPr>
                  <w:rFonts w:ascii="Arial" w:hAnsi="Arial" w:cs="Arial"/>
                  <w:sz w:val="20"/>
                  <w:szCs w:val="20"/>
                </w:rPr>
                <w:t>m</w:t>
              </w:r>
            </w:ins>
            <w:ins w:id="214" w:author="4.1.2016" w:date="2017-04-24T15:35:00Z">
              <w:r w:rsidR="00E07FBE">
                <w:rPr>
                  <w:rFonts w:ascii="Arial" w:hAnsi="Arial" w:cs="Arial"/>
                  <w:sz w:val="20"/>
                  <w:szCs w:val="20"/>
                </w:rPr>
                <w:t xml:space="preserve"> výbor</w:t>
              </w:r>
            </w:ins>
            <w:ins w:id="215" w:author="4.1.2016" w:date="2017-04-24T17:12:00Z">
              <w:r w:rsidR="00E07FBE">
                <w:rPr>
                  <w:rFonts w:ascii="Arial" w:hAnsi="Arial" w:cs="Arial"/>
                  <w:sz w:val="20"/>
                  <w:szCs w:val="20"/>
                </w:rPr>
                <w:t>u OP R</w:t>
              </w:r>
            </w:ins>
            <w:ins w:id="216" w:author="4.1.2016" w:date="2017-04-24T15:35:00Z">
              <w:r>
                <w:rPr>
                  <w:rFonts w:ascii="Arial" w:hAnsi="Arial" w:cs="Arial"/>
                  <w:sz w:val="20"/>
                  <w:szCs w:val="20"/>
                </w:rPr>
                <w:t>.</w:t>
              </w:r>
            </w:ins>
          </w:p>
          <w:p w:rsidR="00E07FBE" w:rsidRPr="00A06330" w:rsidRDefault="00E07FBE" w:rsidP="00550E88">
            <w:pPr>
              <w:pBdr>
                <w:bottom w:val="single" w:sz="4" w:space="1" w:color="auto"/>
              </w:pBdr>
              <w:autoSpaceDE w:val="0"/>
              <w:autoSpaceDN w:val="0"/>
              <w:adjustRightInd w:val="0"/>
              <w:spacing w:after="60"/>
              <w:rPr>
                <w:ins w:id="217" w:author="4.1.2016" w:date="2017-04-20T16:53:00Z"/>
                <w:rFonts w:ascii="Arial" w:hAnsi="Arial" w:cs="Arial"/>
                <w:sz w:val="20"/>
                <w:szCs w:val="20"/>
              </w:rPr>
            </w:pPr>
            <w:ins w:id="218" w:author="4.1.2016" w:date="2017-04-24T17:13:00Z">
              <w:r>
                <w:rPr>
                  <w:rFonts w:ascii="Arial" w:hAnsi="Arial" w:cs="Arial"/>
                  <w:sz w:val="20"/>
                  <w:szCs w:val="20"/>
                </w:rPr>
                <w:t>Zástupce MZe je členem Platformy pro přípravu výzev</w:t>
              </w:r>
            </w:ins>
            <w:ins w:id="219" w:author="User" w:date="2017-04-25T16:39:00Z">
              <w:r w:rsidR="00550E88">
                <w:rPr>
                  <w:rFonts w:ascii="Arial" w:hAnsi="Arial" w:cs="Arial"/>
                  <w:sz w:val="20"/>
                  <w:szCs w:val="20"/>
                </w:rPr>
                <w:t>.</w:t>
              </w:r>
            </w:ins>
            <w:ins w:id="220" w:author="4.1.2016" w:date="2017-04-24T17:13:00Z">
              <w:del w:id="221" w:author="User" w:date="2017-04-24T19:11:00Z">
                <w:r w:rsidDel="00525537">
                  <w:rPr>
                    <w:rFonts w:ascii="Arial" w:hAnsi="Arial" w:cs="Arial"/>
                    <w:sz w:val="20"/>
                    <w:szCs w:val="20"/>
                  </w:rPr>
                  <w:delText>.</w:delText>
                </w:r>
              </w:del>
            </w:ins>
          </w:p>
        </w:tc>
        <w:tc>
          <w:tcPr>
            <w:tcW w:w="6663" w:type="dxa"/>
          </w:tcPr>
          <w:p w:rsidR="009507C0" w:rsidRPr="00A06330" w:rsidRDefault="009507C0" w:rsidP="00333C0E">
            <w:pPr>
              <w:autoSpaceDE w:val="0"/>
              <w:autoSpaceDN w:val="0"/>
              <w:adjustRightInd w:val="0"/>
              <w:spacing w:after="60"/>
              <w:rPr>
                <w:ins w:id="222" w:author="4.1.2016" w:date="2017-04-20T16:55:00Z"/>
                <w:rFonts w:ascii="Arial" w:hAnsi="Arial" w:cs="Arial"/>
                <w:sz w:val="20"/>
                <w:szCs w:val="20"/>
              </w:rPr>
            </w:pPr>
          </w:p>
        </w:tc>
        <w:tc>
          <w:tcPr>
            <w:tcW w:w="237" w:type="dxa"/>
            <w:tcBorders>
              <w:top w:val="nil"/>
              <w:bottom w:val="nil"/>
            </w:tcBorders>
          </w:tcPr>
          <w:p w:rsidR="009507C0" w:rsidRPr="00A06330" w:rsidRDefault="009507C0" w:rsidP="009507C0">
            <w:pPr>
              <w:spacing w:before="120" w:after="0" w:afterAutospacing="0"/>
              <w:rPr>
                <w:ins w:id="223" w:author="4.1.2016" w:date="2017-04-20T16:53:00Z"/>
                <w:rFonts w:ascii="Arial" w:hAnsi="Arial" w:cs="Arial"/>
                <w:sz w:val="20"/>
                <w:szCs w:val="20"/>
              </w:rPr>
            </w:pPr>
          </w:p>
        </w:tc>
      </w:tr>
    </w:tbl>
    <w:p w:rsidR="009507C0" w:rsidRDefault="009507C0" w:rsidP="000211D3">
      <w:pPr>
        <w:rPr>
          <w:rFonts w:ascii="Arial" w:hAnsi="Arial" w:cs="Arial"/>
          <w:b/>
          <w:sz w:val="20"/>
          <w:szCs w:val="20"/>
          <w:u w:val="single"/>
        </w:rPr>
      </w:pPr>
    </w:p>
    <w:p w:rsidR="00353D3A" w:rsidRDefault="00353D3A" w:rsidP="000211D3">
      <w:pPr>
        <w:rPr>
          <w:rFonts w:ascii="Arial" w:hAnsi="Arial" w:cs="Arial"/>
          <w:b/>
          <w:sz w:val="20"/>
          <w:szCs w:val="20"/>
          <w:u w:val="single"/>
        </w:rPr>
      </w:pPr>
    </w:p>
    <w:p w:rsidR="00353D3A" w:rsidRPr="00A06330" w:rsidRDefault="00353D3A" w:rsidP="000211D3">
      <w:pPr>
        <w:rPr>
          <w:rFonts w:ascii="Arial" w:hAnsi="Arial" w:cs="Arial"/>
          <w:b/>
          <w:sz w:val="20"/>
          <w:szCs w:val="20"/>
          <w:u w:val="single"/>
        </w:rPr>
      </w:pPr>
    </w:p>
    <w:p w:rsidR="008A52C2" w:rsidRPr="00696657" w:rsidRDefault="008A52C2" w:rsidP="00276736">
      <w:pPr>
        <w:pStyle w:val="Odstavecseseznamem"/>
        <w:keepNext/>
        <w:numPr>
          <w:ilvl w:val="0"/>
          <w:numId w:val="25"/>
        </w:numPr>
        <w:rPr>
          <w:rFonts w:ascii="Arial" w:hAnsi="Arial" w:cs="Arial"/>
          <w:b/>
          <w:sz w:val="20"/>
          <w:szCs w:val="20"/>
          <w:u w:val="single"/>
        </w:rPr>
      </w:pPr>
      <w:r w:rsidRPr="00696657">
        <w:rPr>
          <w:rFonts w:ascii="Arial" w:hAnsi="Arial" w:cs="Arial"/>
          <w:b/>
          <w:sz w:val="20"/>
          <w:szCs w:val="20"/>
          <w:u w:val="single"/>
        </w:rPr>
        <w:t>Komunitně vedený místní rozvoj (CLLD)</w:t>
      </w:r>
    </w:p>
    <w:tbl>
      <w:tblPr>
        <w:tblStyle w:val="Mkatabulky"/>
        <w:tblW w:w="14062" w:type="dxa"/>
        <w:tblInd w:w="108" w:type="dxa"/>
        <w:tblLook w:val="04A0" w:firstRow="1" w:lastRow="0" w:firstColumn="1" w:lastColumn="0" w:noHBand="0" w:noVBand="1"/>
      </w:tblPr>
      <w:tblGrid>
        <w:gridCol w:w="2734"/>
        <w:gridCol w:w="3062"/>
        <w:gridCol w:w="471"/>
        <w:gridCol w:w="2521"/>
        <w:gridCol w:w="2403"/>
        <w:gridCol w:w="2871"/>
      </w:tblGrid>
      <w:tr w:rsidR="008A52C2" w:rsidRPr="00696657" w:rsidTr="008A52C2">
        <w:trPr>
          <w:trHeight w:val="542"/>
        </w:trPr>
        <w:tc>
          <w:tcPr>
            <w:tcW w:w="27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A52C2" w:rsidRPr="00696657" w:rsidRDefault="008A52C2" w:rsidP="00F6055E">
            <w:pPr>
              <w:rPr>
                <w:rFonts w:ascii="Arial" w:hAnsi="Arial" w:cs="Arial"/>
                <w:b/>
                <w:sz w:val="20"/>
                <w:szCs w:val="20"/>
              </w:rPr>
            </w:pPr>
          </w:p>
        </w:tc>
        <w:tc>
          <w:tcPr>
            <w:tcW w:w="3062" w:type="dxa"/>
            <w:tcBorders>
              <w:top w:val="single" w:sz="4" w:space="0" w:color="auto"/>
              <w:left w:val="single" w:sz="4" w:space="0" w:color="auto"/>
              <w:bottom w:val="single" w:sz="4" w:space="0" w:color="000000" w:themeColor="text1"/>
              <w:right w:val="single" w:sz="4" w:space="0" w:color="auto"/>
            </w:tcBorders>
            <w:shd w:val="clear" w:color="auto" w:fill="BFBFBF" w:themeFill="background1" w:themeFillShade="BF"/>
            <w:hideMark/>
          </w:tcPr>
          <w:p w:rsidR="008A52C2" w:rsidRPr="00696657" w:rsidRDefault="008A52C2" w:rsidP="00F6055E">
            <w:pPr>
              <w:rPr>
                <w:rFonts w:ascii="Arial" w:hAnsi="Arial" w:cs="Arial"/>
                <w:b/>
                <w:sz w:val="20"/>
                <w:szCs w:val="20"/>
              </w:rPr>
            </w:pPr>
            <w:r w:rsidRPr="00696657">
              <w:rPr>
                <w:rFonts w:ascii="Arial" w:hAnsi="Arial" w:cs="Arial"/>
                <w:b/>
                <w:sz w:val="20"/>
                <w:szCs w:val="20"/>
              </w:rPr>
              <w:t>Operační program Životní prostředí 2014-2020</w:t>
            </w:r>
          </w:p>
        </w:tc>
        <w:tc>
          <w:tcPr>
            <w:tcW w:w="471" w:type="dxa"/>
            <w:vMerge w:val="restart"/>
            <w:tcBorders>
              <w:top w:val="nil"/>
              <w:left w:val="single" w:sz="4" w:space="0" w:color="auto"/>
              <w:bottom w:val="nil"/>
              <w:right w:val="single" w:sz="4" w:space="0" w:color="auto"/>
            </w:tcBorders>
          </w:tcPr>
          <w:p w:rsidR="008A52C2" w:rsidRPr="00696657" w:rsidRDefault="008A52C2" w:rsidP="00F6055E">
            <w:pPr>
              <w:rPr>
                <w:rFonts w:ascii="Arial" w:hAnsi="Arial" w:cs="Arial"/>
                <w:sz w:val="20"/>
                <w:szCs w:val="20"/>
              </w:rPr>
            </w:pPr>
          </w:p>
        </w:tc>
        <w:tc>
          <w:tcPr>
            <w:tcW w:w="2521" w:type="dxa"/>
            <w:tcBorders>
              <w:top w:val="single" w:sz="4" w:space="0" w:color="auto"/>
              <w:left w:val="single" w:sz="4" w:space="0" w:color="auto"/>
              <w:bottom w:val="single" w:sz="4" w:space="0" w:color="000000" w:themeColor="text1"/>
              <w:right w:val="single" w:sz="4" w:space="0" w:color="auto"/>
            </w:tcBorders>
            <w:shd w:val="clear" w:color="auto" w:fill="BFBFBF" w:themeFill="background1" w:themeFillShade="BF"/>
            <w:hideMark/>
          </w:tcPr>
          <w:p w:rsidR="008A52C2" w:rsidRPr="00696657" w:rsidRDefault="008A52C2" w:rsidP="00F6055E">
            <w:pPr>
              <w:rPr>
                <w:rFonts w:ascii="Arial" w:hAnsi="Arial" w:cs="Arial"/>
                <w:b/>
                <w:sz w:val="20"/>
                <w:szCs w:val="20"/>
              </w:rPr>
            </w:pPr>
            <w:r w:rsidRPr="00696657">
              <w:rPr>
                <w:rFonts w:ascii="Arial" w:hAnsi="Arial" w:cs="Arial"/>
                <w:b/>
                <w:sz w:val="20"/>
                <w:szCs w:val="20"/>
              </w:rPr>
              <w:t>Integrovaný regionální operační program</w:t>
            </w:r>
          </w:p>
        </w:tc>
        <w:tc>
          <w:tcPr>
            <w:tcW w:w="2403" w:type="dxa"/>
            <w:tcBorders>
              <w:top w:val="single" w:sz="4" w:space="0" w:color="auto"/>
              <w:left w:val="single" w:sz="4" w:space="0" w:color="auto"/>
              <w:bottom w:val="single" w:sz="4" w:space="0" w:color="000000" w:themeColor="text1"/>
              <w:right w:val="single" w:sz="4" w:space="0" w:color="auto"/>
            </w:tcBorders>
            <w:shd w:val="clear" w:color="auto" w:fill="BFBFBF" w:themeFill="background1" w:themeFillShade="BF"/>
            <w:hideMark/>
          </w:tcPr>
          <w:p w:rsidR="008A52C2" w:rsidRPr="00696657" w:rsidRDefault="008A52C2" w:rsidP="00F6055E">
            <w:pPr>
              <w:rPr>
                <w:rFonts w:ascii="Arial" w:hAnsi="Arial" w:cs="Arial"/>
                <w:b/>
                <w:sz w:val="20"/>
                <w:szCs w:val="20"/>
              </w:rPr>
            </w:pPr>
            <w:r w:rsidRPr="00696657">
              <w:rPr>
                <w:rFonts w:ascii="Arial" w:hAnsi="Arial" w:cs="Arial"/>
                <w:b/>
                <w:sz w:val="20"/>
                <w:szCs w:val="20"/>
              </w:rPr>
              <w:t>Program rozvoje venkova</w:t>
            </w:r>
          </w:p>
        </w:tc>
        <w:tc>
          <w:tcPr>
            <w:tcW w:w="2871" w:type="dxa"/>
            <w:tcBorders>
              <w:top w:val="single" w:sz="4" w:space="0" w:color="auto"/>
              <w:left w:val="single" w:sz="4" w:space="0" w:color="auto"/>
              <w:bottom w:val="single" w:sz="4" w:space="0" w:color="000000" w:themeColor="text1"/>
              <w:right w:val="single" w:sz="4" w:space="0" w:color="auto"/>
            </w:tcBorders>
            <w:shd w:val="clear" w:color="auto" w:fill="BFBFBF" w:themeFill="background1" w:themeFillShade="BF"/>
            <w:hideMark/>
          </w:tcPr>
          <w:p w:rsidR="008A52C2" w:rsidRPr="00696657" w:rsidRDefault="008A52C2" w:rsidP="00F6055E">
            <w:pPr>
              <w:rPr>
                <w:rFonts w:ascii="Arial" w:hAnsi="Arial" w:cs="Arial"/>
                <w:b/>
                <w:sz w:val="20"/>
                <w:szCs w:val="20"/>
              </w:rPr>
            </w:pPr>
            <w:r w:rsidRPr="00696657">
              <w:rPr>
                <w:rFonts w:ascii="Arial" w:hAnsi="Arial" w:cs="Arial"/>
                <w:b/>
                <w:sz w:val="20"/>
                <w:szCs w:val="20"/>
              </w:rPr>
              <w:t>Operační program Zaměstnanost</w:t>
            </w:r>
          </w:p>
        </w:tc>
      </w:tr>
      <w:tr w:rsidR="008A52C2" w:rsidRPr="007D4B33" w:rsidTr="008A52C2">
        <w:trPr>
          <w:trHeight w:val="300"/>
        </w:trPr>
        <w:tc>
          <w:tcPr>
            <w:tcW w:w="27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8A52C2" w:rsidRPr="00696657" w:rsidRDefault="008A52C2" w:rsidP="00F6055E">
            <w:pPr>
              <w:rPr>
                <w:rFonts w:ascii="Arial" w:hAnsi="Arial" w:cs="Arial"/>
                <w:b/>
                <w:sz w:val="20"/>
                <w:szCs w:val="20"/>
              </w:rPr>
            </w:pPr>
            <w:r w:rsidRPr="00696657">
              <w:rPr>
                <w:rFonts w:ascii="Arial" w:hAnsi="Arial" w:cs="Arial"/>
                <w:b/>
                <w:sz w:val="20"/>
                <w:szCs w:val="20"/>
              </w:rPr>
              <w:t xml:space="preserve">Tematický cíl </w:t>
            </w:r>
          </w:p>
        </w:tc>
        <w:tc>
          <w:tcPr>
            <w:tcW w:w="3062" w:type="dxa"/>
            <w:tcBorders>
              <w:top w:val="single" w:sz="4" w:space="0" w:color="auto"/>
              <w:left w:val="single" w:sz="4" w:space="0" w:color="auto"/>
              <w:bottom w:val="dotted" w:sz="4" w:space="0" w:color="auto"/>
              <w:right w:val="single" w:sz="4" w:space="0" w:color="auto"/>
            </w:tcBorders>
            <w:hideMark/>
          </w:tcPr>
          <w:p w:rsidR="008A52C2" w:rsidRPr="00696657" w:rsidRDefault="008A52C2" w:rsidP="00F6055E">
            <w:pPr>
              <w:rPr>
                <w:rFonts w:ascii="Arial" w:hAnsi="Arial" w:cs="Arial"/>
                <w:sz w:val="20"/>
                <w:szCs w:val="20"/>
              </w:rPr>
            </w:pPr>
            <w:r w:rsidRPr="00696657">
              <w:rPr>
                <w:rFonts w:ascii="Arial" w:hAnsi="Arial" w:cs="Arial"/>
                <w:sz w:val="20"/>
                <w:szCs w:val="20"/>
              </w:rPr>
              <w:t>TC: 6</w:t>
            </w:r>
          </w:p>
        </w:tc>
        <w:tc>
          <w:tcPr>
            <w:tcW w:w="0" w:type="auto"/>
            <w:vMerge/>
            <w:tcBorders>
              <w:top w:val="nil"/>
              <w:left w:val="single" w:sz="4" w:space="0" w:color="auto"/>
              <w:bottom w:val="nil"/>
              <w:right w:val="single" w:sz="4" w:space="0" w:color="auto"/>
            </w:tcBorders>
            <w:vAlign w:val="center"/>
            <w:hideMark/>
          </w:tcPr>
          <w:p w:rsidR="008A52C2" w:rsidRPr="00696657" w:rsidRDefault="008A52C2" w:rsidP="00F6055E">
            <w:pPr>
              <w:spacing w:after="0" w:afterAutospacing="0"/>
              <w:jc w:val="left"/>
              <w:rPr>
                <w:rFonts w:ascii="Arial" w:hAnsi="Arial" w:cs="Arial"/>
                <w:sz w:val="20"/>
                <w:szCs w:val="20"/>
              </w:rPr>
            </w:pPr>
          </w:p>
        </w:tc>
        <w:tc>
          <w:tcPr>
            <w:tcW w:w="2521" w:type="dxa"/>
            <w:tcBorders>
              <w:top w:val="single" w:sz="4" w:space="0" w:color="auto"/>
              <w:left w:val="single" w:sz="4" w:space="0" w:color="auto"/>
              <w:bottom w:val="dotted" w:sz="4" w:space="0" w:color="auto"/>
              <w:right w:val="single" w:sz="4" w:space="0" w:color="auto"/>
            </w:tcBorders>
            <w:hideMark/>
          </w:tcPr>
          <w:p w:rsidR="008A52C2" w:rsidRPr="00696657" w:rsidRDefault="008A52C2" w:rsidP="00F6055E">
            <w:pPr>
              <w:rPr>
                <w:rFonts w:ascii="Arial" w:hAnsi="Arial" w:cs="Arial"/>
                <w:sz w:val="20"/>
                <w:szCs w:val="20"/>
              </w:rPr>
            </w:pPr>
            <w:r w:rsidRPr="00696657">
              <w:rPr>
                <w:rFonts w:ascii="Arial" w:hAnsi="Arial" w:cs="Arial"/>
                <w:sz w:val="20"/>
                <w:szCs w:val="20"/>
              </w:rPr>
              <w:t>TC: 9</w:t>
            </w:r>
          </w:p>
        </w:tc>
        <w:tc>
          <w:tcPr>
            <w:tcW w:w="2403" w:type="dxa"/>
            <w:tcBorders>
              <w:top w:val="single" w:sz="4" w:space="0" w:color="auto"/>
              <w:left w:val="single" w:sz="4" w:space="0" w:color="auto"/>
              <w:bottom w:val="dotted" w:sz="4" w:space="0" w:color="auto"/>
              <w:right w:val="single" w:sz="4" w:space="0" w:color="auto"/>
            </w:tcBorders>
            <w:hideMark/>
          </w:tcPr>
          <w:p w:rsidR="008A52C2" w:rsidRPr="00696657" w:rsidRDefault="008A52C2" w:rsidP="00F6055E">
            <w:pPr>
              <w:rPr>
                <w:rFonts w:ascii="Arial" w:hAnsi="Arial" w:cs="Arial"/>
                <w:sz w:val="20"/>
                <w:szCs w:val="20"/>
              </w:rPr>
            </w:pPr>
            <w:r w:rsidRPr="00696657">
              <w:rPr>
                <w:rFonts w:ascii="Arial" w:hAnsi="Arial" w:cs="Arial"/>
                <w:sz w:val="20"/>
                <w:szCs w:val="20"/>
              </w:rPr>
              <w:t>TC: 9</w:t>
            </w:r>
          </w:p>
        </w:tc>
        <w:tc>
          <w:tcPr>
            <w:tcW w:w="2871" w:type="dxa"/>
            <w:tcBorders>
              <w:top w:val="single" w:sz="4" w:space="0" w:color="auto"/>
              <w:left w:val="single" w:sz="4" w:space="0" w:color="auto"/>
              <w:bottom w:val="dotted" w:sz="4" w:space="0" w:color="auto"/>
              <w:right w:val="single" w:sz="4" w:space="0" w:color="auto"/>
            </w:tcBorders>
            <w:hideMark/>
          </w:tcPr>
          <w:p w:rsidR="008A52C2" w:rsidRPr="00696657" w:rsidRDefault="008A52C2" w:rsidP="00F6055E">
            <w:pPr>
              <w:rPr>
                <w:rFonts w:ascii="Arial" w:hAnsi="Arial" w:cs="Arial"/>
                <w:sz w:val="20"/>
                <w:szCs w:val="20"/>
              </w:rPr>
            </w:pPr>
            <w:r w:rsidRPr="00696657">
              <w:rPr>
                <w:rFonts w:ascii="Arial" w:hAnsi="Arial" w:cs="Arial"/>
                <w:sz w:val="20"/>
                <w:szCs w:val="20"/>
              </w:rPr>
              <w:t>TC: 9</w:t>
            </w:r>
          </w:p>
        </w:tc>
      </w:tr>
      <w:tr w:rsidR="008A52C2" w:rsidRPr="007D4B33" w:rsidTr="008A52C2">
        <w:tc>
          <w:tcPr>
            <w:tcW w:w="27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8A52C2" w:rsidRPr="00696657" w:rsidRDefault="008A52C2" w:rsidP="00F6055E">
            <w:pPr>
              <w:rPr>
                <w:rFonts w:ascii="Arial" w:hAnsi="Arial" w:cs="Arial"/>
                <w:b/>
                <w:sz w:val="20"/>
                <w:szCs w:val="20"/>
              </w:rPr>
            </w:pPr>
            <w:r w:rsidRPr="00696657">
              <w:rPr>
                <w:rFonts w:ascii="Arial" w:hAnsi="Arial" w:cs="Arial"/>
                <w:b/>
                <w:sz w:val="20"/>
                <w:szCs w:val="20"/>
              </w:rPr>
              <w:t>Prioritní osa</w:t>
            </w:r>
          </w:p>
        </w:tc>
        <w:tc>
          <w:tcPr>
            <w:tcW w:w="3062" w:type="dxa"/>
            <w:tcBorders>
              <w:top w:val="single" w:sz="4" w:space="0" w:color="auto"/>
              <w:left w:val="single" w:sz="4" w:space="0" w:color="auto"/>
              <w:bottom w:val="single" w:sz="4" w:space="0" w:color="auto"/>
              <w:right w:val="single" w:sz="4" w:space="0" w:color="auto"/>
            </w:tcBorders>
            <w:hideMark/>
          </w:tcPr>
          <w:p w:rsidR="008A52C2" w:rsidRPr="00696657" w:rsidRDefault="008A52C2" w:rsidP="00F6055E">
            <w:pPr>
              <w:rPr>
                <w:rFonts w:ascii="Arial" w:hAnsi="Arial" w:cs="Arial"/>
                <w:sz w:val="20"/>
                <w:szCs w:val="20"/>
              </w:rPr>
            </w:pPr>
            <w:r w:rsidRPr="00696657">
              <w:rPr>
                <w:rFonts w:ascii="Arial" w:hAnsi="Arial" w:cs="Arial"/>
                <w:sz w:val="20"/>
                <w:szCs w:val="20"/>
              </w:rPr>
              <w:t>PO 4: Ochrana a péče o přírodu a krajinu</w:t>
            </w:r>
          </w:p>
        </w:tc>
        <w:tc>
          <w:tcPr>
            <w:tcW w:w="0" w:type="auto"/>
            <w:vMerge/>
            <w:tcBorders>
              <w:top w:val="nil"/>
              <w:left w:val="single" w:sz="4" w:space="0" w:color="auto"/>
              <w:bottom w:val="nil"/>
              <w:right w:val="single" w:sz="4" w:space="0" w:color="auto"/>
            </w:tcBorders>
            <w:vAlign w:val="center"/>
            <w:hideMark/>
          </w:tcPr>
          <w:p w:rsidR="008A52C2" w:rsidRPr="00696657" w:rsidRDefault="008A52C2" w:rsidP="00F6055E">
            <w:pPr>
              <w:spacing w:after="0" w:afterAutospacing="0"/>
              <w:jc w:val="left"/>
              <w:rPr>
                <w:rFonts w:ascii="Arial" w:hAnsi="Arial" w:cs="Arial"/>
                <w:sz w:val="20"/>
                <w:szCs w:val="20"/>
              </w:rPr>
            </w:pPr>
          </w:p>
        </w:tc>
        <w:tc>
          <w:tcPr>
            <w:tcW w:w="2521" w:type="dxa"/>
            <w:tcBorders>
              <w:top w:val="single" w:sz="4" w:space="0" w:color="auto"/>
              <w:left w:val="single" w:sz="4" w:space="0" w:color="auto"/>
              <w:bottom w:val="single" w:sz="4" w:space="0" w:color="auto"/>
              <w:right w:val="single" w:sz="4" w:space="0" w:color="auto"/>
            </w:tcBorders>
            <w:hideMark/>
          </w:tcPr>
          <w:p w:rsidR="008A52C2" w:rsidRPr="00696657" w:rsidRDefault="008A52C2" w:rsidP="00F6055E">
            <w:pPr>
              <w:rPr>
                <w:rFonts w:ascii="Arial" w:hAnsi="Arial" w:cs="Arial"/>
                <w:sz w:val="20"/>
                <w:szCs w:val="20"/>
              </w:rPr>
            </w:pPr>
            <w:r w:rsidRPr="00696657">
              <w:rPr>
                <w:rFonts w:ascii="Arial" w:hAnsi="Arial" w:cs="Arial"/>
                <w:sz w:val="20"/>
                <w:szCs w:val="20"/>
              </w:rPr>
              <w:t xml:space="preserve">PO 4: Komunitně vedený místní rozvoj </w:t>
            </w:r>
          </w:p>
        </w:tc>
        <w:tc>
          <w:tcPr>
            <w:tcW w:w="2403" w:type="dxa"/>
            <w:tcBorders>
              <w:top w:val="single" w:sz="4" w:space="0" w:color="auto"/>
              <w:left w:val="single" w:sz="4" w:space="0" w:color="auto"/>
              <w:bottom w:val="single" w:sz="4" w:space="0" w:color="auto"/>
              <w:right w:val="single" w:sz="4" w:space="0" w:color="auto"/>
            </w:tcBorders>
            <w:hideMark/>
          </w:tcPr>
          <w:p w:rsidR="008A52C2" w:rsidRPr="00696657" w:rsidRDefault="008A52C2" w:rsidP="00F6055E">
            <w:pPr>
              <w:rPr>
                <w:rFonts w:ascii="Arial" w:hAnsi="Arial" w:cs="Arial"/>
                <w:sz w:val="20"/>
                <w:szCs w:val="20"/>
              </w:rPr>
            </w:pPr>
            <w:r w:rsidRPr="00696657">
              <w:rPr>
                <w:rFonts w:ascii="Arial" w:hAnsi="Arial" w:cs="Arial"/>
                <w:sz w:val="20"/>
                <w:szCs w:val="20"/>
              </w:rPr>
              <w:t>P6: Podpora sociálního začleňování, snižování chudoby a hospodářského rozvoje ve venkovských oblastech</w:t>
            </w:r>
          </w:p>
        </w:tc>
        <w:tc>
          <w:tcPr>
            <w:tcW w:w="2871" w:type="dxa"/>
            <w:tcBorders>
              <w:top w:val="single" w:sz="4" w:space="0" w:color="auto"/>
              <w:left w:val="single" w:sz="4" w:space="0" w:color="auto"/>
              <w:bottom w:val="single" w:sz="4" w:space="0" w:color="auto"/>
              <w:right w:val="single" w:sz="4" w:space="0" w:color="auto"/>
            </w:tcBorders>
            <w:hideMark/>
          </w:tcPr>
          <w:p w:rsidR="008A52C2" w:rsidRPr="00696657" w:rsidRDefault="008A52C2" w:rsidP="00F6055E">
            <w:pPr>
              <w:rPr>
                <w:rFonts w:ascii="Arial" w:hAnsi="Arial" w:cs="Arial"/>
                <w:sz w:val="20"/>
                <w:szCs w:val="20"/>
              </w:rPr>
            </w:pPr>
            <w:r w:rsidRPr="00696657">
              <w:rPr>
                <w:rFonts w:ascii="Arial" w:hAnsi="Arial" w:cs="Arial"/>
                <w:sz w:val="20"/>
                <w:szCs w:val="20"/>
              </w:rPr>
              <w:t xml:space="preserve">PO 2: Sociální začleňování a boj s chudobou </w:t>
            </w:r>
          </w:p>
        </w:tc>
      </w:tr>
      <w:tr w:rsidR="008A52C2" w:rsidRPr="007D4B33" w:rsidTr="008A52C2">
        <w:tc>
          <w:tcPr>
            <w:tcW w:w="27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8A52C2" w:rsidRPr="00696657" w:rsidRDefault="008A52C2" w:rsidP="00F6055E">
            <w:pPr>
              <w:rPr>
                <w:rFonts w:ascii="Arial" w:hAnsi="Arial" w:cs="Arial"/>
                <w:b/>
                <w:sz w:val="20"/>
                <w:szCs w:val="20"/>
              </w:rPr>
            </w:pPr>
            <w:r w:rsidRPr="00696657">
              <w:rPr>
                <w:rFonts w:ascii="Arial" w:hAnsi="Arial" w:cs="Arial"/>
                <w:b/>
                <w:sz w:val="20"/>
                <w:szCs w:val="20"/>
              </w:rPr>
              <w:t>Investiční priorita</w:t>
            </w:r>
          </w:p>
        </w:tc>
        <w:tc>
          <w:tcPr>
            <w:tcW w:w="3062" w:type="dxa"/>
            <w:tcBorders>
              <w:top w:val="single" w:sz="4" w:space="0" w:color="auto"/>
              <w:left w:val="single" w:sz="4" w:space="0" w:color="auto"/>
              <w:bottom w:val="single" w:sz="4" w:space="0" w:color="auto"/>
              <w:right w:val="single" w:sz="4" w:space="0" w:color="auto"/>
            </w:tcBorders>
            <w:hideMark/>
          </w:tcPr>
          <w:p w:rsidR="008A52C2" w:rsidRPr="00696657" w:rsidRDefault="008A52C2" w:rsidP="00F6055E">
            <w:pPr>
              <w:rPr>
                <w:rFonts w:ascii="Arial" w:hAnsi="Arial" w:cs="Arial"/>
                <w:sz w:val="20"/>
                <w:szCs w:val="20"/>
              </w:rPr>
            </w:pPr>
            <w:r w:rsidRPr="00696657">
              <w:rPr>
                <w:rFonts w:ascii="Arial" w:hAnsi="Arial" w:cs="Arial"/>
                <w:sz w:val="20"/>
                <w:szCs w:val="20"/>
              </w:rPr>
              <w:t>IP6d</w:t>
            </w:r>
          </w:p>
        </w:tc>
        <w:tc>
          <w:tcPr>
            <w:tcW w:w="471" w:type="dxa"/>
            <w:tcBorders>
              <w:top w:val="nil"/>
              <w:left w:val="single" w:sz="4" w:space="0" w:color="auto"/>
              <w:bottom w:val="nil"/>
              <w:right w:val="single" w:sz="4" w:space="0" w:color="auto"/>
            </w:tcBorders>
          </w:tcPr>
          <w:p w:rsidR="008A52C2" w:rsidRPr="00696657" w:rsidRDefault="008A52C2" w:rsidP="00F6055E">
            <w:pPr>
              <w:rPr>
                <w:rFonts w:ascii="Arial" w:hAnsi="Arial" w:cs="Arial"/>
                <w:sz w:val="20"/>
                <w:szCs w:val="20"/>
              </w:rPr>
            </w:pPr>
          </w:p>
        </w:tc>
        <w:tc>
          <w:tcPr>
            <w:tcW w:w="2521" w:type="dxa"/>
            <w:tcBorders>
              <w:top w:val="single" w:sz="4" w:space="0" w:color="auto"/>
              <w:left w:val="single" w:sz="4" w:space="0" w:color="auto"/>
              <w:bottom w:val="single" w:sz="4" w:space="0" w:color="auto"/>
              <w:right w:val="single" w:sz="4" w:space="0" w:color="auto"/>
            </w:tcBorders>
            <w:hideMark/>
          </w:tcPr>
          <w:p w:rsidR="008A52C2" w:rsidRPr="00696657" w:rsidRDefault="008A52C2" w:rsidP="00F6055E">
            <w:pPr>
              <w:rPr>
                <w:rFonts w:ascii="Arial" w:hAnsi="Arial" w:cs="Arial"/>
                <w:sz w:val="20"/>
                <w:szCs w:val="20"/>
              </w:rPr>
            </w:pPr>
            <w:r w:rsidRPr="00696657">
              <w:rPr>
                <w:rFonts w:ascii="Arial" w:hAnsi="Arial" w:cs="Arial"/>
                <w:sz w:val="20"/>
                <w:szCs w:val="20"/>
              </w:rPr>
              <w:t>IP9d</w:t>
            </w:r>
          </w:p>
        </w:tc>
        <w:tc>
          <w:tcPr>
            <w:tcW w:w="2403" w:type="dxa"/>
            <w:tcBorders>
              <w:top w:val="single" w:sz="4" w:space="0" w:color="auto"/>
              <w:left w:val="single" w:sz="4" w:space="0" w:color="auto"/>
              <w:bottom w:val="single" w:sz="4" w:space="0" w:color="auto"/>
              <w:right w:val="single" w:sz="4" w:space="0" w:color="auto"/>
            </w:tcBorders>
          </w:tcPr>
          <w:p w:rsidR="008A52C2" w:rsidRPr="00696657" w:rsidRDefault="008A52C2" w:rsidP="00F6055E">
            <w:pPr>
              <w:rPr>
                <w:rFonts w:ascii="Arial" w:hAnsi="Arial" w:cs="Arial"/>
                <w:sz w:val="20"/>
                <w:szCs w:val="20"/>
              </w:rPr>
            </w:pPr>
          </w:p>
        </w:tc>
        <w:tc>
          <w:tcPr>
            <w:tcW w:w="2871" w:type="dxa"/>
            <w:tcBorders>
              <w:top w:val="single" w:sz="4" w:space="0" w:color="auto"/>
              <w:left w:val="single" w:sz="4" w:space="0" w:color="auto"/>
              <w:bottom w:val="single" w:sz="4" w:space="0" w:color="auto"/>
              <w:right w:val="single" w:sz="4" w:space="0" w:color="auto"/>
            </w:tcBorders>
          </w:tcPr>
          <w:p w:rsidR="008A52C2" w:rsidRPr="00696657" w:rsidRDefault="008A52C2" w:rsidP="00F6055E">
            <w:pPr>
              <w:rPr>
                <w:rFonts w:ascii="Arial" w:hAnsi="Arial" w:cs="Arial"/>
                <w:sz w:val="20"/>
                <w:szCs w:val="20"/>
              </w:rPr>
            </w:pPr>
          </w:p>
        </w:tc>
      </w:tr>
      <w:tr w:rsidR="008A52C2" w:rsidRPr="007D4B33" w:rsidTr="005E7842">
        <w:trPr>
          <w:trHeight w:val="3162"/>
        </w:trPr>
        <w:tc>
          <w:tcPr>
            <w:tcW w:w="27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8A52C2" w:rsidRPr="00696657" w:rsidRDefault="008A52C2" w:rsidP="00F6055E">
            <w:pPr>
              <w:rPr>
                <w:rFonts w:ascii="Arial" w:hAnsi="Arial" w:cs="Arial"/>
                <w:b/>
                <w:sz w:val="20"/>
                <w:szCs w:val="20"/>
              </w:rPr>
            </w:pPr>
            <w:r w:rsidRPr="00696657">
              <w:rPr>
                <w:rFonts w:ascii="Arial" w:hAnsi="Arial" w:cs="Arial"/>
                <w:b/>
                <w:sz w:val="20"/>
                <w:szCs w:val="20"/>
              </w:rPr>
              <w:t>Specifický cíl</w:t>
            </w:r>
          </w:p>
        </w:tc>
        <w:tc>
          <w:tcPr>
            <w:tcW w:w="3062" w:type="dxa"/>
            <w:tcBorders>
              <w:top w:val="single" w:sz="4" w:space="0" w:color="auto"/>
              <w:left w:val="single" w:sz="4" w:space="0" w:color="auto"/>
              <w:bottom w:val="single" w:sz="4" w:space="0" w:color="auto"/>
              <w:right w:val="single" w:sz="4" w:space="0" w:color="auto"/>
            </w:tcBorders>
            <w:hideMark/>
          </w:tcPr>
          <w:p w:rsidR="008A52C2" w:rsidRPr="00696657" w:rsidRDefault="008A52C2" w:rsidP="00F6055E">
            <w:pPr>
              <w:spacing w:after="0" w:afterAutospacing="0"/>
              <w:rPr>
                <w:rFonts w:ascii="Arial" w:hAnsi="Arial" w:cs="Arial"/>
                <w:sz w:val="20"/>
                <w:szCs w:val="20"/>
              </w:rPr>
            </w:pPr>
            <w:r w:rsidRPr="00696657">
              <w:rPr>
                <w:rFonts w:ascii="Arial" w:hAnsi="Arial" w:cs="Arial"/>
                <w:sz w:val="20"/>
                <w:szCs w:val="20"/>
              </w:rPr>
              <w:t>SC 4.2: Posílit biodiverzitu</w:t>
            </w:r>
          </w:p>
          <w:p w:rsidR="002826D8" w:rsidRPr="00696657" w:rsidRDefault="002826D8" w:rsidP="002826D8">
            <w:pPr>
              <w:tabs>
                <w:tab w:val="left" w:pos="-720"/>
                <w:tab w:val="left" w:pos="0"/>
                <w:tab w:val="left" w:pos="720"/>
                <w:tab w:val="left" w:pos="1440"/>
                <w:tab w:val="left" w:pos="2160"/>
                <w:tab w:val="left" w:pos="2880"/>
                <w:tab w:val="left" w:pos="3600"/>
                <w:tab w:val="left" w:pos="4320"/>
              </w:tabs>
              <w:autoSpaceDE w:val="0"/>
              <w:autoSpaceDN w:val="0"/>
              <w:adjustRightInd w:val="0"/>
              <w:spacing w:after="0" w:afterAutospacing="0"/>
              <w:jc w:val="left"/>
              <w:rPr>
                <w:rFonts w:ascii="Helv" w:eastAsiaTheme="minorHAnsi" w:hAnsi="Helv" w:cs="Helv"/>
                <w:color w:val="000000"/>
                <w:sz w:val="20"/>
                <w:szCs w:val="20"/>
                <w:lang w:eastAsia="en-US"/>
              </w:rPr>
            </w:pPr>
          </w:p>
          <w:p w:rsidR="002826D8" w:rsidRDefault="002826D8" w:rsidP="002826D8">
            <w:pPr>
              <w:tabs>
                <w:tab w:val="left" w:pos="-720"/>
                <w:tab w:val="left" w:pos="0"/>
                <w:tab w:val="left" w:pos="720"/>
                <w:tab w:val="left" w:pos="1440"/>
                <w:tab w:val="left" w:pos="2160"/>
                <w:tab w:val="left" w:pos="2880"/>
                <w:tab w:val="left" w:pos="3600"/>
                <w:tab w:val="left" w:pos="4320"/>
              </w:tabs>
              <w:autoSpaceDE w:val="0"/>
              <w:autoSpaceDN w:val="0"/>
              <w:adjustRightInd w:val="0"/>
              <w:spacing w:after="0" w:afterAutospacing="0"/>
              <w:jc w:val="left"/>
              <w:rPr>
                <w:ins w:id="224" w:author="4.1.2016" w:date="2017-04-24T15:51:00Z"/>
                <w:rFonts w:ascii="Helv" w:eastAsiaTheme="minorHAnsi" w:hAnsi="Helv" w:cs="Helv"/>
                <w:color w:val="000000"/>
                <w:sz w:val="20"/>
                <w:szCs w:val="20"/>
                <w:lang w:eastAsia="en-US"/>
              </w:rPr>
            </w:pPr>
            <w:r w:rsidRPr="00696657">
              <w:rPr>
                <w:rFonts w:ascii="Helv" w:eastAsiaTheme="minorHAnsi" w:hAnsi="Helv" w:cs="Helv"/>
                <w:color w:val="000000"/>
                <w:sz w:val="20"/>
                <w:szCs w:val="20"/>
                <w:lang w:eastAsia="en-US"/>
              </w:rPr>
              <w:t>SC 4.3</w:t>
            </w:r>
            <w:ins w:id="225" w:author="4.1.2016" w:date="2017-04-24T15:51:00Z">
              <w:r w:rsidR="00D944EA">
                <w:rPr>
                  <w:rFonts w:ascii="Helv" w:eastAsiaTheme="minorHAnsi" w:hAnsi="Helv" w:cs="Helv"/>
                  <w:color w:val="000000"/>
                  <w:sz w:val="20"/>
                  <w:szCs w:val="20"/>
                  <w:lang w:eastAsia="en-US"/>
                </w:rPr>
                <w:t xml:space="preserve">: </w:t>
              </w:r>
            </w:ins>
            <w:del w:id="226" w:author="4.1.2016" w:date="2017-04-24T15:51:00Z">
              <w:r w:rsidRPr="00696657" w:rsidDel="00D944EA">
                <w:rPr>
                  <w:rFonts w:ascii="Helv" w:eastAsiaTheme="minorHAnsi" w:hAnsi="Helv" w:cs="Helv"/>
                  <w:color w:val="000000"/>
                  <w:sz w:val="20"/>
                  <w:szCs w:val="20"/>
                  <w:lang w:eastAsia="en-US"/>
                </w:rPr>
                <w:delText xml:space="preserve"> „</w:delText>
              </w:r>
            </w:del>
            <w:r w:rsidRPr="00696657">
              <w:rPr>
                <w:rFonts w:ascii="Helv" w:eastAsiaTheme="minorHAnsi" w:hAnsi="Helv" w:cs="Helv"/>
                <w:color w:val="000000"/>
                <w:sz w:val="20"/>
                <w:szCs w:val="20"/>
                <w:lang w:eastAsia="en-US"/>
              </w:rPr>
              <w:t>Posílit přirozené funkce krajiny</w:t>
            </w:r>
          </w:p>
          <w:p w:rsidR="00D944EA" w:rsidRDefault="00D944EA" w:rsidP="002826D8">
            <w:pPr>
              <w:tabs>
                <w:tab w:val="left" w:pos="-720"/>
                <w:tab w:val="left" w:pos="0"/>
                <w:tab w:val="left" w:pos="720"/>
                <w:tab w:val="left" w:pos="1440"/>
                <w:tab w:val="left" w:pos="2160"/>
                <w:tab w:val="left" w:pos="2880"/>
                <w:tab w:val="left" w:pos="3600"/>
                <w:tab w:val="left" w:pos="4320"/>
              </w:tabs>
              <w:autoSpaceDE w:val="0"/>
              <w:autoSpaceDN w:val="0"/>
              <w:adjustRightInd w:val="0"/>
              <w:spacing w:after="0" w:afterAutospacing="0"/>
              <w:jc w:val="left"/>
              <w:rPr>
                <w:ins w:id="227" w:author="4.1.2016" w:date="2017-04-24T15:51:00Z"/>
                <w:rFonts w:ascii="Helv" w:eastAsiaTheme="minorHAnsi" w:hAnsi="Helv" w:cs="Helv"/>
                <w:color w:val="000000"/>
                <w:sz w:val="20"/>
                <w:szCs w:val="20"/>
                <w:lang w:eastAsia="en-US"/>
              </w:rPr>
            </w:pPr>
          </w:p>
          <w:p w:rsidR="00D944EA" w:rsidRPr="00696657" w:rsidRDefault="00217A8A" w:rsidP="002826D8">
            <w:pPr>
              <w:tabs>
                <w:tab w:val="left" w:pos="-720"/>
                <w:tab w:val="left" w:pos="0"/>
                <w:tab w:val="left" w:pos="720"/>
                <w:tab w:val="left" w:pos="1440"/>
                <w:tab w:val="left" w:pos="2160"/>
                <w:tab w:val="left" w:pos="2880"/>
                <w:tab w:val="left" w:pos="3600"/>
                <w:tab w:val="left" w:pos="4320"/>
              </w:tabs>
              <w:autoSpaceDE w:val="0"/>
              <w:autoSpaceDN w:val="0"/>
              <w:adjustRightInd w:val="0"/>
              <w:spacing w:after="0" w:afterAutospacing="0"/>
              <w:jc w:val="left"/>
              <w:rPr>
                <w:rFonts w:ascii="Helv" w:eastAsiaTheme="minorHAnsi" w:hAnsi="Helv" w:cs="Helv"/>
                <w:color w:val="000000"/>
                <w:sz w:val="20"/>
                <w:szCs w:val="20"/>
                <w:lang w:eastAsia="en-US"/>
              </w:rPr>
            </w:pPr>
            <w:ins w:id="228" w:author="4.1.2016" w:date="2017-04-24T17:30:00Z">
              <w:r>
                <w:rPr>
                  <w:rFonts w:ascii="Helv" w:eastAsiaTheme="minorHAnsi" w:hAnsi="Helv" w:cs="Helv"/>
                  <w:color w:val="000000"/>
                  <w:sz w:val="20"/>
                  <w:szCs w:val="20"/>
                  <w:lang w:eastAsia="en-US"/>
                </w:rPr>
                <w:t xml:space="preserve">SC </w:t>
              </w:r>
            </w:ins>
            <w:ins w:id="229" w:author="4.1.2016" w:date="2017-04-24T15:51:00Z">
              <w:r w:rsidR="00D944EA" w:rsidRPr="00D944EA">
                <w:rPr>
                  <w:rFonts w:ascii="Helv" w:eastAsiaTheme="minorHAnsi" w:hAnsi="Helv" w:cs="Helv"/>
                  <w:color w:val="000000"/>
                  <w:sz w:val="20"/>
                  <w:szCs w:val="20"/>
                  <w:lang w:eastAsia="en-US"/>
                </w:rPr>
                <w:t>4.4: Zlepšit kvalitu prostředí v sídlech</w:t>
              </w:r>
            </w:ins>
          </w:p>
          <w:p w:rsidR="002826D8" w:rsidRPr="00696657" w:rsidRDefault="002826D8" w:rsidP="00F6055E">
            <w:pPr>
              <w:spacing w:after="0" w:afterAutospacing="0"/>
              <w:rPr>
                <w:rFonts w:ascii="Arial" w:hAnsi="Arial" w:cs="Arial"/>
                <w:sz w:val="20"/>
                <w:szCs w:val="20"/>
              </w:rPr>
            </w:pPr>
          </w:p>
        </w:tc>
        <w:tc>
          <w:tcPr>
            <w:tcW w:w="471" w:type="dxa"/>
            <w:tcBorders>
              <w:top w:val="nil"/>
              <w:left w:val="single" w:sz="4" w:space="0" w:color="auto"/>
              <w:bottom w:val="nil"/>
              <w:right w:val="single" w:sz="4" w:space="0" w:color="auto"/>
            </w:tcBorders>
          </w:tcPr>
          <w:p w:rsidR="008A52C2" w:rsidRPr="00696657" w:rsidRDefault="008A52C2" w:rsidP="00F6055E">
            <w:pPr>
              <w:rPr>
                <w:rFonts w:ascii="Arial" w:hAnsi="Arial" w:cs="Arial"/>
                <w:sz w:val="20"/>
                <w:szCs w:val="20"/>
              </w:rPr>
            </w:pPr>
          </w:p>
        </w:tc>
        <w:tc>
          <w:tcPr>
            <w:tcW w:w="2521" w:type="dxa"/>
            <w:tcBorders>
              <w:top w:val="single" w:sz="4" w:space="0" w:color="auto"/>
              <w:left w:val="single" w:sz="4" w:space="0" w:color="auto"/>
              <w:bottom w:val="single" w:sz="4" w:space="0" w:color="auto"/>
              <w:right w:val="single" w:sz="4" w:space="0" w:color="auto"/>
            </w:tcBorders>
          </w:tcPr>
          <w:p w:rsidR="008A52C2" w:rsidRPr="00696657" w:rsidRDefault="008A52C2" w:rsidP="00F6055E">
            <w:pPr>
              <w:spacing w:after="0" w:afterAutospacing="0"/>
              <w:rPr>
                <w:rFonts w:ascii="Arial" w:hAnsi="Arial" w:cs="Arial"/>
                <w:sz w:val="20"/>
                <w:szCs w:val="20"/>
              </w:rPr>
            </w:pPr>
            <w:r w:rsidRPr="00696657">
              <w:rPr>
                <w:rFonts w:ascii="Arial" w:hAnsi="Arial" w:cs="Arial"/>
                <w:sz w:val="20"/>
                <w:szCs w:val="20"/>
              </w:rPr>
              <w:t>SC 4.1: Posílení komunitně vedeného místního rozvoje za účelem zvýšení kvality života ve venkovských oblastech a aktivizace místního potenciálu</w:t>
            </w:r>
          </w:p>
          <w:p w:rsidR="008A52C2" w:rsidRPr="00696657" w:rsidRDefault="008A52C2" w:rsidP="00F6055E">
            <w:pPr>
              <w:spacing w:after="0" w:afterAutospacing="0"/>
              <w:rPr>
                <w:rFonts w:ascii="Arial" w:hAnsi="Arial" w:cs="Arial"/>
                <w:sz w:val="20"/>
                <w:szCs w:val="20"/>
              </w:rPr>
            </w:pPr>
          </w:p>
          <w:p w:rsidR="008A52C2" w:rsidRPr="00696657" w:rsidRDefault="008A52C2" w:rsidP="00F6055E">
            <w:pPr>
              <w:rPr>
                <w:rFonts w:ascii="Arial" w:hAnsi="Arial" w:cs="Arial"/>
                <w:sz w:val="20"/>
                <w:szCs w:val="20"/>
              </w:rPr>
            </w:pPr>
            <w:r w:rsidRPr="00696657">
              <w:rPr>
                <w:rFonts w:ascii="Arial" w:hAnsi="Arial" w:cs="Arial"/>
                <w:sz w:val="20"/>
                <w:szCs w:val="20"/>
              </w:rPr>
              <w:t>SC 4.2: Posílení kapacit komunitně vedeného místního rozvoje za účelem zlepšení řídících a administrativních schopností MAS</w:t>
            </w:r>
          </w:p>
        </w:tc>
        <w:tc>
          <w:tcPr>
            <w:tcW w:w="2403" w:type="dxa"/>
            <w:tcBorders>
              <w:top w:val="single" w:sz="4" w:space="0" w:color="auto"/>
              <w:left w:val="single" w:sz="4" w:space="0" w:color="auto"/>
              <w:bottom w:val="single" w:sz="4" w:space="0" w:color="auto"/>
              <w:right w:val="single" w:sz="4" w:space="0" w:color="auto"/>
            </w:tcBorders>
            <w:hideMark/>
          </w:tcPr>
          <w:p w:rsidR="008A52C2" w:rsidRPr="00696657" w:rsidRDefault="008A52C2" w:rsidP="00F6055E">
            <w:pPr>
              <w:spacing w:after="0" w:afterAutospacing="0"/>
              <w:rPr>
                <w:rFonts w:ascii="Arial" w:hAnsi="Arial" w:cs="Arial"/>
                <w:sz w:val="20"/>
                <w:szCs w:val="20"/>
              </w:rPr>
            </w:pPr>
            <w:r w:rsidRPr="00696657">
              <w:rPr>
                <w:rFonts w:ascii="Arial" w:hAnsi="Arial" w:cs="Arial"/>
                <w:sz w:val="20"/>
                <w:szCs w:val="20"/>
              </w:rPr>
              <w:t>PO 6B) posílení místního rozvoje ve venkovských oblastech.</w:t>
            </w:r>
          </w:p>
        </w:tc>
        <w:tc>
          <w:tcPr>
            <w:tcW w:w="2871" w:type="dxa"/>
            <w:tcBorders>
              <w:top w:val="single" w:sz="4" w:space="0" w:color="auto"/>
              <w:left w:val="single" w:sz="4" w:space="0" w:color="auto"/>
              <w:bottom w:val="single" w:sz="4" w:space="0" w:color="auto"/>
              <w:right w:val="single" w:sz="4" w:space="0" w:color="auto"/>
            </w:tcBorders>
            <w:hideMark/>
          </w:tcPr>
          <w:p w:rsidR="008A52C2" w:rsidRPr="00696657" w:rsidRDefault="008A52C2" w:rsidP="00F6055E">
            <w:pPr>
              <w:rPr>
                <w:rFonts w:ascii="Arial" w:hAnsi="Arial" w:cs="Arial"/>
                <w:sz w:val="20"/>
                <w:szCs w:val="20"/>
              </w:rPr>
            </w:pPr>
            <w:r w:rsidRPr="00696657">
              <w:rPr>
                <w:rFonts w:ascii="Arial" w:hAnsi="Arial" w:cs="Arial"/>
                <w:sz w:val="20"/>
                <w:szCs w:val="20"/>
              </w:rPr>
              <w:t>SC 2.3: Strategie komunitně vedeného místního rozvoje</w:t>
            </w:r>
          </w:p>
        </w:tc>
      </w:tr>
      <w:tr w:rsidR="008A52C2" w:rsidRPr="007D4B33" w:rsidTr="008A52C2">
        <w:tc>
          <w:tcPr>
            <w:tcW w:w="27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8A52C2" w:rsidRPr="00696657" w:rsidRDefault="008A52C2" w:rsidP="00F6055E">
            <w:pPr>
              <w:rPr>
                <w:rFonts w:ascii="Arial" w:hAnsi="Arial" w:cs="Arial"/>
                <w:b/>
                <w:sz w:val="20"/>
                <w:szCs w:val="20"/>
              </w:rPr>
            </w:pPr>
            <w:r w:rsidRPr="00696657">
              <w:rPr>
                <w:rFonts w:ascii="Arial" w:hAnsi="Arial" w:cs="Arial"/>
                <w:b/>
                <w:sz w:val="20"/>
                <w:szCs w:val="20"/>
              </w:rPr>
              <w:t>Věcná</w:t>
            </w:r>
            <w:r w:rsidR="002826D8" w:rsidRPr="00696657">
              <w:rPr>
                <w:rFonts w:ascii="Arial" w:hAnsi="Arial" w:cs="Arial"/>
                <w:b/>
                <w:sz w:val="20"/>
                <w:szCs w:val="20"/>
              </w:rPr>
              <w:t xml:space="preserve"> </w:t>
            </w:r>
            <w:r w:rsidRPr="00696657">
              <w:rPr>
                <w:rFonts w:ascii="Arial" w:hAnsi="Arial" w:cs="Arial"/>
                <w:b/>
                <w:sz w:val="20"/>
                <w:szCs w:val="20"/>
              </w:rPr>
              <w:t>specifikace (zaměření, aktivity)</w:t>
            </w:r>
          </w:p>
        </w:tc>
        <w:tc>
          <w:tcPr>
            <w:tcW w:w="3062" w:type="dxa"/>
            <w:tcBorders>
              <w:top w:val="single" w:sz="4" w:space="0" w:color="auto"/>
              <w:left w:val="single" w:sz="4" w:space="0" w:color="auto"/>
              <w:bottom w:val="single" w:sz="4" w:space="0" w:color="auto"/>
              <w:right w:val="single" w:sz="4" w:space="0" w:color="auto"/>
            </w:tcBorders>
          </w:tcPr>
          <w:p w:rsidR="002826D8" w:rsidRPr="00696657" w:rsidDel="006A2D9E" w:rsidRDefault="006A2D9E" w:rsidP="005E7842">
            <w:pPr>
              <w:tabs>
                <w:tab w:val="left" w:pos="-720"/>
                <w:tab w:val="left" w:pos="0"/>
                <w:tab w:val="left" w:pos="720"/>
                <w:tab w:val="left" w:pos="1440"/>
                <w:tab w:val="left" w:pos="2160"/>
                <w:tab w:val="left" w:pos="2880"/>
                <w:tab w:val="left" w:pos="3600"/>
                <w:tab w:val="left" w:pos="4320"/>
              </w:tabs>
              <w:autoSpaceDE w:val="0"/>
              <w:autoSpaceDN w:val="0"/>
              <w:adjustRightInd w:val="0"/>
              <w:spacing w:after="0" w:afterAutospacing="0"/>
              <w:rPr>
                <w:del w:id="230" w:author="4.1.2016" w:date="2017-04-24T15:53:00Z"/>
                <w:rFonts w:ascii="Helv" w:eastAsiaTheme="minorHAnsi" w:hAnsi="Helv" w:cs="Helv"/>
                <w:color w:val="000000"/>
                <w:sz w:val="20"/>
                <w:szCs w:val="20"/>
                <w:lang w:eastAsia="en-US"/>
              </w:rPr>
            </w:pPr>
            <w:ins w:id="231" w:author="4.1.2016" w:date="2017-04-24T15:53:00Z">
              <w:r w:rsidRPr="006A2D9E">
                <w:rPr>
                  <w:rFonts w:ascii="Helv" w:eastAsiaTheme="minorHAnsi" w:hAnsi="Helv" w:cs="Helv"/>
                  <w:color w:val="000000"/>
                  <w:sz w:val="20"/>
                  <w:szCs w:val="20"/>
                  <w:lang w:eastAsia="en-US"/>
                </w:rPr>
                <w:t xml:space="preserve">Pro zapojení MAS byly </w:t>
              </w:r>
              <w:r>
                <w:rPr>
                  <w:rFonts w:ascii="Helv" w:eastAsiaTheme="minorHAnsi" w:hAnsi="Helv" w:cs="Helv"/>
                  <w:color w:val="000000"/>
                  <w:sz w:val="20"/>
                  <w:szCs w:val="20"/>
                  <w:lang w:eastAsia="en-US"/>
                </w:rPr>
                <w:t>určeny</w:t>
              </w:r>
            </w:ins>
            <w:ins w:id="232" w:author="4.1.2016" w:date="2017-04-24T15:54:00Z">
              <w:r>
                <w:rPr>
                  <w:rFonts w:ascii="Helv" w:eastAsiaTheme="minorHAnsi" w:hAnsi="Helv" w:cs="Helv"/>
                  <w:color w:val="000000"/>
                  <w:sz w:val="20"/>
                  <w:szCs w:val="20"/>
                  <w:lang w:eastAsia="en-US"/>
                </w:rPr>
                <w:t xml:space="preserve"> </w:t>
              </w:r>
            </w:ins>
            <w:ins w:id="233" w:author="4.1.2016" w:date="2017-04-24T15:53:00Z">
              <w:r>
                <w:rPr>
                  <w:rFonts w:ascii="Helv" w:eastAsiaTheme="minorHAnsi" w:hAnsi="Helv" w:cs="Helv"/>
                  <w:color w:val="000000"/>
                  <w:sz w:val="20"/>
                  <w:szCs w:val="20"/>
                  <w:lang w:eastAsia="en-US"/>
                </w:rPr>
                <w:t xml:space="preserve">následující </w:t>
              </w:r>
              <w:r w:rsidRPr="006A2D9E">
                <w:rPr>
                  <w:rFonts w:ascii="Helv" w:eastAsiaTheme="minorHAnsi" w:hAnsi="Helv" w:cs="Helv"/>
                  <w:color w:val="000000"/>
                  <w:sz w:val="20"/>
                  <w:szCs w:val="20"/>
                  <w:lang w:eastAsia="en-US"/>
                </w:rPr>
                <w:t>typy opatření: likvidace a  omezování výskytu vybraných invazních druhů rostlin (bolševník velkolepý a druhy rodu křídlatka), výsadba dřevin na nelesní půdě, založení biocenter a biokoridorů ÚSES nebo jejich částí, zlepšení funkčního stavu biocenter a biokoridorů ÚSES, realizace interakčních prvků podporujících ÚSES, realizace přírodě blízkých opatření vyplývajících z komplexních studií cílených na zpomalení povrchového odtoku vody, protierozní ochranu a adaptaci na změnu klimatu a zakládání/obnova funkčně propojených ploch a prvků veřejně přístupné sídelní zeleně (vč. vodních prvků a ploch).</w:t>
              </w:r>
            </w:ins>
            <w:del w:id="234" w:author="4.1.2016" w:date="2017-04-24T15:53:00Z">
              <w:r w:rsidR="002826D8" w:rsidRPr="00696657" w:rsidDel="006A2D9E">
                <w:rPr>
                  <w:rFonts w:ascii="Helv" w:eastAsiaTheme="minorHAnsi" w:hAnsi="Helv" w:cs="Helv"/>
                  <w:color w:val="000000"/>
                  <w:sz w:val="20"/>
                  <w:szCs w:val="20"/>
                  <w:lang w:eastAsia="en-US"/>
                </w:rPr>
                <w:delText>Podpora aktivity „Prevence šíření a omezování výskytu invazních druhů“ (4.2.3), zúženo na invazní druhy rostlin rodu křídlatka a bolševník velkolepý</w:delText>
              </w:r>
              <w:r w:rsidR="005E7842" w:rsidRPr="00696657" w:rsidDel="006A2D9E">
                <w:rPr>
                  <w:rFonts w:ascii="Helv" w:eastAsiaTheme="minorHAnsi" w:hAnsi="Helv" w:cs="Helv"/>
                  <w:color w:val="000000"/>
                  <w:sz w:val="20"/>
                  <w:szCs w:val="20"/>
                  <w:lang w:eastAsia="en-US"/>
                </w:rPr>
                <w:delText>.</w:delText>
              </w:r>
            </w:del>
          </w:p>
          <w:p w:rsidR="002826D8" w:rsidRPr="00696657" w:rsidDel="006A2D9E" w:rsidRDefault="002826D8" w:rsidP="005E7842">
            <w:pPr>
              <w:tabs>
                <w:tab w:val="left" w:pos="-720"/>
                <w:tab w:val="left" w:pos="0"/>
                <w:tab w:val="left" w:pos="720"/>
                <w:tab w:val="left" w:pos="1440"/>
                <w:tab w:val="left" w:pos="2160"/>
                <w:tab w:val="left" w:pos="2880"/>
                <w:tab w:val="left" w:pos="3600"/>
                <w:tab w:val="left" w:pos="4320"/>
              </w:tabs>
              <w:autoSpaceDE w:val="0"/>
              <w:autoSpaceDN w:val="0"/>
              <w:adjustRightInd w:val="0"/>
              <w:spacing w:after="0" w:afterAutospacing="0"/>
              <w:rPr>
                <w:del w:id="235" w:author="4.1.2016" w:date="2017-04-24T15:53:00Z"/>
                <w:rFonts w:ascii="Helv" w:eastAsiaTheme="minorHAnsi" w:hAnsi="Helv" w:cs="Helv"/>
                <w:color w:val="000000"/>
                <w:sz w:val="20"/>
                <w:szCs w:val="20"/>
                <w:lang w:eastAsia="en-US"/>
              </w:rPr>
            </w:pPr>
          </w:p>
          <w:p w:rsidR="002826D8" w:rsidRPr="00696657" w:rsidDel="006A2D9E" w:rsidRDefault="002826D8" w:rsidP="005E7842">
            <w:pPr>
              <w:tabs>
                <w:tab w:val="left" w:pos="-720"/>
                <w:tab w:val="left" w:pos="0"/>
                <w:tab w:val="left" w:pos="720"/>
                <w:tab w:val="left" w:pos="1440"/>
                <w:tab w:val="left" w:pos="2160"/>
                <w:tab w:val="left" w:pos="2880"/>
                <w:tab w:val="left" w:pos="3600"/>
                <w:tab w:val="left" w:pos="4320"/>
              </w:tabs>
              <w:autoSpaceDE w:val="0"/>
              <w:autoSpaceDN w:val="0"/>
              <w:adjustRightInd w:val="0"/>
              <w:spacing w:after="0" w:afterAutospacing="0"/>
              <w:rPr>
                <w:del w:id="236" w:author="4.1.2016" w:date="2017-04-24T15:53:00Z"/>
                <w:rFonts w:ascii="Helv" w:eastAsiaTheme="minorHAnsi" w:hAnsi="Helv" w:cs="Helv"/>
                <w:color w:val="000000"/>
                <w:sz w:val="20"/>
                <w:szCs w:val="20"/>
                <w:lang w:eastAsia="en-US"/>
              </w:rPr>
            </w:pPr>
            <w:del w:id="237" w:author="4.1.2016" w:date="2017-04-24T15:53:00Z">
              <w:r w:rsidRPr="00696657" w:rsidDel="006A2D9E">
                <w:rPr>
                  <w:rFonts w:ascii="Helv" w:eastAsiaTheme="minorHAnsi" w:hAnsi="Helv" w:cs="Helv"/>
                  <w:color w:val="000000"/>
                  <w:sz w:val="20"/>
                  <w:szCs w:val="20"/>
                  <w:lang w:eastAsia="en-US"/>
                </w:rPr>
                <w:delText>Podpora aktivity „Výsadba dřevin na nelesní půdě“ (4.3.2)</w:delText>
              </w:r>
              <w:r w:rsidR="005E7842" w:rsidRPr="00696657" w:rsidDel="006A2D9E">
                <w:rPr>
                  <w:rFonts w:ascii="Helv" w:eastAsiaTheme="minorHAnsi" w:hAnsi="Helv" w:cs="Helv"/>
                  <w:color w:val="000000"/>
                  <w:sz w:val="20"/>
                  <w:szCs w:val="20"/>
                  <w:lang w:eastAsia="en-US"/>
                </w:rPr>
                <w:delText>.</w:delText>
              </w:r>
            </w:del>
          </w:p>
          <w:p w:rsidR="008A52C2" w:rsidRPr="00696657" w:rsidRDefault="008A52C2" w:rsidP="002826D8">
            <w:pPr>
              <w:autoSpaceDE w:val="0"/>
              <w:autoSpaceDN w:val="0"/>
              <w:adjustRightInd w:val="0"/>
              <w:spacing w:before="60" w:after="0"/>
              <w:rPr>
                <w:rFonts w:ascii="Arial" w:hAnsi="Arial" w:cs="Arial"/>
                <w:sz w:val="20"/>
                <w:szCs w:val="20"/>
              </w:rPr>
            </w:pPr>
          </w:p>
        </w:tc>
        <w:tc>
          <w:tcPr>
            <w:tcW w:w="471" w:type="dxa"/>
            <w:tcBorders>
              <w:top w:val="nil"/>
              <w:left w:val="single" w:sz="4" w:space="0" w:color="auto"/>
              <w:bottom w:val="nil"/>
              <w:right w:val="single" w:sz="4" w:space="0" w:color="auto"/>
            </w:tcBorders>
          </w:tcPr>
          <w:p w:rsidR="008A52C2" w:rsidRPr="00696657" w:rsidRDefault="008A52C2" w:rsidP="00F6055E">
            <w:pPr>
              <w:rPr>
                <w:rFonts w:ascii="Arial" w:hAnsi="Arial" w:cs="Arial"/>
                <w:sz w:val="20"/>
                <w:szCs w:val="20"/>
              </w:rPr>
            </w:pPr>
          </w:p>
        </w:tc>
        <w:tc>
          <w:tcPr>
            <w:tcW w:w="2521" w:type="dxa"/>
            <w:tcBorders>
              <w:top w:val="single" w:sz="4" w:space="0" w:color="auto"/>
              <w:left w:val="single" w:sz="4" w:space="0" w:color="auto"/>
              <w:bottom w:val="single" w:sz="4" w:space="0" w:color="auto"/>
              <w:right w:val="single" w:sz="4" w:space="0" w:color="auto"/>
            </w:tcBorders>
          </w:tcPr>
          <w:p w:rsidR="008A52C2" w:rsidRPr="00696657" w:rsidRDefault="008A52C2" w:rsidP="00F6055E">
            <w:pPr>
              <w:pStyle w:val="Tabulka"/>
              <w:spacing w:after="0"/>
              <w:jc w:val="both"/>
              <w:rPr>
                <w:rFonts w:ascii="Arial" w:eastAsiaTheme="minorEastAsia" w:hAnsi="Arial" w:cs="Arial"/>
                <w:sz w:val="20"/>
                <w:szCs w:val="20"/>
              </w:rPr>
            </w:pPr>
            <w:r w:rsidRPr="00696657">
              <w:rPr>
                <w:rFonts w:ascii="Arial" w:eastAsiaTheme="minorEastAsia" w:hAnsi="Arial" w:cs="Arial"/>
                <w:sz w:val="20"/>
                <w:szCs w:val="20"/>
              </w:rPr>
              <w:t xml:space="preserve">Podpora aktivit, které splňují stanovené cíle SCLLD.  Realizované aktivity jsou v souladu s věcným, územním zaměřením a podmínkami uvedenými ve specifických cílech IROP. Financování přípravných podpůrných, provozních a animačních činností MAS. </w:t>
            </w:r>
          </w:p>
          <w:p w:rsidR="008A52C2" w:rsidRPr="00696657" w:rsidRDefault="008A52C2" w:rsidP="00F6055E">
            <w:pPr>
              <w:pStyle w:val="Default"/>
              <w:spacing w:before="60"/>
              <w:ind w:left="425"/>
              <w:jc w:val="both"/>
              <w:rPr>
                <w:color w:val="auto"/>
                <w:sz w:val="20"/>
                <w:szCs w:val="20"/>
              </w:rPr>
            </w:pPr>
          </w:p>
          <w:p w:rsidR="008A52C2" w:rsidRPr="00696657" w:rsidRDefault="008A52C2" w:rsidP="00F6055E">
            <w:pPr>
              <w:rPr>
                <w:rFonts w:ascii="Arial" w:hAnsi="Arial" w:cs="Arial"/>
                <w:sz w:val="20"/>
                <w:szCs w:val="20"/>
              </w:rPr>
            </w:pPr>
          </w:p>
        </w:tc>
        <w:tc>
          <w:tcPr>
            <w:tcW w:w="2403" w:type="dxa"/>
            <w:tcBorders>
              <w:top w:val="single" w:sz="4" w:space="0" w:color="auto"/>
              <w:left w:val="single" w:sz="4" w:space="0" w:color="auto"/>
              <w:bottom w:val="single" w:sz="4" w:space="0" w:color="auto"/>
              <w:right w:val="single" w:sz="4" w:space="0" w:color="auto"/>
            </w:tcBorders>
          </w:tcPr>
          <w:p w:rsidR="008A52C2" w:rsidRPr="00696657" w:rsidRDefault="008A52C2" w:rsidP="00F6055E">
            <w:pPr>
              <w:spacing w:after="0" w:afterAutospacing="0"/>
              <w:rPr>
                <w:rFonts w:ascii="Arial" w:hAnsi="Arial" w:cs="Arial"/>
                <w:sz w:val="20"/>
                <w:szCs w:val="20"/>
              </w:rPr>
            </w:pPr>
            <w:r w:rsidRPr="00696657">
              <w:rPr>
                <w:rFonts w:ascii="Arial" w:hAnsi="Arial" w:cs="Arial"/>
                <w:sz w:val="20"/>
                <w:szCs w:val="20"/>
              </w:rPr>
              <w:t>Podpora konkurenceschopnosti zemědělství, lesnictví a potravinářství, Podpora nezemědělského podnikání. Podpora spolupráce ve venkovských oblastech a mezi MAS.</w:t>
            </w:r>
          </w:p>
        </w:tc>
        <w:tc>
          <w:tcPr>
            <w:tcW w:w="2871" w:type="dxa"/>
            <w:tcBorders>
              <w:top w:val="single" w:sz="4" w:space="0" w:color="auto"/>
              <w:left w:val="single" w:sz="4" w:space="0" w:color="auto"/>
              <w:bottom w:val="single" w:sz="4" w:space="0" w:color="auto"/>
              <w:right w:val="single" w:sz="4" w:space="0" w:color="auto"/>
            </w:tcBorders>
          </w:tcPr>
          <w:p w:rsidR="008A52C2" w:rsidRPr="00696657" w:rsidRDefault="008A52C2" w:rsidP="00F6055E">
            <w:pPr>
              <w:pStyle w:val="Tabulka"/>
              <w:spacing w:after="0"/>
              <w:jc w:val="both"/>
              <w:rPr>
                <w:rFonts w:ascii="Arial" w:eastAsiaTheme="minorEastAsia" w:hAnsi="Arial" w:cs="Arial"/>
                <w:sz w:val="20"/>
                <w:szCs w:val="20"/>
              </w:rPr>
            </w:pPr>
            <w:r w:rsidRPr="00696657">
              <w:rPr>
                <w:rFonts w:ascii="Arial" w:eastAsiaTheme="minorEastAsia" w:hAnsi="Arial" w:cs="Arial"/>
                <w:sz w:val="20"/>
                <w:szCs w:val="20"/>
              </w:rPr>
              <w:t>Podpora vytváření nových pracovních míst na lokální úrovni. Podpora spolupráce aktérů na místní úrovni při řešení lokální nezaměstnanosti, zjišťování potřeb lokálních zaměstnavatelů. Podpora a vytváření podmínek pro vznik a rozvoj sociálních podniků. Vzdělávání venkovského obyvatelstva v oblastech relevantních pro zvýšení lokální zaměstnanosti a poradenství pro získání zaměstnání. Podpora sociálního začleňování osob sociálně vyloučených či sociálním vyloučením ohrožených prostřednictvím aktivit zaměřených na prevenci sociálního vyloučení osob, služeb poskytovaných terénní a ambulantní formou, podpora komunitní sociální práce. Vznik a rozvoj specifických nástrojů k prevenci a řešení problémů v sociálně vyloučených lokalitách (zohledňující rovněž kriminalitu a veřejný pořádek) s využitím znalosti lokálního prostředí. Podpora prorodinných opatření obcí a dalších aktérů na místní úrovni.</w:t>
            </w:r>
          </w:p>
        </w:tc>
      </w:tr>
      <w:tr w:rsidR="008A52C2" w:rsidRPr="007D4B33" w:rsidTr="008A52C2">
        <w:tc>
          <w:tcPr>
            <w:tcW w:w="27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8A52C2" w:rsidRPr="00696657" w:rsidRDefault="008A52C2" w:rsidP="00F6055E">
            <w:pPr>
              <w:rPr>
                <w:rFonts w:ascii="Arial" w:hAnsi="Arial" w:cs="Arial"/>
                <w:b/>
                <w:sz w:val="20"/>
                <w:szCs w:val="20"/>
              </w:rPr>
            </w:pPr>
            <w:r w:rsidRPr="00696657">
              <w:rPr>
                <w:rFonts w:ascii="Arial" w:hAnsi="Arial" w:cs="Arial"/>
                <w:b/>
                <w:sz w:val="20"/>
                <w:szCs w:val="20"/>
              </w:rPr>
              <w:t>Implementační prvky</w:t>
            </w:r>
          </w:p>
        </w:tc>
        <w:tc>
          <w:tcPr>
            <w:tcW w:w="3062" w:type="dxa"/>
            <w:tcBorders>
              <w:top w:val="single" w:sz="4" w:space="0" w:color="auto"/>
              <w:left w:val="single" w:sz="4" w:space="0" w:color="auto"/>
              <w:bottom w:val="single" w:sz="4" w:space="0" w:color="auto"/>
              <w:right w:val="single" w:sz="4" w:space="0" w:color="auto"/>
            </w:tcBorders>
          </w:tcPr>
          <w:p w:rsidR="00CA795F" w:rsidRPr="00696657" w:rsidRDefault="00CA795F" w:rsidP="00CA795F">
            <w:pPr>
              <w:spacing w:before="120" w:after="200" w:afterAutospacing="0"/>
              <w:rPr>
                <w:rFonts w:ascii="Arial" w:hAnsi="Arial" w:cs="Arial"/>
                <w:sz w:val="20"/>
                <w:szCs w:val="20"/>
              </w:rPr>
            </w:pPr>
            <w:r w:rsidRPr="00696657">
              <w:rPr>
                <w:rFonts w:ascii="Arial" w:hAnsi="Arial" w:cs="Arial"/>
                <w:sz w:val="20"/>
                <w:szCs w:val="20"/>
              </w:rPr>
              <w:t>Typy příjemců SC 4.2</w:t>
            </w:r>
            <w:ins w:id="238" w:author="4.1.2016" w:date="2017-04-24T15:54:00Z">
              <w:r w:rsidR="006A2D9E">
                <w:rPr>
                  <w:rFonts w:ascii="Arial" w:hAnsi="Arial" w:cs="Arial"/>
                  <w:sz w:val="20"/>
                  <w:szCs w:val="20"/>
                </w:rPr>
                <w:t>, SC 4.3 a SC 4.4</w:t>
              </w:r>
            </w:ins>
            <w:r w:rsidRPr="00696657">
              <w:rPr>
                <w:rFonts w:ascii="Arial" w:hAnsi="Arial" w:cs="Arial"/>
                <w:sz w:val="20"/>
                <w:szCs w:val="20"/>
              </w:rPr>
              <w:t xml:space="preserve">: kraje, obce, dobrovolné svazky obcí, příspěvkové organizace, státní podniky, státní organizace, vysoké školy, školy a školská zařízení, organizační složky státu (s výjimkou pozemkových úřadů a AOPK ČR), veřejné výzkumné instituce, </w:t>
            </w:r>
            <w:r w:rsidRPr="00696657">
              <w:rPr>
                <w:rFonts w:ascii="Arial" w:hAnsi="Arial" w:cs="Arial"/>
                <w:color w:val="000000"/>
                <w:sz w:val="20"/>
                <w:szCs w:val="20"/>
              </w:rPr>
              <w:t>nestátní neziskové organizace (</w:t>
            </w:r>
            <w:r w:rsidRPr="00696657">
              <w:rPr>
                <w:rFonts w:ascii="Arial" w:hAnsi="Arial" w:cs="Arial"/>
                <w:sz w:val="20"/>
                <w:szCs w:val="20"/>
              </w:rPr>
              <w:t>obecně prospěšné společnosti, nadace, nadační fondy, ústavy, spolky),</w:t>
            </w:r>
            <w:r w:rsidRPr="00696657">
              <w:rPr>
                <w:rFonts w:ascii="Arial" w:hAnsi="Arial" w:cs="Arial"/>
                <w:color w:val="000000"/>
                <w:sz w:val="20"/>
                <w:szCs w:val="20"/>
              </w:rPr>
              <w:t xml:space="preserve"> církve a náboženské společnosti a jejich svazy,</w:t>
            </w:r>
            <w:r w:rsidRPr="00696657">
              <w:rPr>
                <w:rFonts w:ascii="Arial" w:hAnsi="Arial" w:cs="Arial"/>
                <w:sz w:val="20"/>
                <w:szCs w:val="20"/>
              </w:rPr>
              <w:t xml:space="preserve"> veřejnoprávní instituce, podnikatelské subjekty, obchodní společnosti a družstva, fyzické osoby podnikající.</w:t>
            </w:r>
          </w:p>
          <w:p w:rsidR="00CA795F" w:rsidRPr="00696657" w:rsidRDefault="00CA795F" w:rsidP="00CA795F">
            <w:pPr>
              <w:spacing w:before="120" w:after="0" w:afterAutospacing="0"/>
              <w:rPr>
                <w:rFonts w:ascii="Arial" w:hAnsi="Arial" w:cs="Arial"/>
                <w:sz w:val="20"/>
                <w:szCs w:val="20"/>
              </w:rPr>
            </w:pPr>
            <w:r w:rsidRPr="00696657">
              <w:rPr>
                <w:rFonts w:ascii="Arial" w:hAnsi="Arial" w:cs="Arial"/>
                <w:sz w:val="20"/>
                <w:szCs w:val="20"/>
              </w:rPr>
              <w:t>Cílová území: území celé České republiky, mimo území hl. města Prahy.</w:t>
            </w:r>
          </w:p>
          <w:p w:rsidR="00CA795F" w:rsidRPr="00696657" w:rsidRDefault="00CA795F" w:rsidP="00CA795F">
            <w:pPr>
              <w:spacing w:before="120" w:after="0" w:afterAutospacing="0"/>
              <w:rPr>
                <w:rFonts w:ascii="Arial" w:hAnsi="Arial" w:cs="Arial"/>
                <w:sz w:val="20"/>
                <w:szCs w:val="20"/>
              </w:rPr>
            </w:pPr>
          </w:p>
          <w:p w:rsidR="00CA795F" w:rsidRPr="00696657" w:rsidDel="006A2D9E" w:rsidRDefault="00CA795F" w:rsidP="00CA795F">
            <w:pPr>
              <w:spacing w:before="120" w:after="200" w:afterAutospacing="0"/>
              <w:rPr>
                <w:del w:id="239" w:author="4.1.2016" w:date="2017-04-24T15:54:00Z"/>
                <w:rFonts w:ascii="Arial" w:hAnsi="Arial" w:cs="Arial"/>
                <w:sz w:val="20"/>
                <w:szCs w:val="20"/>
              </w:rPr>
            </w:pPr>
            <w:del w:id="240" w:author="4.1.2016" w:date="2017-04-24T15:54:00Z">
              <w:r w:rsidRPr="00696657" w:rsidDel="006A2D9E">
                <w:rPr>
                  <w:rFonts w:ascii="Arial" w:hAnsi="Arial" w:cs="Arial"/>
                  <w:sz w:val="20"/>
                  <w:szCs w:val="20"/>
                </w:rPr>
                <w:delText xml:space="preserve">Typy příjemců SC 4.3: kraje, obce, dobrovolné svazky obcí, příspěvkové organizace, státní podniky, státní organizace, vysoké školy, školy a školská zařízení, organizační složky státu (s výjimkou pozemkových úřadů a AOPK ČR), veřejné výzkumné instituce, </w:delText>
              </w:r>
              <w:r w:rsidRPr="00696657" w:rsidDel="006A2D9E">
                <w:rPr>
                  <w:rFonts w:ascii="Arial" w:hAnsi="Arial" w:cs="Arial"/>
                  <w:color w:val="000000"/>
                  <w:sz w:val="20"/>
                  <w:szCs w:val="20"/>
                </w:rPr>
                <w:delText>nestátní neziskové organizace (</w:delText>
              </w:r>
              <w:r w:rsidRPr="00696657" w:rsidDel="006A2D9E">
                <w:rPr>
                  <w:rFonts w:ascii="Arial" w:hAnsi="Arial" w:cs="Arial"/>
                  <w:sz w:val="20"/>
                  <w:szCs w:val="20"/>
                </w:rPr>
                <w:delText xml:space="preserve">obecně prospěšné společnosti, nadace, nadační fondy, ústavy, spolky), </w:delText>
              </w:r>
              <w:r w:rsidRPr="00696657" w:rsidDel="006A2D9E">
                <w:rPr>
                  <w:rFonts w:ascii="Arial" w:hAnsi="Arial" w:cs="Arial"/>
                  <w:color w:val="000000"/>
                  <w:sz w:val="20"/>
                  <w:szCs w:val="20"/>
                </w:rPr>
                <w:delText>církve a náboženské společnosti a jejich svazy,</w:delText>
              </w:r>
              <w:r w:rsidRPr="00696657" w:rsidDel="006A2D9E">
                <w:rPr>
                  <w:rFonts w:ascii="Arial" w:hAnsi="Arial" w:cs="Arial"/>
                  <w:sz w:val="20"/>
                  <w:szCs w:val="20"/>
                </w:rPr>
                <w:delText xml:space="preserve"> veřejnoprávní instituce, podnikatelské subjekty, obchodní společnosti a družstva, fyzické osoby podnikající.</w:delText>
              </w:r>
            </w:del>
          </w:p>
          <w:p w:rsidR="008A52C2" w:rsidRPr="00696657" w:rsidRDefault="00CA795F" w:rsidP="00CA795F">
            <w:pPr>
              <w:rPr>
                <w:rFonts w:ascii="Arial" w:hAnsi="Arial" w:cs="Arial"/>
                <w:sz w:val="20"/>
                <w:szCs w:val="20"/>
              </w:rPr>
            </w:pPr>
            <w:del w:id="241" w:author="4.1.2016" w:date="2017-04-24T15:54:00Z">
              <w:r w:rsidRPr="00696657" w:rsidDel="006A2D9E">
                <w:rPr>
                  <w:rFonts w:ascii="Arial" w:hAnsi="Arial" w:cs="Arial"/>
                  <w:sz w:val="20"/>
                  <w:szCs w:val="20"/>
                </w:rPr>
                <w:delText>Cílová území: území celé České republiky, mimo území hl. města Prahy.</w:delText>
              </w:r>
            </w:del>
          </w:p>
        </w:tc>
        <w:tc>
          <w:tcPr>
            <w:tcW w:w="471" w:type="dxa"/>
            <w:tcBorders>
              <w:top w:val="nil"/>
              <w:left w:val="single" w:sz="4" w:space="0" w:color="auto"/>
              <w:bottom w:val="nil"/>
              <w:right w:val="single" w:sz="4" w:space="0" w:color="auto"/>
            </w:tcBorders>
          </w:tcPr>
          <w:p w:rsidR="008A52C2" w:rsidRPr="00696657" w:rsidRDefault="008A52C2" w:rsidP="00F6055E">
            <w:pPr>
              <w:rPr>
                <w:rFonts w:ascii="Arial" w:hAnsi="Arial" w:cs="Arial"/>
                <w:sz w:val="20"/>
                <w:szCs w:val="20"/>
              </w:rPr>
            </w:pPr>
          </w:p>
        </w:tc>
        <w:tc>
          <w:tcPr>
            <w:tcW w:w="2521" w:type="dxa"/>
            <w:tcBorders>
              <w:top w:val="single" w:sz="4" w:space="0" w:color="auto"/>
              <w:left w:val="single" w:sz="4" w:space="0" w:color="auto"/>
              <w:bottom w:val="single" w:sz="4" w:space="0" w:color="auto"/>
              <w:right w:val="single" w:sz="4" w:space="0" w:color="auto"/>
            </w:tcBorders>
            <w:hideMark/>
          </w:tcPr>
          <w:p w:rsidR="008A52C2" w:rsidRPr="00696657" w:rsidRDefault="008A52C2" w:rsidP="00353D3A">
            <w:pPr>
              <w:spacing w:before="120"/>
              <w:rPr>
                <w:rFonts w:ascii="Arial" w:hAnsi="Arial" w:cs="Arial"/>
                <w:sz w:val="20"/>
                <w:szCs w:val="20"/>
              </w:rPr>
            </w:pPr>
            <w:r w:rsidRPr="00696657">
              <w:rPr>
                <w:rFonts w:ascii="Arial" w:hAnsi="Arial" w:cs="Arial"/>
                <w:sz w:val="20"/>
                <w:szCs w:val="20"/>
              </w:rPr>
              <w:t>Typy příjemců SC 4.1:</w:t>
            </w:r>
          </w:p>
          <w:p w:rsidR="008A52C2" w:rsidRPr="00696657" w:rsidRDefault="008A52C2" w:rsidP="00F6055E">
            <w:pPr>
              <w:rPr>
                <w:rFonts w:ascii="Arial" w:hAnsi="Arial" w:cs="Arial"/>
                <w:sz w:val="20"/>
                <w:szCs w:val="20"/>
              </w:rPr>
            </w:pPr>
            <w:r w:rsidRPr="00696657">
              <w:rPr>
                <w:rFonts w:ascii="Arial" w:hAnsi="Arial" w:cs="Arial"/>
                <w:sz w:val="20"/>
                <w:szCs w:val="20"/>
              </w:rPr>
              <w:t>Subjekty, které realizují projekty v rámci schválených strategií komunitně vedeného místního rozvoje na území MAS. Kategorie příjemců jsou specifikovány v jednotlivých specifických cílech IROP.</w:t>
            </w:r>
          </w:p>
          <w:p w:rsidR="008A52C2" w:rsidRPr="00696657" w:rsidRDefault="008A52C2" w:rsidP="00F6055E">
            <w:pPr>
              <w:rPr>
                <w:rFonts w:ascii="Arial" w:hAnsi="Arial" w:cs="Arial"/>
                <w:sz w:val="20"/>
                <w:szCs w:val="20"/>
              </w:rPr>
            </w:pPr>
          </w:p>
          <w:p w:rsidR="008A52C2" w:rsidRPr="00696657" w:rsidRDefault="008A52C2" w:rsidP="00F6055E">
            <w:pPr>
              <w:rPr>
                <w:rFonts w:ascii="Arial" w:hAnsi="Arial" w:cs="Arial"/>
                <w:sz w:val="20"/>
                <w:szCs w:val="20"/>
              </w:rPr>
            </w:pPr>
            <w:r w:rsidRPr="00696657">
              <w:rPr>
                <w:rFonts w:ascii="Arial" w:hAnsi="Arial" w:cs="Arial"/>
                <w:sz w:val="20"/>
                <w:szCs w:val="20"/>
              </w:rPr>
              <w:t xml:space="preserve">Území zaměření podpory: </w:t>
            </w:r>
          </w:p>
          <w:p w:rsidR="008A52C2" w:rsidRPr="00696657" w:rsidRDefault="008A52C2" w:rsidP="00F6055E">
            <w:pPr>
              <w:rPr>
                <w:rFonts w:ascii="Arial" w:hAnsi="Arial" w:cs="Arial"/>
                <w:sz w:val="20"/>
                <w:szCs w:val="20"/>
              </w:rPr>
            </w:pPr>
            <w:r w:rsidRPr="00696657">
              <w:rPr>
                <w:rFonts w:ascii="Arial" w:hAnsi="Arial" w:cs="Arial"/>
                <w:sz w:val="20"/>
                <w:szCs w:val="20"/>
              </w:rPr>
              <w:t>Venkovské oblasti se schválenou strategií komunitně vedeného místního rozvoje, tvořené správními územími obcí s méně než 25 000 obyvateli. Velikost MAS nebude menší než 10 000 obyvatel a nepřekročí hranici 100 000 obyvatel. Projekty se realizují v souladu s územní dimenzí, vymezenou pro jednotlivé specifické cíle.</w:t>
            </w:r>
          </w:p>
          <w:p w:rsidR="008A52C2" w:rsidRPr="00696657" w:rsidRDefault="008A52C2" w:rsidP="00F6055E">
            <w:pPr>
              <w:rPr>
                <w:rFonts w:ascii="Arial" w:hAnsi="Arial" w:cs="Arial"/>
                <w:sz w:val="20"/>
                <w:szCs w:val="20"/>
              </w:rPr>
            </w:pPr>
            <w:r w:rsidRPr="00696657">
              <w:rPr>
                <w:rFonts w:ascii="Arial" w:hAnsi="Arial" w:cs="Arial"/>
                <w:sz w:val="20"/>
                <w:szCs w:val="20"/>
              </w:rPr>
              <w:t xml:space="preserve">Typy příjemců SC 4.2: Místní akční skupiny s právní subjektivitou: </w:t>
            </w:r>
          </w:p>
          <w:p w:rsidR="008A52C2" w:rsidRPr="00696657" w:rsidRDefault="008A52C2" w:rsidP="00F6055E">
            <w:pPr>
              <w:rPr>
                <w:rFonts w:ascii="Arial" w:hAnsi="Arial" w:cs="Arial"/>
                <w:sz w:val="20"/>
                <w:szCs w:val="20"/>
              </w:rPr>
            </w:pPr>
            <w:r w:rsidRPr="00696657">
              <w:rPr>
                <w:rFonts w:ascii="Arial" w:hAnsi="Arial" w:cs="Arial"/>
                <w:sz w:val="20"/>
                <w:szCs w:val="20"/>
              </w:rPr>
              <w:t xml:space="preserve">– obecně prospěšná společnost podle zákona č. 248/1995 Sb., o obecně prospěšných společnostech, ve znění pozdějších předpisů, </w:t>
            </w:r>
          </w:p>
          <w:p w:rsidR="008A52C2" w:rsidRPr="00696657" w:rsidRDefault="008A52C2" w:rsidP="00F6055E">
            <w:pPr>
              <w:rPr>
                <w:rFonts w:ascii="Arial" w:hAnsi="Arial" w:cs="Arial"/>
                <w:sz w:val="20"/>
                <w:szCs w:val="20"/>
              </w:rPr>
            </w:pPr>
            <w:r w:rsidRPr="00696657">
              <w:rPr>
                <w:rFonts w:ascii="Arial" w:hAnsi="Arial" w:cs="Arial"/>
                <w:sz w:val="20"/>
                <w:szCs w:val="20"/>
              </w:rPr>
              <w:t xml:space="preserve">– spolek podle § 214 a podle § 3045 zákona č. 89/2012 Sb., občanský zákoník, ve znění pozdějších předpisů, </w:t>
            </w:r>
          </w:p>
          <w:p w:rsidR="008A52C2" w:rsidRPr="00696657" w:rsidRDefault="008A52C2" w:rsidP="00F6055E">
            <w:pPr>
              <w:rPr>
                <w:rFonts w:ascii="Arial" w:hAnsi="Arial" w:cs="Arial"/>
                <w:sz w:val="20"/>
                <w:szCs w:val="20"/>
              </w:rPr>
            </w:pPr>
            <w:r w:rsidRPr="00696657">
              <w:rPr>
                <w:rFonts w:ascii="Arial" w:hAnsi="Arial" w:cs="Arial"/>
                <w:sz w:val="20"/>
                <w:szCs w:val="20"/>
              </w:rPr>
              <w:t>– ústav podle § 402 zákona č. 89/2012 Sb., občanský zákoník, ve znění pozdějších předpisů,</w:t>
            </w:r>
          </w:p>
          <w:p w:rsidR="008A52C2" w:rsidRPr="00696657" w:rsidRDefault="008A52C2" w:rsidP="00F6055E">
            <w:pPr>
              <w:rPr>
                <w:rFonts w:ascii="Arial" w:hAnsi="Arial" w:cs="Arial"/>
                <w:sz w:val="20"/>
                <w:szCs w:val="20"/>
              </w:rPr>
            </w:pPr>
            <w:r w:rsidRPr="00696657">
              <w:rPr>
                <w:rFonts w:ascii="Arial" w:hAnsi="Arial" w:cs="Arial"/>
                <w:sz w:val="20"/>
                <w:szCs w:val="20"/>
              </w:rPr>
              <w:t xml:space="preserve">– zájmové sdružení právnických osob podle § 20f zákona č. 40/1964 Sb., občanský zákoník, ve znění pozdějších předpisů. </w:t>
            </w:r>
          </w:p>
          <w:p w:rsidR="008A52C2" w:rsidRPr="00696657" w:rsidRDefault="008A52C2" w:rsidP="00F6055E">
            <w:pPr>
              <w:rPr>
                <w:rFonts w:ascii="Arial" w:hAnsi="Arial" w:cs="Arial"/>
                <w:sz w:val="20"/>
                <w:szCs w:val="20"/>
              </w:rPr>
            </w:pPr>
            <w:r w:rsidRPr="00696657">
              <w:rPr>
                <w:rFonts w:ascii="Arial" w:hAnsi="Arial" w:cs="Arial"/>
                <w:sz w:val="20"/>
                <w:szCs w:val="20"/>
              </w:rPr>
              <w:t>Území zaměření podpory: Podpora je zaměřena na venkovské oblasti se schválenou strategií komunitně vedeného místního rozvoje tvořené správními územími obcí s méně než 25 000 obyvateli. Velikost MAS nebude menší než 10 000 obyvatel a nepřekročí hranici 100 000.</w:t>
            </w:r>
          </w:p>
        </w:tc>
        <w:tc>
          <w:tcPr>
            <w:tcW w:w="2403" w:type="dxa"/>
            <w:tcBorders>
              <w:top w:val="single" w:sz="4" w:space="0" w:color="auto"/>
              <w:left w:val="single" w:sz="4" w:space="0" w:color="auto"/>
              <w:bottom w:val="single" w:sz="4" w:space="0" w:color="auto"/>
              <w:right w:val="single" w:sz="4" w:space="0" w:color="auto"/>
            </w:tcBorders>
          </w:tcPr>
          <w:p w:rsidR="008A52C2" w:rsidRPr="00696657" w:rsidRDefault="008A52C2" w:rsidP="00353D3A">
            <w:pPr>
              <w:spacing w:before="120"/>
              <w:rPr>
                <w:rFonts w:ascii="Arial" w:hAnsi="Arial" w:cs="Arial"/>
                <w:sz w:val="20"/>
                <w:szCs w:val="20"/>
              </w:rPr>
            </w:pPr>
            <w:r w:rsidRPr="00696657">
              <w:rPr>
                <w:rFonts w:ascii="Arial" w:hAnsi="Arial" w:cs="Arial"/>
                <w:sz w:val="20"/>
                <w:szCs w:val="20"/>
              </w:rPr>
              <w:t xml:space="preserve">Typy příjemců: </w:t>
            </w:r>
          </w:p>
          <w:p w:rsidR="008A52C2" w:rsidRPr="00696657" w:rsidRDefault="008A52C2" w:rsidP="00F6055E">
            <w:pPr>
              <w:pStyle w:val="Tabulka"/>
              <w:spacing w:after="0"/>
              <w:jc w:val="both"/>
              <w:rPr>
                <w:rFonts w:ascii="Arial" w:eastAsiaTheme="minorEastAsia" w:hAnsi="Arial" w:cs="Arial"/>
                <w:sz w:val="20"/>
                <w:szCs w:val="20"/>
              </w:rPr>
            </w:pPr>
            <w:r w:rsidRPr="00696657">
              <w:rPr>
                <w:rFonts w:ascii="Arial" w:eastAsiaTheme="minorEastAsia" w:hAnsi="Arial" w:cs="Arial"/>
                <w:sz w:val="20"/>
                <w:szCs w:val="20"/>
              </w:rPr>
              <w:t>19.2 Koneční žadatelé z území MAS (dle definic žadatelů realizovaných opatření). MAS zde nemůže být příjemce dotace.</w:t>
            </w:r>
          </w:p>
          <w:p w:rsidR="008A52C2" w:rsidRPr="00696657" w:rsidRDefault="008A52C2" w:rsidP="00F6055E">
            <w:pPr>
              <w:pStyle w:val="Tabulka"/>
              <w:spacing w:after="0"/>
              <w:jc w:val="both"/>
              <w:rPr>
                <w:rFonts w:ascii="Arial" w:eastAsiaTheme="minorEastAsia" w:hAnsi="Arial" w:cs="Arial"/>
                <w:sz w:val="20"/>
                <w:szCs w:val="20"/>
              </w:rPr>
            </w:pPr>
            <w:r w:rsidRPr="00696657">
              <w:rPr>
                <w:rFonts w:ascii="Arial" w:eastAsiaTheme="minorEastAsia" w:hAnsi="Arial" w:cs="Arial"/>
                <w:sz w:val="20"/>
                <w:szCs w:val="20"/>
              </w:rPr>
              <w:t>19.3 Místní akční skupina, jejíž SCLLD byla schválena k podpoře z PRV.</w:t>
            </w:r>
          </w:p>
          <w:p w:rsidR="008A52C2" w:rsidRPr="00696657" w:rsidRDefault="008A52C2" w:rsidP="00F6055E">
            <w:pPr>
              <w:rPr>
                <w:rFonts w:ascii="Arial" w:hAnsi="Arial" w:cs="Arial"/>
                <w:sz w:val="20"/>
                <w:szCs w:val="20"/>
              </w:rPr>
            </w:pPr>
          </w:p>
          <w:p w:rsidR="008A52C2" w:rsidRPr="00696657" w:rsidRDefault="008A52C2" w:rsidP="00F6055E">
            <w:pPr>
              <w:rPr>
                <w:rFonts w:ascii="Arial" w:hAnsi="Arial" w:cs="Arial"/>
                <w:sz w:val="20"/>
                <w:szCs w:val="20"/>
              </w:rPr>
            </w:pPr>
            <w:r w:rsidRPr="00696657">
              <w:rPr>
                <w:rFonts w:ascii="Arial" w:hAnsi="Arial" w:cs="Arial"/>
                <w:sz w:val="20"/>
                <w:szCs w:val="20"/>
              </w:rPr>
              <w:t xml:space="preserve">Cílová území: </w:t>
            </w:r>
          </w:p>
          <w:p w:rsidR="008A52C2" w:rsidRPr="00696657" w:rsidRDefault="008A52C2" w:rsidP="00F6055E">
            <w:pPr>
              <w:rPr>
                <w:rFonts w:ascii="Arial" w:hAnsi="Arial" w:cs="Arial"/>
                <w:sz w:val="20"/>
                <w:szCs w:val="20"/>
              </w:rPr>
            </w:pPr>
            <w:r w:rsidRPr="00696657">
              <w:rPr>
                <w:rFonts w:ascii="Arial" w:hAnsi="Arial" w:cs="Arial"/>
                <w:sz w:val="20"/>
                <w:szCs w:val="20"/>
              </w:rPr>
              <w:t>území pokrytá MAS</w:t>
            </w:r>
          </w:p>
        </w:tc>
        <w:tc>
          <w:tcPr>
            <w:tcW w:w="2871" w:type="dxa"/>
            <w:tcBorders>
              <w:top w:val="single" w:sz="4" w:space="0" w:color="auto"/>
              <w:left w:val="single" w:sz="4" w:space="0" w:color="auto"/>
              <w:bottom w:val="single" w:sz="4" w:space="0" w:color="auto"/>
              <w:right w:val="single" w:sz="4" w:space="0" w:color="auto"/>
            </w:tcBorders>
          </w:tcPr>
          <w:p w:rsidR="008A52C2" w:rsidRPr="00696657" w:rsidRDefault="008A52C2" w:rsidP="00353D3A">
            <w:pPr>
              <w:spacing w:before="120"/>
              <w:rPr>
                <w:rFonts w:ascii="Arial" w:hAnsi="Arial" w:cs="Arial"/>
                <w:sz w:val="20"/>
                <w:szCs w:val="20"/>
              </w:rPr>
            </w:pPr>
            <w:r w:rsidRPr="00696657">
              <w:rPr>
                <w:rFonts w:ascii="Arial" w:hAnsi="Arial" w:cs="Arial"/>
                <w:sz w:val="20"/>
                <w:szCs w:val="20"/>
              </w:rPr>
              <w:t xml:space="preserve">Typ příjemců: </w:t>
            </w:r>
          </w:p>
          <w:p w:rsidR="008A52C2" w:rsidRPr="00696657" w:rsidRDefault="008A52C2" w:rsidP="00F6055E">
            <w:pPr>
              <w:autoSpaceDE w:val="0"/>
              <w:autoSpaceDN w:val="0"/>
              <w:adjustRightInd w:val="0"/>
              <w:spacing w:before="60" w:after="0"/>
              <w:rPr>
                <w:rFonts w:cs="Arial"/>
                <w:sz w:val="16"/>
                <w:szCs w:val="16"/>
              </w:rPr>
            </w:pPr>
            <w:r w:rsidRPr="00696657">
              <w:rPr>
                <w:rFonts w:ascii="Arial" w:hAnsi="Arial" w:cs="Arial"/>
                <w:sz w:val="20"/>
                <w:szCs w:val="20"/>
              </w:rPr>
              <w:t>Příjemci budou subjekty realizující projekty v rámci schválených SCLLD</w:t>
            </w:r>
            <w:r w:rsidRPr="00696657">
              <w:rPr>
                <w:rFonts w:cs="Arial"/>
                <w:sz w:val="16"/>
                <w:szCs w:val="16"/>
              </w:rPr>
              <w:t>.</w:t>
            </w:r>
          </w:p>
          <w:p w:rsidR="008A52C2" w:rsidRPr="00696657" w:rsidRDefault="008A52C2" w:rsidP="00F6055E">
            <w:pPr>
              <w:pStyle w:val="Tabulka"/>
              <w:spacing w:after="0"/>
              <w:ind w:left="425"/>
              <w:jc w:val="both"/>
              <w:rPr>
                <w:rFonts w:asciiTheme="minorHAnsi" w:eastAsiaTheme="minorEastAsia" w:hAnsiTheme="minorHAnsi" w:cs="Arial"/>
                <w:sz w:val="16"/>
                <w:szCs w:val="16"/>
              </w:rPr>
            </w:pPr>
          </w:p>
          <w:p w:rsidR="008A52C2" w:rsidRPr="00696657" w:rsidRDefault="008A52C2" w:rsidP="00F6055E">
            <w:pPr>
              <w:rPr>
                <w:rFonts w:ascii="Arial" w:hAnsi="Arial" w:cs="Arial"/>
                <w:sz w:val="20"/>
                <w:szCs w:val="20"/>
              </w:rPr>
            </w:pPr>
          </w:p>
          <w:p w:rsidR="008A52C2" w:rsidRPr="00696657" w:rsidRDefault="008A52C2" w:rsidP="00F6055E">
            <w:pPr>
              <w:rPr>
                <w:rFonts w:ascii="Arial" w:hAnsi="Arial" w:cs="Arial"/>
                <w:sz w:val="20"/>
                <w:szCs w:val="20"/>
              </w:rPr>
            </w:pPr>
          </w:p>
          <w:p w:rsidR="008A52C2" w:rsidRPr="00696657" w:rsidRDefault="008A52C2" w:rsidP="00F6055E">
            <w:pPr>
              <w:rPr>
                <w:rFonts w:ascii="Arial" w:hAnsi="Arial" w:cs="Arial"/>
                <w:sz w:val="20"/>
                <w:szCs w:val="20"/>
              </w:rPr>
            </w:pPr>
            <w:r w:rsidRPr="00696657">
              <w:rPr>
                <w:rFonts w:ascii="Arial" w:hAnsi="Arial" w:cs="Arial"/>
                <w:sz w:val="20"/>
                <w:szCs w:val="20"/>
              </w:rPr>
              <w:t xml:space="preserve">Cílová území: </w:t>
            </w:r>
          </w:p>
          <w:p w:rsidR="008A52C2" w:rsidRPr="00696657" w:rsidRDefault="008A52C2" w:rsidP="00F6055E">
            <w:pPr>
              <w:autoSpaceDE w:val="0"/>
              <w:autoSpaceDN w:val="0"/>
              <w:adjustRightInd w:val="0"/>
              <w:spacing w:before="60" w:after="0"/>
              <w:rPr>
                <w:rFonts w:ascii="Arial" w:hAnsi="Arial" w:cs="Arial"/>
                <w:sz w:val="20"/>
                <w:szCs w:val="20"/>
              </w:rPr>
            </w:pPr>
            <w:r w:rsidRPr="00696657">
              <w:rPr>
                <w:rFonts w:ascii="Arial" w:hAnsi="Arial" w:cs="Arial"/>
                <w:sz w:val="20"/>
                <w:szCs w:val="20"/>
              </w:rPr>
              <w:t>Podpora bude zacílena na území mimo hl. m. Prahu pokrytá Místními akčními skupinami, kterým byla schválena strategie komunitně vedeného místního rozvoje.</w:t>
            </w:r>
          </w:p>
          <w:p w:rsidR="008A52C2" w:rsidRPr="00696657" w:rsidRDefault="008A52C2" w:rsidP="00F6055E">
            <w:pPr>
              <w:rPr>
                <w:rFonts w:ascii="Arial" w:hAnsi="Arial" w:cs="Arial"/>
                <w:sz w:val="20"/>
                <w:szCs w:val="20"/>
              </w:rPr>
            </w:pPr>
          </w:p>
        </w:tc>
      </w:tr>
      <w:tr w:rsidR="008A52C2" w:rsidRPr="007D4B33" w:rsidTr="008A52C2">
        <w:tc>
          <w:tcPr>
            <w:tcW w:w="27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8A52C2" w:rsidRPr="00696657" w:rsidRDefault="008A52C2" w:rsidP="00F6055E">
            <w:pPr>
              <w:rPr>
                <w:rFonts w:ascii="Arial" w:hAnsi="Arial" w:cs="Arial"/>
                <w:b/>
                <w:sz w:val="20"/>
                <w:szCs w:val="20"/>
              </w:rPr>
            </w:pPr>
            <w:r w:rsidRPr="00696657">
              <w:rPr>
                <w:rFonts w:ascii="Arial" w:hAnsi="Arial" w:cs="Arial"/>
                <w:b/>
                <w:sz w:val="20"/>
                <w:szCs w:val="20"/>
              </w:rPr>
              <w:t>Synergie/komplementarita</w:t>
            </w:r>
          </w:p>
        </w:tc>
        <w:tc>
          <w:tcPr>
            <w:tcW w:w="3062" w:type="dxa"/>
            <w:tcBorders>
              <w:top w:val="single" w:sz="4" w:space="0" w:color="auto"/>
              <w:left w:val="single" w:sz="4" w:space="0" w:color="auto"/>
              <w:bottom w:val="single" w:sz="4" w:space="0" w:color="auto"/>
              <w:right w:val="single" w:sz="4" w:space="0" w:color="auto"/>
            </w:tcBorders>
            <w:hideMark/>
          </w:tcPr>
          <w:p w:rsidR="008A52C2" w:rsidRPr="00696657" w:rsidRDefault="008A52C2" w:rsidP="00F6055E">
            <w:pPr>
              <w:rPr>
                <w:rFonts w:ascii="Arial" w:hAnsi="Arial" w:cs="Arial"/>
                <w:sz w:val="20"/>
                <w:szCs w:val="20"/>
              </w:rPr>
            </w:pPr>
            <w:r w:rsidRPr="00696657">
              <w:rPr>
                <w:rFonts w:ascii="Arial" w:hAnsi="Arial" w:cs="Arial"/>
                <w:sz w:val="20"/>
                <w:szCs w:val="20"/>
              </w:rPr>
              <w:t>Komplementarita</w:t>
            </w:r>
          </w:p>
        </w:tc>
        <w:tc>
          <w:tcPr>
            <w:tcW w:w="471" w:type="dxa"/>
            <w:tcBorders>
              <w:top w:val="nil"/>
              <w:left w:val="single" w:sz="4" w:space="0" w:color="auto"/>
              <w:bottom w:val="nil"/>
              <w:right w:val="single" w:sz="4" w:space="0" w:color="auto"/>
            </w:tcBorders>
          </w:tcPr>
          <w:p w:rsidR="008A52C2" w:rsidRPr="00696657" w:rsidRDefault="008A52C2" w:rsidP="00F6055E">
            <w:pPr>
              <w:rPr>
                <w:rFonts w:ascii="Arial" w:hAnsi="Arial" w:cs="Arial"/>
                <w:sz w:val="20"/>
                <w:szCs w:val="20"/>
              </w:rPr>
            </w:pPr>
          </w:p>
        </w:tc>
        <w:tc>
          <w:tcPr>
            <w:tcW w:w="2521" w:type="dxa"/>
            <w:tcBorders>
              <w:top w:val="single" w:sz="4" w:space="0" w:color="auto"/>
              <w:left w:val="single" w:sz="4" w:space="0" w:color="auto"/>
              <w:bottom w:val="single" w:sz="4" w:space="0" w:color="auto"/>
              <w:right w:val="single" w:sz="4" w:space="0" w:color="auto"/>
            </w:tcBorders>
            <w:hideMark/>
          </w:tcPr>
          <w:p w:rsidR="008A52C2" w:rsidRPr="00696657" w:rsidRDefault="008A52C2" w:rsidP="00F6055E">
            <w:pPr>
              <w:autoSpaceDE w:val="0"/>
              <w:autoSpaceDN w:val="0"/>
              <w:adjustRightInd w:val="0"/>
              <w:rPr>
                <w:rFonts w:ascii="Arial" w:hAnsi="Arial" w:cs="Arial"/>
                <w:bCs/>
                <w:sz w:val="20"/>
                <w:szCs w:val="20"/>
              </w:rPr>
            </w:pPr>
            <w:r w:rsidRPr="00696657">
              <w:rPr>
                <w:rFonts w:ascii="Arial" w:hAnsi="Arial" w:cs="Arial"/>
                <w:sz w:val="20"/>
                <w:szCs w:val="20"/>
              </w:rPr>
              <w:t>Komplementarita</w:t>
            </w:r>
          </w:p>
        </w:tc>
        <w:tc>
          <w:tcPr>
            <w:tcW w:w="2403" w:type="dxa"/>
            <w:tcBorders>
              <w:top w:val="single" w:sz="4" w:space="0" w:color="auto"/>
              <w:left w:val="single" w:sz="4" w:space="0" w:color="auto"/>
              <w:bottom w:val="single" w:sz="4" w:space="0" w:color="auto"/>
              <w:right w:val="single" w:sz="4" w:space="0" w:color="auto"/>
            </w:tcBorders>
            <w:hideMark/>
          </w:tcPr>
          <w:p w:rsidR="008A52C2" w:rsidRPr="00696657" w:rsidRDefault="008A52C2" w:rsidP="00F6055E">
            <w:pPr>
              <w:rPr>
                <w:rFonts w:ascii="Arial" w:hAnsi="Arial" w:cs="Arial"/>
                <w:sz w:val="20"/>
                <w:szCs w:val="20"/>
              </w:rPr>
            </w:pPr>
            <w:r w:rsidRPr="00696657">
              <w:rPr>
                <w:rFonts w:ascii="Arial" w:hAnsi="Arial" w:cs="Arial"/>
                <w:sz w:val="20"/>
                <w:szCs w:val="20"/>
              </w:rPr>
              <w:t>Komplementarita</w:t>
            </w:r>
          </w:p>
        </w:tc>
        <w:tc>
          <w:tcPr>
            <w:tcW w:w="2871" w:type="dxa"/>
            <w:tcBorders>
              <w:top w:val="single" w:sz="4" w:space="0" w:color="auto"/>
              <w:left w:val="single" w:sz="4" w:space="0" w:color="auto"/>
              <w:bottom w:val="single" w:sz="4" w:space="0" w:color="auto"/>
              <w:right w:val="single" w:sz="4" w:space="0" w:color="auto"/>
            </w:tcBorders>
            <w:hideMark/>
          </w:tcPr>
          <w:p w:rsidR="008A52C2" w:rsidRPr="00696657" w:rsidRDefault="008A52C2" w:rsidP="00F6055E">
            <w:pPr>
              <w:rPr>
                <w:rFonts w:ascii="Arial" w:hAnsi="Arial" w:cs="Arial"/>
                <w:sz w:val="20"/>
                <w:szCs w:val="20"/>
              </w:rPr>
            </w:pPr>
            <w:r w:rsidRPr="00696657">
              <w:rPr>
                <w:rFonts w:ascii="Arial" w:hAnsi="Arial" w:cs="Arial"/>
                <w:sz w:val="20"/>
                <w:szCs w:val="20"/>
              </w:rPr>
              <w:t>Komplementarita</w:t>
            </w:r>
          </w:p>
        </w:tc>
      </w:tr>
      <w:tr w:rsidR="008A52C2" w:rsidTr="008A52C2">
        <w:tc>
          <w:tcPr>
            <w:tcW w:w="27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8A52C2" w:rsidRPr="00696657" w:rsidRDefault="008A52C2" w:rsidP="00F6055E">
            <w:pPr>
              <w:rPr>
                <w:rFonts w:ascii="Arial" w:hAnsi="Arial" w:cs="Arial"/>
                <w:b/>
                <w:sz w:val="20"/>
                <w:szCs w:val="20"/>
              </w:rPr>
            </w:pPr>
            <w:r w:rsidRPr="00696657">
              <w:rPr>
                <w:rFonts w:ascii="Arial" w:hAnsi="Arial" w:cs="Arial"/>
                <w:b/>
                <w:sz w:val="20"/>
                <w:szCs w:val="20"/>
              </w:rPr>
              <w:t xml:space="preserve">Mechanismus koordinace </w:t>
            </w:r>
          </w:p>
        </w:tc>
        <w:tc>
          <w:tcPr>
            <w:tcW w:w="3062" w:type="dxa"/>
            <w:tcBorders>
              <w:top w:val="single" w:sz="4" w:space="0" w:color="auto"/>
              <w:left w:val="single" w:sz="4" w:space="0" w:color="auto"/>
              <w:bottom w:val="single" w:sz="4" w:space="0" w:color="auto"/>
              <w:right w:val="single" w:sz="4" w:space="0" w:color="auto"/>
            </w:tcBorders>
          </w:tcPr>
          <w:p w:rsidR="008A52C2" w:rsidRPr="00696657" w:rsidRDefault="008A52C2" w:rsidP="00353D3A">
            <w:pPr>
              <w:spacing w:after="120" w:afterAutospacing="0"/>
              <w:rPr>
                <w:rFonts w:ascii="Arial" w:hAnsi="Arial" w:cs="Arial"/>
                <w:sz w:val="20"/>
                <w:szCs w:val="20"/>
              </w:rPr>
            </w:pPr>
            <w:r w:rsidRPr="00696657">
              <w:rPr>
                <w:rFonts w:ascii="Arial" w:hAnsi="Arial" w:cs="Arial"/>
                <w:sz w:val="20"/>
                <w:szCs w:val="20"/>
              </w:rPr>
              <w:t>Koordinace probíhá prostřednictvím Platformy pro Komunitně vedený místní rozvoj, kterou v pravidelných termínech svolává MMR. Jejími členy jsou zástupci všech řídicích orgánů operačních programů (případně včetně zástupců zprostředkujících subjektů), které využívají nástroj CLLD a ad hoc jsou zváni i zástupci dalších relevantních institucí či Národní sítě MAS v závislosti na projednávaných otázkách.</w:t>
            </w:r>
          </w:p>
        </w:tc>
        <w:tc>
          <w:tcPr>
            <w:tcW w:w="471" w:type="dxa"/>
            <w:tcBorders>
              <w:top w:val="nil"/>
              <w:left w:val="single" w:sz="4" w:space="0" w:color="auto"/>
              <w:bottom w:val="nil"/>
              <w:right w:val="single" w:sz="4" w:space="0" w:color="auto"/>
            </w:tcBorders>
          </w:tcPr>
          <w:p w:rsidR="008A52C2" w:rsidRPr="00696657" w:rsidRDefault="008A52C2" w:rsidP="00F6055E">
            <w:pPr>
              <w:rPr>
                <w:rFonts w:ascii="Arial" w:hAnsi="Arial" w:cs="Arial"/>
                <w:sz w:val="20"/>
                <w:szCs w:val="20"/>
              </w:rPr>
            </w:pPr>
          </w:p>
        </w:tc>
        <w:tc>
          <w:tcPr>
            <w:tcW w:w="2521" w:type="dxa"/>
            <w:tcBorders>
              <w:top w:val="single" w:sz="4" w:space="0" w:color="auto"/>
              <w:left w:val="single" w:sz="4" w:space="0" w:color="auto"/>
              <w:bottom w:val="single" w:sz="4" w:space="0" w:color="auto"/>
              <w:right w:val="single" w:sz="4" w:space="0" w:color="auto"/>
            </w:tcBorders>
          </w:tcPr>
          <w:p w:rsidR="008A52C2" w:rsidRPr="00696657" w:rsidRDefault="008A52C2" w:rsidP="00F6055E">
            <w:pPr>
              <w:rPr>
                <w:rFonts w:ascii="Arial" w:hAnsi="Arial" w:cs="Arial"/>
                <w:sz w:val="20"/>
                <w:szCs w:val="20"/>
              </w:rPr>
            </w:pPr>
          </w:p>
        </w:tc>
        <w:tc>
          <w:tcPr>
            <w:tcW w:w="2403" w:type="dxa"/>
            <w:tcBorders>
              <w:top w:val="single" w:sz="4" w:space="0" w:color="auto"/>
              <w:left w:val="single" w:sz="4" w:space="0" w:color="auto"/>
              <w:bottom w:val="single" w:sz="4" w:space="0" w:color="auto"/>
              <w:right w:val="single" w:sz="4" w:space="0" w:color="auto"/>
            </w:tcBorders>
          </w:tcPr>
          <w:p w:rsidR="008A52C2" w:rsidRPr="00696657" w:rsidRDefault="008A52C2" w:rsidP="00F6055E">
            <w:pPr>
              <w:rPr>
                <w:rFonts w:ascii="Arial" w:hAnsi="Arial" w:cs="Arial"/>
                <w:sz w:val="20"/>
                <w:szCs w:val="20"/>
              </w:rPr>
            </w:pPr>
          </w:p>
        </w:tc>
        <w:tc>
          <w:tcPr>
            <w:tcW w:w="2871" w:type="dxa"/>
            <w:tcBorders>
              <w:top w:val="single" w:sz="4" w:space="0" w:color="auto"/>
              <w:left w:val="single" w:sz="4" w:space="0" w:color="auto"/>
              <w:bottom w:val="single" w:sz="4" w:space="0" w:color="auto"/>
              <w:right w:val="single" w:sz="4" w:space="0" w:color="auto"/>
            </w:tcBorders>
          </w:tcPr>
          <w:p w:rsidR="008A52C2" w:rsidRPr="00696657" w:rsidRDefault="008A52C2" w:rsidP="00F6055E">
            <w:pPr>
              <w:rPr>
                <w:rFonts w:ascii="Arial" w:hAnsi="Arial" w:cs="Arial"/>
                <w:sz w:val="20"/>
                <w:szCs w:val="20"/>
              </w:rPr>
            </w:pPr>
          </w:p>
        </w:tc>
      </w:tr>
    </w:tbl>
    <w:p w:rsidR="008A52C2" w:rsidRDefault="008A52C2" w:rsidP="008A52C2">
      <w:pPr>
        <w:pStyle w:val="Odstavecseseznamem"/>
        <w:rPr>
          <w:rFonts w:ascii="Arial" w:hAnsi="Arial" w:cs="Arial"/>
          <w:b/>
          <w:sz w:val="20"/>
          <w:szCs w:val="20"/>
          <w:u w:val="single"/>
        </w:rPr>
      </w:pPr>
    </w:p>
    <w:p w:rsidR="00173EF1" w:rsidRPr="00A06330" w:rsidRDefault="00173EF1" w:rsidP="00276736">
      <w:pPr>
        <w:pStyle w:val="Odstavecseseznamem"/>
        <w:numPr>
          <w:ilvl w:val="0"/>
          <w:numId w:val="25"/>
        </w:numPr>
        <w:rPr>
          <w:rFonts w:ascii="Arial" w:hAnsi="Arial" w:cs="Arial"/>
          <w:b/>
          <w:sz w:val="20"/>
          <w:szCs w:val="20"/>
          <w:u w:val="single"/>
        </w:rPr>
      </w:pPr>
      <w:r w:rsidRPr="00A06330">
        <w:rPr>
          <w:rFonts w:ascii="Arial" w:hAnsi="Arial" w:cs="Arial"/>
          <w:b/>
          <w:sz w:val="20"/>
          <w:szCs w:val="20"/>
          <w:u w:val="single"/>
        </w:rPr>
        <w:t>Revitalizace sídelní zeleně</w:t>
      </w:r>
    </w:p>
    <w:tbl>
      <w:tblPr>
        <w:tblStyle w:val="Mkatabulky1"/>
        <w:tblW w:w="14034" w:type="dxa"/>
        <w:tblInd w:w="108" w:type="dxa"/>
        <w:tblLook w:val="04A0" w:firstRow="1" w:lastRow="0" w:firstColumn="1" w:lastColumn="0" w:noHBand="0" w:noVBand="1"/>
      </w:tblPr>
      <w:tblGrid>
        <w:gridCol w:w="2736"/>
        <w:gridCol w:w="4722"/>
        <w:gridCol w:w="278"/>
        <w:gridCol w:w="6298"/>
      </w:tblGrid>
      <w:tr w:rsidR="00173EF1" w:rsidRPr="00A06330" w:rsidTr="00972FF2">
        <w:trPr>
          <w:trHeight w:val="542"/>
        </w:trPr>
        <w:tc>
          <w:tcPr>
            <w:tcW w:w="2736" w:type="dxa"/>
            <w:shd w:val="clear" w:color="auto" w:fill="BFBFBF" w:themeFill="background1" w:themeFillShade="BF"/>
          </w:tcPr>
          <w:p w:rsidR="00173EF1" w:rsidRPr="00A06330" w:rsidRDefault="00173EF1" w:rsidP="00DB7E1B">
            <w:pPr>
              <w:spacing w:before="120" w:line="276" w:lineRule="auto"/>
              <w:rPr>
                <w:rFonts w:ascii="Arial" w:hAnsi="Arial" w:cs="Arial"/>
                <w:b/>
                <w:sz w:val="20"/>
                <w:szCs w:val="20"/>
              </w:rPr>
            </w:pPr>
          </w:p>
        </w:tc>
        <w:tc>
          <w:tcPr>
            <w:tcW w:w="4722" w:type="dxa"/>
            <w:tcBorders>
              <w:bottom w:val="single" w:sz="4" w:space="0" w:color="000000" w:themeColor="text1"/>
            </w:tcBorders>
            <w:shd w:val="clear" w:color="auto" w:fill="BFBFBF" w:themeFill="background1" w:themeFillShade="BF"/>
          </w:tcPr>
          <w:p w:rsidR="00173EF1" w:rsidRPr="00A06330" w:rsidRDefault="00173EF1" w:rsidP="00DB7E1B">
            <w:pPr>
              <w:spacing w:before="120" w:line="276" w:lineRule="auto"/>
              <w:rPr>
                <w:rFonts w:ascii="Arial" w:hAnsi="Arial" w:cs="Arial"/>
                <w:b/>
                <w:sz w:val="20"/>
                <w:szCs w:val="20"/>
              </w:rPr>
            </w:pPr>
            <w:r w:rsidRPr="00A06330">
              <w:rPr>
                <w:rFonts w:ascii="Arial" w:hAnsi="Arial" w:cs="Arial"/>
                <w:b/>
                <w:sz w:val="20"/>
                <w:szCs w:val="20"/>
              </w:rPr>
              <w:t>Operační program Životní prostředí 2014-2020</w:t>
            </w:r>
          </w:p>
        </w:tc>
        <w:tc>
          <w:tcPr>
            <w:tcW w:w="278" w:type="dxa"/>
            <w:vMerge w:val="restart"/>
            <w:tcBorders>
              <w:top w:val="nil"/>
            </w:tcBorders>
            <w:shd w:val="clear" w:color="auto" w:fill="FFFFFF" w:themeFill="background1"/>
          </w:tcPr>
          <w:p w:rsidR="00173EF1" w:rsidRPr="00A06330" w:rsidRDefault="00173EF1" w:rsidP="00DB7E1B">
            <w:pPr>
              <w:spacing w:before="120" w:line="276" w:lineRule="auto"/>
              <w:rPr>
                <w:rFonts w:ascii="Arial" w:hAnsi="Arial" w:cs="Arial"/>
                <w:b/>
                <w:sz w:val="20"/>
                <w:szCs w:val="20"/>
              </w:rPr>
            </w:pPr>
          </w:p>
        </w:tc>
        <w:tc>
          <w:tcPr>
            <w:tcW w:w="6298" w:type="dxa"/>
            <w:tcBorders>
              <w:bottom w:val="single" w:sz="4" w:space="0" w:color="000000" w:themeColor="text1"/>
            </w:tcBorders>
            <w:shd w:val="clear" w:color="auto" w:fill="BFBFBF" w:themeFill="background1" w:themeFillShade="BF"/>
          </w:tcPr>
          <w:p w:rsidR="00173EF1" w:rsidRPr="00A06330" w:rsidRDefault="00173EF1" w:rsidP="00DB7E1B">
            <w:pPr>
              <w:spacing w:before="120" w:line="276" w:lineRule="auto"/>
              <w:rPr>
                <w:rFonts w:ascii="Arial" w:hAnsi="Arial" w:cs="Arial"/>
                <w:b/>
                <w:sz w:val="20"/>
                <w:szCs w:val="20"/>
              </w:rPr>
            </w:pPr>
            <w:r w:rsidRPr="00A06330">
              <w:rPr>
                <w:rFonts w:ascii="Arial" w:hAnsi="Arial" w:cs="Arial"/>
                <w:b/>
                <w:sz w:val="20"/>
                <w:szCs w:val="20"/>
              </w:rPr>
              <w:t>Integrovaný regionální operační program</w:t>
            </w:r>
          </w:p>
        </w:tc>
      </w:tr>
      <w:tr w:rsidR="00173EF1" w:rsidRPr="00A06330" w:rsidTr="00972FF2">
        <w:trPr>
          <w:trHeight w:val="300"/>
        </w:trPr>
        <w:tc>
          <w:tcPr>
            <w:tcW w:w="2736" w:type="dxa"/>
            <w:shd w:val="clear" w:color="auto" w:fill="D9D9D9" w:themeFill="background1" w:themeFillShade="D9"/>
          </w:tcPr>
          <w:p w:rsidR="00173EF1" w:rsidRPr="00A06330" w:rsidRDefault="00173EF1" w:rsidP="00DB7E1B">
            <w:pPr>
              <w:spacing w:before="120" w:line="276" w:lineRule="auto"/>
              <w:rPr>
                <w:rFonts w:ascii="Arial" w:hAnsi="Arial" w:cs="Arial"/>
                <w:b/>
                <w:sz w:val="20"/>
                <w:szCs w:val="20"/>
              </w:rPr>
            </w:pPr>
            <w:r w:rsidRPr="00A06330">
              <w:rPr>
                <w:rFonts w:ascii="Arial" w:hAnsi="Arial" w:cs="Arial"/>
                <w:b/>
                <w:sz w:val="20"/>
                <w:szCs w:val="20"/>
              </w:rPr>
              <w:t xml:space="preserve">Tematický cíl </w:t>
            </w:r>
          </w:p>
        </w:tc>
        <w:tc>
          <w:tcPr>
            <w:tcW w:w="4722" w:type="dxa"/>
            <w:tcBorders>
              <w:bottom w:val="dotted" w:sz="4" w:space="0" w:color="auto"/>
            </w:tcBorders>
          </w:tcPr>
          <w:p w:rsidR="00173EF1" w:rsidRPr="00A06330" w:rsidRDefault="00173EF1" w:rsidP="00DB7E1B">
            <w:pPr>
              <w:spacing w:before="120" w:line="276" w:lineRule="auto"/>
              <w:rPr>
                <w:rFonts w:ascii="Arial" w:hAnsi="Arial" w:cs="Arial"/>
                <w:sz w:val="20"/>
                <w:szCs w:val="20"/>
              </w:rPr>
            </w:pPr>
            <w:r w:rsidRPr="00A06330">
              <w:rPr>
                <w:rFonts w:ascii="Arial" w:hAnsi="Arial" w:cs="Arial"/>
                <w:sz w:val="20"/>
                <w:szCs w:val="20"/>
              </w:rPr>
              <w:t>TC: 6</w:t>
            </w:r>
          </w:p>
        </w:tc>
        <w:tc>
          <w:tcPr>
            <w:tcW w:w="278" w:type="dxa"/>
            <w:vMerge/>
            <w:shd w:val="clear" w:color="auto" w:fill="FFFFFF" w:themeFill="background1"/>
          </w:tcPr>
          <w:p w:rsidR="00173EF1" w:rsidRPr="00A06330" w:rsidRDefault="00173EF1" w:rsidP="00DB7E1B">
            <w:pPr>
              <w:spacing w:before="120" w:line="276" w:lineRule="auto"/>
              <w:rPr>
                <w:rFonts w:ascii="Arial" w:hAnsi="Arial" w:cs="Arial"/>
                <w:sz w:val="20"/>
                <w:szCs w:val="20"/>
              </w:rPr>
            </w:pPr>
          </w:p>
        </w:tc>
        <w:tc>
          <w:tcPr>
            <w:tcW w:w="6298" w:type="dxa"/>
            <w:tcBorders>
              <w:bottom w:val="dotted" w:sz="4" w:space="0" w:color="auto"/>
            </w:tcBorders>
          </w:tcPr>
          <w:p w:rsidR="00173EF1" w:rsidRPr="00A06330" w:rsidRDefault="00173EF1" w:rsidP="00DB7E1B">
            <w:pPr>
              <w:spacing w:before="120" w:line="276" w:lineRule="auto"/>
              <w:rPr>
                <w:rFonts w:ascii="Arial" w:hAnsi="Arial" w:cs="Arial"/>
                <w:sz w:val="20"/>
                <w:szCs w:val="20"/>
              </w:rPr>
            </w:pPr>
            <w:r w:rsidRPr="00A06330">
              <w:rPr>
                <w:rFonts w:ascii="Arial" w:hAnsi="Arial" w:cs="Arial"/>
                <w:sz w:val="20"/>
                <w:szCs w:val="20"/>
              </w:rPr>
              <w:t>TC: 6</w:t>
            </w:r>
          </w:p>
        </w:tc>
      </w:tr>
      <w:tr w:rsidR="00173EF1" w:rsidRPr="00A06330" w:rsidTr="00972FF2">
        <w:tc>
          <w:tcPr>
            <w:tcW w:w="2736" w:type="dxa"/>
            <w:shd w:val="clear" w:color="auto" w:fill="D9D9D9" w:themeFill="background1" w:themeFillShade="D9"/>
          </w:tcPr>
          <w:p w:rsidR="00173EF1" w:rsidRPr="00A06330" w:rsidRDefault="00173EF1" w:rsidP="00DB7E1B">
            <w:pPr>
              <w:spacing w:before="120" w:line="276" w:lineRule="auto"/>
              <w:rPr>
                <w:rFonts w:ascii="Arial" w:hAnsi="Arial" w:cs="Arial"/>
                <w:b/>
                <w:sz w:val="20"/>
                <w:szCs w:val="20"/>
              </w:rPr>
            </w:pPr>
            <w:r w:rsidRPr="00A06330">
              <w:rPr>
                <w:rFonts w:ascii="Arial" w:hAnsi="Arial" w:cs="Arial"/>
                <w:b/>
                <w:sz w:val="20"/>
                <w:szCs w:val="20"/>
              </w:rPr>
              <w:t>Prioritní osa</w:t>
            </w:r>
          </w:p>
        </w:tc>
        <w:tc>
          <w:tcPr>
            <w:tcW w:w="4722" w:type="dxa"/>
          </w:tcPr>
          <w:p w:rsidR="00173EF1" w:rsidRPr="00A06330" w:rsidRDefault="00173EF1" w:rsidP="00DB7E1B">
            <w:pPr>
              <w:spacing w:before="120" w:line="276" w:lineRule="auto"/>
              <w:rPr>
                <w:rFonts w:ascii="Arial" w:hAnsi="Arial" w:cs="Arial"/>
                <w:sz w:val="20"/>
                <w:szCs w:val="20"/>
              </w:rPr>
            </w:pPr>
            <w:r w:rsidRPr="00A06330">
              <w:rPr>
                <w:rFonts w:ascii="Arial" w:hAnsi="Arial" w:cs="Arial"/>
                <w:sz w:val="20"/>
                <w:szCs w:val="20"/>
              </w:rPr>
              <w:t>PO</w:t>
            </w:r>
            <w:r w:rsidR="00A54C6C" w:rsidRPr="00A06330">
              <w:rPr>
                <w:rFonts w:ascii="Arial" w:hAnsi="Arial" w:cs="Arial"/>
                <w:sz w:val="20"/>
                <w:szCs w:val="20"/>
              </w:rPr>
              <w:t xml:space="preserve"> </w:t>
            </w:r>
            <w:r w:rsidRPr="00A06330">
              <w:rPr>
                <w:rFonts w:ascii="Arial" w:hAnsi="Arial" w:cs="Arial"/>
                <w:sz w:val="20"/>
                <w:szCs w:val="20"/>
              </w:rPr>
              <w:t>4: Ochrana a péče o přírodu a krajinu</w:t>
            </w:r>
          </w:p>
        </w:tc>
        <w:tc>
          <w:tcPr>
            <w:tcW w:w="278" w:type="dxa"/>
            <w:vMerge/>
            <w:shd w:val="clear" w:color="auto" w:fill="FFFFFF" w:themeFill="background1"/>
          </w:tcPr>
          <w:p w:rsidR="00173EF1" w:rsidRPr="00A06330" w:rsidRDefault="00173EF1" w:rsidP="00DB7E1B">
            <w:pPr>
              <w:spacing w:before="120" w:line="276" w:lineRule="auto"/>
              <w:rPr>
                <w:rFonts w:ascii="Arial" w:hAnsi="Arial" w:cs="Arial"/>
                <w:sz w:val="20"/>
                <w:szCs w:val="20"/>
              </w:rPr>
            </w:pPr>
          </w:p>
        </w:tc>
        <w:tc>
          <w:tcPr>
            <w:tcW w:w="6298" w:type="dxa"/>
          </w:tcPr>
          <w:p w:rsidR="00173EF1" w:rsidRPr="00A06330" w:rsidRDefault="00173EF1" w:rsidP="00DB7E1B">
            <w:pPr>
              <w:spacing w:before="120" w:line="276" w:lineRule="auto"/>
              <w:rPr>
                <w:rFonts w:ascii="Arial" w:hAnsi="Arial" w:cs="Arial"/>
                <w:sz w:val="20"/>
                <w:szCs w:val="20"/>
              </w:rPr>
            </w:pPr>
            <w:r w:rsidRPr="00A06330">
              <w:rPr>
                <w:rFonts w:ascii="Arial" w:hAnsi="Arial" w:cs="Arial"/>
                <w:sz w:val="20"/>
                <w:szCs w:val="20"/>
              </w:rPr>
              <w:t xml:space="preserve">PO 3: Zachování, ochrana, propagace a rozvoj přírodního a kulturního dědictví </w:t>
            </w:r>
          </w:p>
        </w:tc>
      </w:tr>
      <w:tr w:rsidR="00173EF1" w:rsidRPr="00A06330" w:rsidTr="00972FF2">
        <w:tc>
          <w:tcPr>
            <w:tcW w:w="2736" w:type="dxa"/>
            <w:shd w:val="clear" w:color="auto" w:fill="D9D9D9" w:themeFill="background1" w:themeFillShade="D9"/>
          </w:tcPr>
          <w:p w:rsidR="00173EF1" w:rsidRPr="00A06330" w:rsidRDefault="00173EF1" w:rsidP="00DB7E1B">
            <w:pPr>
              <w:spacing w:before="120" w:line="276" w:lineRule="auto"/>
              <w:rPr>
                <w:rFonts w:ascii="Arial" w:hAnsi="Arial" w:cs="Arial"/>
                <w:b/>
                <w:sz w:val="20"/>
                <w:szCs w:val="20"/>
              </w:rPr>
            </w:pPr>
            <w:r w:rsidRPr="00A06330">
              <w:rPr>
                <w:rFonts w:ascii="Arial" w:hAnsi="Arial" w:cs="Arial"/>
                <w:b/>
                <w:sz w:val="20"/>
                <w:szCs w:val="20"/>
              </w:rPr>
              <w:t>Investiční priorita</w:t>
            </w:r>
          </w:p>
        </w:tc>
        <w:tc>
          <w:tcPr>
            <w:tcW w:w="4722" w:type="dxa"/>
          </w:tcPr>
          <w:p w:rsidR="00173EF1" w:rsidRPr="00A06330" w:rsidRDefault="00173EF1" w:rsidP="00DB7E1B">
            <w:pPr>
              <w:spacing w:before="120" w:line="276" w:lineRule="auto"/>
              <w:rPr>
                <w:rFonts w:ascii="Arial" w:hAnsi="Arial" w:cs="Arial"/>
                <w:sz w:val="20"/>
                <w:szCs w:val="20"/>
              </w:rPr>
            </w:pPr>
            <w:r w:rsidRPr="00A06330">
              <w:rPr>
                <w:rFonts w:ascii="Arial" w:hAnsi="Arial" w:cs="Arial"/>
                <w:sz w:val="20"/>
                <w:szCs w:val="20"/>
              </w:rPr>
              <w:t>IP6d</w:t>
            </w:r>
          </w:p>
        </w:tc>
        <w:tc>
          <w:tcPr>
            <w:tcW w:w="278" w:type="dxa"/>
            <w:vMerge/>
            <w:shd w:val="clear" w:color="auto" w:fill="FFFFFF" w:themeFill="background1"/>
          </w:tcPr>
          <w:p w:rsidR="00173EF1" w:rsidRPr="00A06330" w:rsidRDefault="00173EF1" w:rsidP="00DB7E1B">
            <w:pPr>
              <w:spacing w:before="120" w:line="276" w:lineRule="auto"/>
              <w:rPr>
                <w:rFonts w:ascii="Arial" w:hAnsi="Arial" w:cs="Arial"/>
                <w:sz w:val="20"/>
                <w:szCs w:val="20"/>
              </w:rPr>
            </w:pPr>
          </w:p>
        </w:tc>
        <w:tc>
          <w:tcPr>
            <w:tcW w:w="6298" w:type="dxa"/>
          </w:tcPr>
          <w:p w:rsidR="00173EF1" w:rsidRPr="00A06330" w:rsidRDefault="00173EF1" w:rsidP="00DB7E1B">
            <w:pPr>
              <w:spacing w:before="120" w:line="276" w:lineRule="auto"/>
              <w:rPr>
                <w:rFonts w:ascii="Arial" w:hAnsi="Arial" w:cs="Arial"/>
                <w:sz w:val="20"/>
                <w:szCs w:val="20"/>
              </w:rPr>
            </w:pPr>
            <w:r w:rsidRPr="00A06330">
              <w:rPr>
                <w:rFonts w:ascii="Arial" w:hAnsi="Arial" w:cs="Arial"/>
                <w:sz w:val="20"/>
                <w:szCs w:val="20"/>
              </w:rPr>
              <w:t>IP</w:t>
            </w:r>
            <w:r w:rsidR="00E379A4" w:rsidRPr="00A06330">
              <w:rPr>
                <w:rFonts w:ascii="Arial" w:hAnsi="Arial" w:cs="Arial"/>
                <w:sz w:val="20"/>
                <w:szCs w:val="20"/>
              </w:rPr>
              <w:t xml:space="preserve"> 6c</w:t>
            </w:r>
          </w:p>
        </w:tc>
      </w:tr>
      <w:tr w:rsidR="00173EF1" w:rsidRPr="00A06330" w:rsidTr="00972FF2">
        <w:tc>
          <w:tcPr>
            <w:tcW w:w="2736" w:type="dxa"/>
            <w:shd w:val="clear" w:color="auto" w:fill="D9D9D9" w:themeFill="background1" w:themeFillShade="D9"/>
          </w:tcPr>
          <w:p w:rsidR="00173EF1" w:rsidRPr="00A06330" w:rsidRDefault="00173EF1" w:rsidP="00DB7E1B">
            <w:pPr>
              <w:spacing w:before="120" w:line="276" w:lineRule="auto"/>
              <w:rPr>
                <w:rFonts w:ascii="Arial" w:hAnsi="Arial" w:cs="Arial"/>
                <w:b/>
                <w:sz w:val="20"/>
                <w:szCs w:val="20"/>
              </w:rPr>
            </w:pPr>
            <w:r w:rsidRPr="00A06330">
              <w:rPr>
                <w:rFonts w:ascii="Arial" w:hAnsi="Arial" w:cs="Arial"/>
                <w:b/>
                <w:sz w:val="20"/>
                <w:szCs w:val="20"/>
              </w:rPr>
              <w:t>Specifický cíl</w:t>
            </w:r>
          </w:p>
        </w:tc>
        <w:tc>
          <w:tcPr>
            <w:tcW w:w="4722" w:type="dxa"/>
          </w:tcPr>
          <w:p w:rsidR="00173EF1" w:rsidRPr="00A06330" w:rsidRDefault="00A54C6C" w:rsidP="00DB7E1B">
            <w:pPr>
              <w:spacing w:before="120" w:line="276" w:lineRule="auto"/>
              <w:rPr>
                <w:rFonts w:ascii="Arial" w:hAnsi="Arial" w:cs="Arial"/>
                <w:sz w:val="20"/>
                <w:szCs w:val="20"/>
              </w:rPr>
            </w:pPr>
            <w:r w:rsidRPr="00A06330">
              <w:rPr>
                <w:rFonts w:ascii="Arial" w:hAnsi="Arial" w:cs="Arial"/>
                <w:sz w:val="20"/>
                <w:szCs w:val="20"/>
              </w:rPr>
              <w:t xml:space="preserve">SC </w:t>
            </w:r>
            <w:r w:rsidR="00173EF1" w:rsidRPr="00A06330">
              <w:rPr>
                <w:rFonts w:ascii="Arial" w:hAnsi="Arial" w:cs="Arial"/>
                <w:sz w:val="20"/>
                <w:szCs w:val="20"/>
              </w:rPr>
              <w:t>4.4</w:t>
            </w:r>
            <w:r w:rsidR="00B42DF8">
              <w:rPr>
                <w:rFonts w:ascii="Arial" w:hAnsi="Arial" w:cs="Arial"/>
                <w:sz w:val="20"/>
                <w:szCs w:val="20"/>
              </w:rPr>
              <w:t>:</w:t>
            </w:r>
            <w:r w:rsidR="00173EF1" w:rsidRPr="00A06330">
              <w:rPr>
                <w:rFonts w:ascii="Arial" w:hAnsi="Arial" w:cs="Arial"/>
                <w:sz w:val="20"/>
                <w:szCs w:val="20"/>
              </w:rPr>
              <w:t xml:space="preserve"> Zlepšení kvality prostředí v sídlech</w:t>
            </w:r>
          </w:p>
        </w:tc>
        <w:tc>
          <w:tcPr>
            <w:tcW w:w="278" w:type="dxa"/>
            <w:vMerge/>
            <w:tcBorders>
              <w:bottom w:val="nil"/>
            </w:tcBorders>
            <w:shd w:val="clear" w:color="auto" w:fill="FFFFFF" w:themeFill="background1"/>
          </w:tcPr>
          <w:p w:rsidR="00173EF1" w:rsidRPr="00A06330" w:rsidRDefault="00173EF1" w:rsidP="00DB7E1B">
            <w:pPr>
              <w:spacing w:before="120" w:line="276" w:lineRule="auto"/>
              <w:rPr>
                <w:rFonts w:ascii="Arial" w:hAnsi="Arial" w:cs="Arial"/>
                <w:sz w:val="20"/>
                <w:szCs w:val="20"/>
              </w:rPr>
            </w:pPr>
          </w:p>
        </w:tc>
        <w:tc>
          <w:tcPr>
            <w:tcW w:w="6298" w:type="dxa"/>
          </w:tcPr>
          <w:p w:rsidR="00173EF1" w:rsidRPr="00A06330" w:rsidRDefault="003C560C" w:rsidP="00DB7E1B">
            <w:pPr>
              <w:spacing w:before="120" w:line="276" w:lineRule="auto"/>
              <w:rPr>
                <w:rFonts w:ascii="Arial" w:hAnsi="Arial" w:cs="Arial"/>
                <w:sz w:val="20"/>
                <w:szCs w:val="20"/>
              </w:rPr>
            </w:pPr>
            <w:r w:rsidRPr="00A06330">
              <w:rPr>
                <w:rFonts w:ascii="Arial" w:hAnsi="Arial" w:cs="Arial"/>
                <w:sz w:val="20"/>
                <w:szCs w:val="20"/>
              </w:rPr>
              <w:t xml:space="preserve">SC </w:t>
            </w:r>
            <w:r w:rsidR="00173EF1" w:rsidRPr="00A06330">
              <w:rPr>
                <w:rFonts w:ascii="Arial" w:hAnsi="Arial" w:cs="Arial"/>
                <w:sz w:val="20"/>
                <w:szCs w:val="20"/>
              </w:rPr>
              <w:t>3.1: Zefektivnění prezentace, posílení ochrany a rozvoje kulturního dědictví</w:t>
            </w:r>
          </w:p>
        </w:tc>
      </w:tr>
      <w:tr w:rsidR="00173EF1" w:rsidRPr="00A06330" w:rsidTr="00972FF2">
        <w:tc>
          <w:tcPr>
            <w:tcW w:w="2736" w:type="dxa"/>
            <w:shd w:val="clear" w:color="auto" w:fill="D9D9D9" w:themeFill="background1" w:themeFillShade="D9"/>
          </w:tcPr>
          <w:p w:rsidR="00173EF1" w:rsidRPr="00A06330" w:rsidRDefault="00173EF1" w:rsidP="00DB7E1B">
            <w:pPr>
              <w:spacing w:before="120" w:line="276" w:lineRule="auto"/>
              <w:rPr>
                <w:rFonts w:ascii="Arial" w:hAnsi="Arial" w:cs="Arial"/>
                <w:b/>
                <w:sz w:val="20"/>
                <w:szCs w:val="20"/>
              </w:rPr>
            </w:pPr>
            <w:r w:rsidRPr="00A06330">
              <w:rPr>
                <w:rFonts w:ascii="Arial" w:hAnsi="Arial" w:cs="Arial"/>
                <w:b/>
                <w:sz w:val="20"/>
                <w:szCs w:val="20"/>
              </w:rPr>
              <w:t>Věcná specifikace (zaměření, aktivity)</w:t>
            </w:r>
          </w:p>
        </w:tc>
        <w:tc>
          <w:tcPr>
            <w:tcW w:w="4722" w:type="dxa"/>
          </w:tcPr>
          <w:p w:rsidR="00173EF1" w:rsidRPr="00A06330" w:rsidRDefault="00173EF1" w:rsidP="00DB7E1B">
            <w:pPr>
              <w:spacing w:before="120" w:line="276" w:lineRule="auto"/>
              <w:rPr>
                <w:rFonts w:ascii="Arial" w:hAnsi="Arial" w:cs="Arial"/>
                <w:sz w:val="20"/>
                <w:szCs w:val="20"/>
              </w:rPr>
            </w:pPr>
            <w:r w:rsidRPr="00A06330">
              <w:rPr>
                <w:rFonts w:ascii="Arial" w:hAnsi="Arial" w:cs="Arial"/>
                <w:sz w:val="20"/>
                <w:szCs w:val="20"/>
              </w:rPr>
              <w:t>Revitalizace funkčních ploch a prvků sídelní zeleně</w:t>
            </w:r>
          </w:p>
        </w:tc>
        <w:tc>
          <w:tcPr>
            <w:tcW w:w="278" w:type="dxa"/>
            <w:tcBorders>
              <w:top w:val="nil"/>
              <w:bottom w:val="nil"/>
            </w:tcBorders>
          </w:tcPr>
          <w:p w:rsidR="00173EF1" w:rsidRPr="00A06330" w:rsidRDefault="00173EF1" w:rsidP="00DB7E1B">
            <w:pPr>
              <w:spacing w:before="120" w:line="276" w:lineRule="auto"/>
              <w:rPr>
                <w:rFonts w:ascii="Arial" w:hAnsi="Arial" w:cs="Arial"/>
                <w:sz w:val="20"/>
                <w:szCs w:val="20"/>
              </w:rPr>
            </w:pPr>
          </w:p>
        </w:tc>
        <w:tc>
          <w:tcPr>
            <w:tcW w:w="6298" w:type="dxa"/>
          </w:tcPr>
          <w:p w:rsidR="00173EF1" w:rsidRPr="00A06330" w:rsidRDefault="00E379A4" w:rsidP="00DB7E1B">
            <w:pPr>
              <w:spacing w:before="120" w:line="276" w:lineRule="auto"/>
              <w:rPr>
                <w:rFonts w:ascii="Arial" w:hAnsi="Arial" w:cs="Arial"/>
                <w:sz w:val="20"/>
                <w:szCs w:val="20"/>
              </w:rPr>
            </w:pPr>
            <w:r w:rsidRPr="00A06330">
              <w:rPr>
                <w:rFonts w:ascii="Arial" w:hAnsi="Arial" w:cs="Arial"/>
                <w:sz w:val="20"/>
                <w:szCs w:val="20"/>
              </w:rPr>
              <w:t>Součástí revitalizace souboru vybraných památek může být také obnova parků a zahrad u souborů památek (NKP, památek UNESCO).</w:t>
            </w:r>
          </w:p>
        </w:tc>
      </w:tr>
      <w:tr w:rsidR="00173EF1" w:rsidRPr="00A06330" w:rsidTr="00972FF2">
        <w:tc>
          <w:tcPr>
            <w:tcW w:w="2736" w:type="dxa"/>
            <w:shd w:val="clear" w:color="auto" w:fill="D9D9D9" w:themeFill="background1" w:themeFillShade="D9"/>
          </w:tcPr>
          <w:p w:rsidR="00173EF1" w:rsidRPr="00A06330" w:rsidRDefault="00173EF1" w:rsidP="00DB7E1B">
            <w:pPr>
              <w:spacing w:before="120" w:line="276" w:lineRule="auto"/>
              <w:rPr>
                <w:rFonts w:ascii="Arial" w:hAnsi="Arial" w:cs="Arial"/>
                <w:b/>
                <w:sz w:val="20"/>
                <w:szCs w:val="20"/>
              </w:rPr>
            </w:pPr>
            <w:r w:rsidRPr="00A06330">
              <w:rPr>
                <w:rFonts w:ascii="Arial" w:hAnsi="Arial" w:cs="Arial"/>
                <w:b/>
                <w:sz w:val="20"/>
                <w:szCs w:val="20"/>
              </w:rPr>
              <w:t>Implementační prvky</w:t>
            </w:r>
          </w:p>
        </w:tc>
        <w:tc>
          <w:tcPr>
            <w:tcW w:w="4722" w:type="dxa"/>
          </w:tcPr>
          <w:p w:rsidR="00600452" w:rsidRPr="00A06330" w:rsidRDefault="00173EF1" w:rsidP="00DB7E1B">
            <w:pPr>
              <w:spacing w:before="120" w:after="200" w:afterAutospacing="0"/>
              <w:rPr>
                <w:rFonts w:ascii="Arial" w:hAnsi="Arial" w:cs="Arial"/>
                <w:sz w:val="20"/>
                <w:szCs w:val="20"/>
              </w:rPr>
            </w:pPr>
            <w:r w:rsidRPr="00A06330">
              <w:rPr>
                <w:rFonts w:ascii="Arial" w:hAnsi="Arial" w:cs="Arial"/>
                <w:sz w:val="20"/>
                <w:szCs w:val="20"/>
              </w:rPr>
              <w:t>Typy příjemců</w:t>
            </w:r>
            <w:r w:rsidR="000200EC">
              <w:rPr>
                <w:rFonts w:ascii="Arial" w:hAnsi="Arial" w:cs="Arial"/>
                <w:sz w:val="20"/>
                <w:szCs w:val="20"/>
              </w:rPr>
              <w:t xml:space="preserve"> SC 4.4</w:t>
            </w:r>
            <w:r w:rsidRPr="00A06330">
              <w:rPr>
                <w:rFonts w:ascii="Arial" w:hAnsi="Arial" w:cs="Arial"/>
                <w:sz w:val="20"/>
                <w:szCs w:val="20"/>
              </w:rPr>
              <w:t xml:space="preserve">: </w:t>
            </w:r>
            <w:r w:rsidR="00600452" w:rsidRPr="00A06330">
              <w:rPr>
                <w:rFonts w:ascii="Arial" w:hAnsi="Arial" w:cs="Arial"/>
                <w:sz w:val="20"/>
                <w:szCs w:val="20"/>
              </w:rPr>
              <w:t xml:space="preserve">kraje, obce, dobrovolné svazky obcí, příspěvkové organizace, podnikatelské subjekty, </w:t>
            </w:r>
            <w:r w:rsidR="00600452" w:rsidRPr="00A06330">
              <w:rPr>
                <w:rFonts w:ascii="Arial" w:hAnsi="Arial" w:cs="Arial"/>
                <w:color w:val="000000"/>
                <w:sz w:val="20"/>
                <w:szCs w:val="20"/>
              </w:rPr>
              <w:t>nestátní neziskové organizace (</w:t>
            </w:r>
            <w:r w:rsidR="00600452" w:rsidRPr="00A06330">
              <w:rPr>
                <w:rFonts w:ascii="Arial" w:hAnsi="Arial" w:cs="Arial"/>
                <w:sz w:val="20"/>
                <w:szCs w:val="20"/>
              </w:rPr>
              <w:t xml:space="preserve">obecně prospěšné společnosti, nadace, nadační fondy, ústavy, spolky), </w:t>
            </w:r>
            <w:r w:rsidR="00A857A0" w:rsidRPr="00A06330">
              <w:rPr>
                <w:rFonts w:ascii="Arial" w:hAnsi="Arial" w:cs="Arial"/>
                <w:sz w:val="20"/>
                <w:szCs w:val="20"/>
              </w:rPr>
              <w:t xml:space="preserve">státní podniky, vysoké školy, školy a školská zařízení, organizační složky státu (s výjimkou pozemkových úřadů a AOPK ČR), </w:t>
            </w:r>
            <w:r w:rsidR="00925101" w:rsidRPr="00A06330">
              <w:rPr>
                <w:rFonts w:ascii="Arial" w:hAnsi="Arial" w:cs="Arial"/>
                <w:color w:val="000000"/>
                <w:sz w:val="20"/>
                <w:szCs w:val="20"/>
              </w:rPr>
              <w:t>církve a náboženské společnosti a jejich svazy,</w:t>
            </w:r>
            <w:r w:rsidR="00925101" w:rsidRPr="00A06330">
              <w:rPr>
                <w:rFonts w:ascii="Arial" w:hAnsi="Arial" w:cs="Arial"/>
                <w:sz w:val="20"/>
                <w:szCs w:val="20"/>
              </w:rPr>
              <w:t xml:space="preserve"> veřejnoprávní instituce, </w:t>
            </w:r>
            <w:r w:rsidR="00341CE4" w:rsidRPr="00A06330">
              <w:rPr>
                <w:rFonts w:ascii="Arial" w:hAnsi="Arial" w:cs="Arial"/>
                <w:sz w:val="20"/>
                <w:szCs w:val="20"/>
              </w:rPr>
              <w:t xml:space="preserve">veřejné výzkumné instituce, </w:t>
            </w:r>
            <w:r w:rsidR="00925101" w:rsidRPr="00A06330">
              <w:rPr>
                <w:rFonts w:ascii="Arial" w:hAnsi="Arial" w:cs="Arial"/>
                <w:sz w:val="20"/>
                <w:szCs w:val="20"/>
              </w:rPr>
              <w:t xml:space="preserve">obchodní společnosti a družstva, </w:t>
            </w:r>
            <w:r w:rsidR="00600452" w:rsidRPr="00A06330">
              <w:rPr>
                <w:rFonts w:ascii="Arial" w:hAnsi="Arial" w:cs="Arial"/>
                <w:sz w:val="20"/>
                <w:szCs w:val="20"/>
              </w:rPr>
              <w:t>fyzické osoby podnikající.</w:t>
            </w:r>
          </w:p>
          <w:p w:rsidR="00173EF1" w:rsidRPr="00A06330" w:rsidRDefault="00173EF1" w:rsidP="00DB7E1B">
            <w:pPr>
              <w:spacing w:before="120" w:after="0" w:afterAutospacing="0" w:line="276" w:lineRule="auto"/>
              <w:rPr>
                <w:rFonts w:ascii="Arial" w:hAnsi="Arial" w:cs="Arial"/>
                <w:sz w:val="20"/>
                <w:szCs w:val="20"/>
              </w:rPr>
            </w:pPr>
          </w:p>
          <w:p w:rsidR="00173EF1" w:rsidRPr="00A06330" w:rsidRDefault="00173EF1" w:rsidP="00DB7E1B">
            <w:pPr>
              <w:spacing w:before="120" w:line="276" w:lineRule="auto"/>
              <w:rPr>
                <w:rFonts w:ascii="Arial" w:hAnsi="Arial" w:cs="Arial"/>
                <w:sz w:val="20"/>
                <w:szCs w:val="20"/>
              </w:rPr>
            </w:pPr>
            <w:r w:rsidRPr="00A06330">
              <w:rPr>
                <w:rFonts w:ascii="Arial" w:hAnsi="Arial" w:cs="Arial"/>
                <w:sz w:val="20"/>
                <w:szCs w:val="20"/>
              </w:rPr>
              <w:t>Cílová území: území celé České republiky, mimo území hl. města Prahy</w:t>
            </w:r>
            <w:r w:rsidR="00073741" w:rsidRPr="00A06330">
              <w:rPr>
                <w:rFonts w:ascii="Arial" w:hAnsi="Arial" w:cs="Arial"/>
                <w:sz w:val="20"/>
                <w:szCs w:val="20"/>
              </w:rPr>
              <w:t>.</w:t>
            </w:r>
          </w:p>
        </w:tc>
        <w:tc>
          <w:tcPr>
            <w:tcW w:w="278" w:type="dxa"/>
            <w:tcBorders>
              <w:top w:val="nil"/>
              <w:bottom w:val="nil"/>
            </w:tcBorders>
          </w:tcPr>
          <w:p w:rsidR="00173EF1" w:rsidRPr="00A06330" w:rsidRDefault="00173EF1" w:rsidP="00DB7E1B">
            <w:pPr>
              <w:spacing w:before="120" w:line="276" w:lineRule="auto"/>
              <w:rPr>
                <w:rFonts w:ascii="Arial" w:hAnsi="Arial" w:cs="Arial"/>
                <w:sz w:val="20"/>
                <w:szCs w:val="20"/>
              </w:rPr>
            </w:pPr>
          </w:p>
        </w:tc>
        <w:tc>
          <w:tcPr>
            <w:tcW w:w="6298" w:type="dxa"/>
          </w:tcPr>
          <w:p w:rsidR="00173EF1" w:rsidRPr="00A06330" w:rsidRDefault="00173EF1" w:rsidP="00DB7E1B">
            <w:pPr>
              <w:autoSpaceDE w:val="0"/>
              <w:autoSpaceDN w:val="0"/>
              <w:adjustRightInd w:val="0"/>
              <w:spacing w:before="120" w:after="60" w:line="276" w:lineRule="auto"/>
              <w:rPr>
                <w:rFonts w:ascii="Arial" w:hAnsi="Arial" w:cs="Arial"/>
                <w:sz w:val="20"/>
                <w:szCs w:val="20"/>
              </w:rPr>
            </w:pPr>
            <w:r w:rsidRPr="00A06330">
              <w:rPr>
                <w:rFonts w:ascii="Arial" w:hAnsi="Arial" w:cs="Arial"/>
                <w:bCs/>
                <w:sz w:val="20"/>
                <w:szCs w:val="20"/>
              </w:rPr>
              <w:t xml:space="preserve">Typy příjemců: </w:t>
            </w:r>
            <w:r w:rsidR="00E379A4" w:rsidRPr="00A06330">
              <w:rPr>
                <w:rFonts w:ascii="Arial" w:hAnsi="Arial" w:cs="Arial"/>
                <w:sz w:val="20"/>
                <w:szCs w:val="20"/>
              </w:rPr>
              <w:t>vlastníci památek, nebo subjekty s právem hospodaření (dle zápisu v katastru nemovitostí), kromě fyzických osob nepodnikajících</w:t>
            </w:r>
          </w:p>
          <w:p w:rsidR="00173EF1" w:rsidRPr="00A06330" w:rsidRDefault="00173EF1" w:rsidP="00DB7E1B">
            <w:pPr>
              <w:spacing w:before="120" w:line="276" w:lineRule="auto"/>
              <w:rPr>
                <w:rFonts w:ascii="Arial" w:hAnsi="Arial" w:cs="Arial"/>
                <w:sz w:val="20"/>
                <w:szCs w:val="20"/>
              </w:rPr>
            </w:pPr>
            <w:r w:rsidRPr="00A06330">
              <w:rPr>
                <w:rFonts w:ascii="Arial" w:hAnsi="Arial" w:cs="Arial"/>
                <w:bCs/>
                <w:sz w:val="20"/>
                <w:szCs w:val="20"/>
              </w:rPr>
              <w:t xml:space="preserve">Územní zamření podpory: </w:t>
            </w:r>
            <w:r w:rsidR="00E379A4" w:rsidRPr="00A06330">
              <w:rPr>
                <w:rFonts w:ascii="Arial" w:hAnsi="Arial" w:cs="Arial"/>
                <w:sz w:val="20"/>
                <w:szCs w:val="20"/>
              </w:rPr>
              <w:t>c</w:t>
            </w:r>
            <w:r w:rsidRPr="00A06330">
              <w:rPr>
                <w:rFonts w:ascii="Arial" w:hAnsi="Arial" w:cs="Arial"/>
                <w:sz w:val="20"/>
                <w:szCs w:val="20"/>
              </w:rPr>
              <w:t>elé území ČR kromě hl. m. Prahy</w:t>
            </w:r>
          </w:p>
        </w:tc>
      </w:tr>
      <w:tr w:rsidR="00173EF1" w:rsidRPr="00A06330" w:rsidTr="00972FF2">
        <w:tc>
          <w:tcPr>
            <w:tcW w:w="2736" w:type="dxa"/>
            <w:shd w:val="clear" w:color="auto" w:fill="D9D9D9" w:themeFill="background1" w:themeFillShade="D9"/>
          </w:tcPr>
          <w:p w:rsidR="00173EF1" w:rsidRPr="00A06330" w:rsidRDefault="00173EF1" w:rsidP="00DB7E1B">
            <w:pPr>
              <w:spacing w:before="120" w:line="276" w:lineRule="auto"/>
              <w:rPr>
                <w:rFonts w:ascii="Arial" w:hAnsi="Arial" w:cs="Arial"/>
                <w:b/>
                <w:sz w:val="20"/>
                <w:szCs w:val="20"/>
              </w:rPr>
            </w:pPr>
            <w:r w:rsidRPr="00A06330">
              <w:rPr>
                <w:rFonts w:ascii="Arial" w:hAnsi="Arial" w:cs="Arial"/>
                <w:b/>
                <w:sz w:val="20"/>
                <w:szCs w:val="20"/>
              </w:rPr>
              <w:t>Synergie/komplementarita</w:t>
            </w:r>
          </w:p>
        </w:tc>
        <w:tc>
          <w:tcPr>
            <w:tcW w:w="4722" w:type="dxa"/>
          </w:tcPr>
          <w:p w:rsidR="00173EF1" w:rsidRPr="00A06330" w:rsidDel="0065188F" w:rsidRDefault="00173EF1" w:rsidP="00DB7E1B">
            <w:pPr>
              <w:spacing w:before="120" w:line="276" w:lineRule="auto"/>
              <w:rPr>
                <w:rFonts w:ascii="Arial" w:hAnsi="Arial" w:cs="Arial"/>
                <w:sz w:val="20"/>
                <w:szCs w:val="20"/>
              </w:rPr>
            </w:pPr>
            <w:r w:rsidRPr="00A06330">
              <w:rPr>
                <w:rFonts w:ascii="Arial" w:hAnsi="Arial" w:cs="Arial"/>
                <w:sz w:val="20"/>
                <w:szCs w:val="20"/>
              </w:rPr>
              <w:t>Komplementarita</w:t>
            </w:r>
          </w:p>
        </w:tc>
        <w:tc>
          <w:tcPr>
            <w:tcW w:w="278" w:type="dxa"/>
            <w:tcBorders>
              <w:top w:val="nil"/>
              <w:bottom w:val="nil"/>
            </w:tcBorders>
          </w:tcPr>
          <w:p w:rsidR="00173EF1" w:rsidRPr="00A06330" w:rsidRDefault="00173EF1" w:rsidP="00DB7E1B">
            <w:pPr>
              <w:spacing w:before="120" w:line="276" w:lineRule="auto"/>
              <w:rPr>
                <w:rFonts w:ascii="Arial" w:hAnsi="Arial" w:cs="Arial"/>
                <w:sz w:val="20"/>
                <w:szCs w:val="20"/>
              </w:rPr>
            </w:pPr>
          </w:p>
        </w:tc>
        <w:tc>
          <w:tcPr>
            <w:tcW w:w="6298" w:type="dxa"/>
          </w:tcPr>
          <w:p w:rsidR="00173EF1" w:rsidRPr="00A06330" w:rsidRDefault="00173EF1" w:rsidP="00DB7E1B">
            <w:pPr>
              <w:spacing w:before="120" w:line="276" w:lineRule="auto"/>
              <w:rPr>
                <w:rFonts w:ascii="Arial" w:hAnsi="Arial" w:cs="Arial"/>
                <w:sz w:val="20"/>
                <w:szCs w:val="20"/>
              </w:rPr>
            </w:pPr>
            <w:r w:rsidRPr="00A06330">
              <w:rPr>
                <w:rFonts w:ascii="Arial" w:hAnsi="Arial" w:cs="Arial"/>
                <w:sz w:val="20"/>
                <w:szCs w:val="20"/>
              </w:rPr>
              <w:t>Komplementarita</w:t>
            </w:r>
          </w:p>
        </w:tc>
      </w:tr>
      <w:tr w:rsidR="00173EF1" w:rsidRPr="00A06330" w:rsidTr="00972FF2">
        <w:tc>
          <w:tcPr>
            <w:tcW w:w="2736" w:type="dxa"/>
            <w:shd w:val="clear" w:color="auto" w:fill="D9D9D9" w:themeFill="background1" w:themeFillShade="D9"/>
          </w:tcPr>
          <w:p w:rsidR="00173EF1" w:rsidRPr="00A06330" w:rsidRDefault="00173EF1" w:rsidP="00DB7E1B">
            <w:pPr>
              <w:spacing w:before="120" w:line="276" w:lineRule="auto"/>
              <w:rPr>
                <w:rFonts w:ascii="Arial" w:hAnsi="Arial" w:cs="Arial"/>
                <w:b/>
                <w:sz w:val="20"/>
                <w:szCs w:val="20"/>
              </w:rPr>
            </w:pPr>
            <w:r w:rsidRPr="00A06330">
              <w:rPr>
                <w:rFonts w:ascii="Arial" w:hAnsi="Arial" w:cs="Arial"/>
                <w:b/>
                <w:sz w:val="20"/>
                <w:szCs w:val="20"/>
              </w:rPr>
              <w:t xml:space="preserve">Mechanismus koordinace </w:t>
            </w:r>
          </w:p>
        </w:tc>
        <w:tc>
          <w:tcPr>
            <w:tcW w:w="4722" w:type="dxa"/>
          </w:tcPr>
          <w:p w:rsidR="00173EF1" w:rsidRPr="00A06330" w:rsidRDefault="00173EF1" w:rsidP="00DB7E1B">
            <w:pPr>
              <w:autoSpaceDE w:val="0"/>
              <w:autoSpaceDN w:val="0"/>
              <w:adjustRightInd w:val="0"/>
              <w:spacing w:before="120" w:after="0" w:afterAutospacing="0" w:line="276" w:lineRule="auto"/>
              <w:rPr>
                <w:rFonts w:ascii="Arial" w:hAnsi="Arial" w:cs="Arial"/>
                <w:sz w:val="20"/>
                <w:szCs w:val="20"/>
              </w:rPr>
            </w:pPr>
            <w:r w:rsidRPr="00A06330">
              <w:rPr>
                <w:rFonts w:ascii="Arial" w:hAnsi="Arial" w:cs="Arial"/>
                <w:sz w:val="20"/>
                <w:szCs w:val="20"/>
              </w:rPr>
              <w:t>OP</w:t>
            </w:r>
            <w:r w:rsidR="00E927FB" w:rsidRPr="00A06330">
              <w:rPr>
                <w:rFonts w:ascii="Arial" w:hAnsi="Arial" w:cs="Arial"/>
                <w:sz w:val="20"/>
                <w:szCs w:val="20"/>
              </w:rPr>
              <w:t xml:space="preserve"> </w:t>
            </w:r>
            <w:r w:rsidRPr="00A06330">
              <w:rPr>
                <w:rFonts w:ascii="Arial" w:hAnsi="Arial" w:cs="Arial"/>
                <w:sz w:val="20"/>
                <w:szCs w:val="20"/>
              </w:rPr>
              <w:t>ŽP 2014-2020 a IROP 2014-2020 identifik</w:t>
            </w:r>
            <w:r w:rsidR="005428CF" w:rsidRPr="00A06330">
              <w:rPr>
                <w:rFonts w:ascii="Arial" w:hAnsi="Arial" w:cs="Arial"/>
                <w:sz w:val="20"/>
                <w:szCs w:val="20"/>
              </w:rPr>
              <w:t>ují</w:t>
            </w:r>
            <w:r w:rsidRPr="00A06330">
              <w:rPr>
                <w:rFonts w:ascii="Arial" w:hAnsi="Arial" w:cs="Arial"/>
                <w:sz w:val="20"/>
                <w:szCs w:val="20"/>
              </w:rPr>
              <w:t xml:space="preserve"> komplementaritu týkající se revitalizace parků a zahrad u národních kulturních památek. Podpora obnovy parků a zahrad u národních kulturních památek, mimo zvláště chráněná území a území soustavy Natura 2000 nebude z</w:t>
            </w:r>
            <w:r w:rsidR="00E927FB" w:rsidRPr="00A06330">
              <w:rPr>
                <w:rFonts w:ascii="Arial" w:hAnsi="Arial" w:cs="Arial"/>
                <w:sz w:val="20"/>
                <w:szCs w:val="20"/>
              </w:rPr>
              <w:t> </w:t>
            </w:r>
            <w:r w:rsidRPr="00A06330">
              <w:rPr>
                <w:rFonts w:ascii="Arial" w:hAnsi="Arial" w:cs="Arial"/>
                <w:sz w:val="20"/>
                <w:szCs w:val="20"/>
              </w:rPr>
              <w:t>OP</w:t>
            </w:r>
            <w:r w:rsidR="00E927FB" w:rsidRPr="00A06330">
              <w:rPr>
                <w:rFonts w:ascii="Arial" w:hAnsi="Arial" w:cs="Arial"/>
                <w:sz w:val="20"/>
                <w:szCs w:val="20"/>
              </w:rPr>
              <w:t xml:space="preserve"> </w:t>
            </w:r>
            <w:r w:rsidRPr="00A06330">
              <w:rPr>
                <w:rFonts w:ascii="Arial" w:hAnsi="Arial" w:cs="Arial"/>
                <w:sz w:val="20"/>
                <w:szCs w:val="20"/>
              </w:rPr>
              <w:t xml:space="preserve">ŽP možná. Pokud je území národní kulturní památkou a současně se jedná o zvláště chráněné území nebo území soustavy Natura 2000 (alespoň 50% obnovovaného území) bude podpora možná </w:t>
            </w:r>
            <w:r w:rsidR="005428CF" w:rsidRPr="00A06330">
              <w:rPr>
                <w:rFonts w:ascii="Arial" w:hAnsi="Arial" w:cs="Arial"/>
                <w:sz w:val="20"/>
                <w:szCs w:val="20"/>
              </w:rPr>
              <w:t xml:space="preserve">pouze </w:t>
            </w:r>
            <w:r w:rsidRPr="00A06330">
              <w:rPr>
                <w:rFonts w:ascii="Arial" w:hAnsi="Arial" w:cs="Arial"/>
                <w:sz w:val="20"/>
                <w:szCs w:val="20"/>
              </w:rPr>
              <w:t>z</w:t>
            </w:r>
            <w:r w:rsidR="00E927FB" w:rsidRPr="00A06330">
              <w:rPr>
                <w:rFonts w:ascii="Arial" w:hAnsi="Arial" w:cs="Arial"/>
                <w:sz w:val="20"/>
                <w:szCs w:val="20"/>
              </w:rPr>
              <w:t> </w:t>
            </w:r>
            <w:r w:rsidRPr="00A06330">
              <w:rPr>
                <w:rFonts w:ascii="Arial" w:hAnsi="Arial" w:cs="Arial"/>
                <w:sz w:val="20"/>
                <w:szCs w:val="20"/>
              </w:rPr>
              <w:t>OP</w:t>
            </w:r>
            <w:r w:rsidR="00E927FB" w:rsidRPr="00A06330">
              <w:rPr>
                <w:rFonts w:ascii="Arial" w:hAnsi="Arial" w:cs="Arial"/>
                <w:sz w:val="20"/>
                <w:szCs w:val="20"/>
              </w:rPr>
              <w:t xml:space="preserve"> </w:t>
            </w:r>
            <w:r w:rsidRPr="00A06330">
              <w:rPr>
                <w:rFonts w:ascii="Arial" w:hAnsi="Arial" w:cs="Arial"/>
                <w:sz w:val="20"/>
                <w:szCs w:val="20"/>
              </w:rPr>
              <w:t>ŽP.</w:t>
            </w:r>
          </w:p>
        </w:tc>
        <w:tc>
          <w:tcPr>
            <w:tcW w:w="278" w:type="dxa"/>
            <w:tcBorders>
              <w:top w:val="nil"/>
              <w:bottom w:val="nil"/>
            </w:tcBorders>
          </w:tcPr>
          <w:p w:rsidR="00173EF1" w:rsidRPr="00A06330" w:rsidRDefault="00173EF1" w:rsidP="00DB7E1B">
            <w:pPr>
              <w:spacing w:before="120" w:line="276" w:lineRule="auto"/>
              <w:rPr>
                <w:rFonts w:ascii="Arial" w:hAnsi="Arial" w:cs="Arial"/>
                <w:sz w:val="20"/>
                <w:szCs w:val="20"/>
              </w:rPr>
            </w:pPr>
          </w:p>
        </w:tc>
        <w:tc>
          <w:tcPr>
            <w:tcW w:w="6298" w:type="dxa"/>
          </w:tcPr>
          <w:p w:rsidR="00173EF1" w:rsidRPr="00A06330" w:rsidRDefault="00173EF1" w:rsidP="00DB7E1B">
            <w:pPr>
              <w:spacing w:before="120" w:line="276" w:lineRule="auto"/>
              <w:rPr>
                <w:rFonts w:ascii="Arial" w:hAnsi="Arial" w:cs="Arial"/>
                <w:sz w:val="20"/>
                <w:szCs w:val="20"/>
              </w:rPr>
            </w:pPr>
          </w:p>
        </w:tc>
      </w:tr>
    </w:tbl>
    <w:p w:rsidR="00DB7E1B" w:rsidRPr="00A06330" w:rsidRDefault="00DB7E1B" w:rsidP="005F6A3D">
      <w:pPr>
        <w:pStyle w:val="Odstavecseseznamem"/>
        <w:keepNext/>
        <w:ind w:left="714"/>
        <w:rPr>
          <w:rFonts w:ascii="Arial" w:hAnsi="Arial" w:cs="Arial"/>
          <w:b/>
          <w:sz w:val="20"/>
          <w:szCs w:val="20"/>
          <w:u w:val="single"/>
        </w:rPr>
      </w:pPr>
    </w:p>
    <w:p w:rsidR="00B91550" w:rsidRPr="00DB7E1B" w:rsidRDefault="00B91550" w:rsidP="00276736">
      <w:pPr>
        <w:pStyle w:val="Odstavecseseznamem"/>
        <w:keepNext/>
        <w:numPr>
          <w:ilvl w:val="0"/>
          <w:numId w:val="25"/>
        </w:numPr>
        <w:spacing w:before="240"/>
        <w:ind w:left="714" w:hanging="357"/>
        <w:rPr>
          <w:rFonts w:ascii="Arial" w:hAnsi="Arial" w:cs="Arial"/>
          <w:b/>
          <w:sz w:val="20"/>
          <w:szCs w:val="20"/>
          <w:u w:val="single"/>
        </w:rPr>
      </w:pPr>
      <w:r w:rsidRPr="00A06330">
        <w:rPr>
          <w:rFonts w:ascii="Arial" w:eastAsia="Times New Roman" w:hAnsi="Arial" w:cs="Arial"/>
          <w:b/>
          <w:sz w:val="20"/>
          <w:szCs w:val="20"/>
          <w:u w:val="single"/>
        </w:rPr>
        <w:t xml:space="preserve">Programy </w:t>
      </w:r>
      <w:r w:rsidRPr="00A06330">
        <w:rPr>
          <w:rFonts w:ascii="Arial" w:hAnsi="Arial" w:cs="Arial"/>
          <w:b/>
          <w:sz w:val="20"/>
          <w:szCs w:val="20"/>
          <w:u w:val="single"/>
        </w:rPr>
        <w:t>přeshraniční</w:t>
      </w:r>
      <w:r w:rsidRPr="00A06330">
        <w:rPr>
          <w:rFonts w:ascii="Arial" w:eastAsia="Times New Roman" w:hAnsi="Arial" w:cs="Arial"/>
          <w:b/>
          <w:sz w:val="20"/>
          <w:szCs w:val="20"/>
          <w:u w:val="single"/>
        </w:rPr>
        <w:t xml:space="preserve"> spolupráce</w:t>
      </w:r>
    </w:p>
    <w:tbl>
      <w:tblPr>
        <w:tblStyle w:val="Mkatabulky"/>
        <w:tblW w:w="0" w:type="auto"/>
        <w:tblInd w:w="108" w:type="dxa"/>
        <w:tblLook w:val="04A0" w:firstRow="1" w:lastRow="0" w:firstColumn="1" w:lastColumn="0" w:noHBand="0" w:noVBand="1"/>
      </w:tblPr>
      <w:tblGrid>
        <w:gridCol w:w="2522"/>
        <w:gridCol w:w="4565"/>
        <w:gridCol w:w="283"/>
        <w:gridCol w:w="6740"/>
      </w:tblGrid>
      <w:tr w:rsidR="00B91550" w:rsidRPr="00A06330" w:rsidTr="00A77366">
        <w:tc>
          <w:tcPr>
            <w:tcW w:w="2522" w:type="dxa"/>
            <w:shd w:val="clear" w:color="auto" w:fill="BFBFBF" w:themeFill="background1" w:themeFillShade="BF"/>
          </w:tcPr>
          <w:p w:rsidR="00B91550" w:rsidRPr="00A06330" w:rsidRDefault="00B91550" w:rsidP="00DB7E1B">
            <w:pPr>
              <w:keepNext/>
              <w:spacing w:before="120" w:line="276" w:lineRule="auto"/>
              <w:rPr>
                <w:rFonts w:ascii="Arial" w:hAnsi="Arial" w:cs="Arial"/>
                <w:b/>
                <w:sz w:val="20"/>
                <w:szCs w:val="20"/>
              </w:rPr>
            </w:pPr>
          </w:p>
        </w:tc>
        <w:tc>
          <w:tcPr>
            <w:tcW w:w="4565" w:type="dxa"/>
            <w:shd w:val="clear" w:color="auto" w:fill="BFBFBF" w:themeFill="background1" w:themeFillShade="BF"/>
          </w:tcPr>
          <w:p w:rsidR="00B91550" w:rsidRPr="00A06330" w:rsidRDefault="00B91550" w:rsidP="00DB7E1B">
            <w:pPr>
              <w:keepNext/>
              <w:spacing w:before="120" w:line="276" w:lineRule="auto"/>
              <w:rPr>
                <w:rFonts w:ascii="Arial" w:hAnsi="Arial" w:cs="Arial"/>
                <w:b/>
                <w:sz w:val="20"/>
                <w:szCs w:val="20"/>
              </w:rPr>
            </w:pPr>
            <w:r w:rsidRPr="00A06330">
              <w:rPr>
                <w:rFonts w:ascii="Arial" w:hAnsi="Arial" w:cs="Arial"/>
                <w:b/>
                <w:sz w:val="20"/>
                <w:szCs w:val="20"/>
              </w:rPr>
              <w:t>Operační program Životní prostředí 2014-2020</w:t>
            </w:r>
          </w:p>
        </w:tc>
        <w:tc>
          <w:tcPr>
            <w:tcW w:w="283" w:type="dxa"/>
            <w:vMerge w:val="restart"/>
            <w:tcBorders>
              <w:top w:val="nil"/>
            </w:tcBorders>
            <w:shd w:val="clear" w:color="auto" w:fill="FFFFFF" w:themeFill="background1"/>
          </w:tcPr>
          <w:p w:rsidR="00B91550" w:rsidRPr="00A06330" w:rsidRDefault="00B91550" w:rsidP="00DB7E1B">
            <w:pPr>
              <w:keepNext/>
              <w:spacing w:before="120" w:line="276" w:lineRule="auto"/>
              <w:rPr>
                <w:rFonts w:ascii="Arial" w:hAnsi="Arial" w:cs="Arial"/>
                <w:b/>
                <w:sz w:val="20"/>
                <w:szCs w:val="20"/>
              </w:rPr>
            </w:pPr>
          </w:p>
        </w:tc>
        <w:tc>
          <w:tcPr>
            <w:tcW w:w="6740" w:type="dxa"/>
            <w:shd w:val="clear" w:color="auto" w:fill="BFBFBF" w:themeFill="background1" w:themeFillShade="BF"/>
          </w:tcPr>
          <w:p w:rsidR="00B91550" w:rsidRPr="00A06330" w:rsidRDefault="00B91550" w:rsidP="00DB7E1B">
            <w:pPr>
              <w:keepNext/>
              <w:spacing w:before="120" w:line="276" w:lineRule="auto"/>
              <w:rPr>
                <w:rFonts w:ascii="Arial" w:hAnsi="Arial" w:cs="Arial"/>
                <w:b/>
                <w:sz w:val="20"/>
                <w:szCs w:val="20"/>
              </w:rPr>
            </w:pPr>
            <w:r w:rsidRPr="00A06330">
              <w:rPr>
                <w:rFonts w:ascii="Arial" w:hAnsi="Arial" w:cs="Arial"/>
                <w:b/>
                <w:sz w:val="20"/>
                <w:szCs w:val="20"/>
              </w:rPr>
              <w:t>Operační program Přeshraniční spolupráce Rakousko - Česká republika 2014-2020</w:t>
            </w:r>
          </w:p>
        </w:tc>
      </w:tr>
      <w:tr w:rsidR="00B91550" w:rsidRPr="00A06330" w:rsidTr="00A77366">
        <w:tc>
          <w:tcPr>
            <w:tcW w:w="2522" w:type="dxa"/>
            <w:shd w:val="clear" w:color="auto" w:fill="D9D9D9" w:themeFill="background1" w:themeFillShade="D9"/>
          </w:tcPr>
          <w:p w:rsidR="00B91550" w:rsidRPr="00A06330" w:rsidRDefault="00B91550" w:rsidP="00DB7E1B">
            <w:pPr>
              <w:keepNext/>
              <w:spacing w:before="120" w:line="276" w:lineRule="auto"/>
              <w:rPr>
                <w:rFonts w:ascii="Arial" w:hAnsi="Arial" w:cs="Arial"/>
                <w:b/>
                <w:sz w:val="20"/>
                <w:szCs w:val="20"/>
              </w:rPr>
            </w:pPr>
            <w:r w:rsidRPr="00A06330">
              <w:rPr>
                <w:rFonts w:ascii="Arial" w:hAnsi="Arial" w:cs="Arial"/>
                <w:b/>
                <w:sz w:val="20"/>
                <w:szCs w:val="20"/>
              </w:rPr>
              <w:t xml:space="preserve">Tematický cíl </w:t>
            </w:r>
          </w:p>
        </w:tc>
        <w:tc>
          <w:tcPr>
            <w:tcW w:w="4565" w:type="dxa"/>
          </w:tcPr>
          <w:p w:rsidR="00B91550" w:rsidRPr="00A06330" w:rsidRDefault="00B91550" w:rsidP="00DB7E1B">
            <w:pPr>
              <w:keepNext/>
              <w:spacing w:before="120" w:line="276" w:lineRule="auto"/>
              <w:rPr>
                <w:rFonts w:ascii="Arial" w:hAnsi="Arial" w:cs="Arial"/>
                <w:sz w:val="20"/>
                <w:szCs w:val="20"/>
              </w:rPr>
            </w:pPr>
          </w:p>
        </w:tc>
        <w:tc>
          <w:tcPr>
            <w:tcW w:w="283" w:type="dxa"/>
            <w:vMerge/>
            <w:shd w:val="clear" w:color="auto" w:fill="FFFFFF" w:themeFill="background1"/>
          </w:tcPr>
          <w:p w:rsidR="00B91550" w:rsidRPr="00A06330" w:rsidRDefault="00B91550" w:rsidP="00DB7E1B">
            <w:pPr>
              <w:keepNext/>
              <w:spacing w:before="120" w:line="276" w:lineRule="auto"/>
              <w:rPr>
                <w:rFonts w:ascii="Arial" w:hAnsi="Arial" w:cs="Arial"/>
                <w:sz w:val="20"/>
                <w:szCs w:val="20"/>
              </w:rPr>
            </w:pPr>
          </w:p>
        </w:tc>
        <w:tc>
          <w:tcPr>
            <w:tcW w:w="6740" w:type="dxa"/>
          </w:tcPr>
          <w:p w:rsidR="00B91550" w:rsidRPr="00A06330" w:rsidRDefault="00B91550" w:rsidP="00DB7E1B">
            <w:pPr>
              <w:keepNext/>
              <w:spacing w:before="120" w:line="276" w:lineRule="auto"/>
              <w:rPr>
                <w:rFonts w:ascii="Arial" w:hAnsi="Arial" w:cs="Arial"/>
                <w:sz w:val="20"/>
                <w:szCs w:val="20"/>
              </w:rPr>
            </w:pPr>
            <w:r w:rsidRPr="00A06330">
              <w:rPr>
                <w:rFonts w:ascii="Arial" w:hAnsi="Arial" w:cs="Arial"/>
                <w:sz w:val="20"/>
                <w:szCs w:val="20"/>
              </w:rPr>
              <w:t>TC: 6</w:t>
            </w:r>
          </w:p>
        </w:tc>
      </w:tr>
      <w:tr w:rsidR="00B91550" w:rsidRPr="00A06330" w:rsidTr="00DB7E1B">
        <w:trPr>
          <w:trHeight w:val="552"/>
        </w:trPr>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Prioritní osa</w:t>
            </w:r>
          </w:p>
        </w:tc>
        <w:tc>
          <w:tcPr>
            <w:tcW w:w="4565" w:type="dxa"/>
          </w:tcPr>
          <w:p w:rsidR="00B91550" w:rsidRPr="00A06330" w:rsidRDefault="00B91550" w:rsidP="00DB7E1B">
            <w:pPr>
              <w:spacing w:before="120" w:after="0" w:afterAutospacing="0" w:line="276" w:lineRule="auto"/>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1: Zlepšování kvality vody a snižování rizika povodní</w:t>
            </w:r>
          </w:p>
          <w:p w:rsidR="00B91550" w:rsidRPr="00A06330" w:rsidRDefault="00B91550" w:rsidP="00DB7E1B">
            <w:pPr>
              <w:spacing w:before="120" w:after="0" w:afterAutospacing="0" w:line="276" w:lineRule="auto"/>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2: Zlepšování kvality ovzduší v lidských sídlech PO</w:t>
            </w:r>
            <w:r w:rsidR="00A54C6C" w:rsidRPr="00A06330">
              <w:rPr>
                <w:rFonts w:ascii="Arial" w:hAnsi="Arial" w:cs="Arial"/>
                <w:bCs/>
                <w:sz w:val="20"/>
                <w:szCs w:val="20"/>
              </w:rPr>
              <w:t xml:space="preserve"> </w:t>
            </w:r>
            <w:r w:rsidRPr="00A06330">
              <w:rPr>
                <w:rFonts w:ascii="Arial" w:hAnsi="Arial" w:cs="Arial"/>
                <w:bCs/>
                <w:sz w:val="20"/>
                <w:szCs w:val="20"/>
              </w:rPr>
              <w:t>3: Odpady a materiálové toky, ekologické zátěže a rizika</w:t>
            </w:r>
          </w:p>
          <w:p w:rsidR="00B91550" w:rsidRPr="00A06330" w:rsidRDefault="00B91550" w:rsidP="00DB7E1B">
            <w:pPr>
              <w:spacing w:before="120" w:after="0" w:afterAutospacing="0" w:line="276" w:lineRule="auto"/>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4: Ochrana a péče o přírodu a krajinu</w:t>
            </w:r>
          </w:p>
          <w:p w:rsidR="00B91550" w:rsidRPr="00A06330" w:rsidRDefault="00B91550" w:rsidP="00DB7E1B">
            <w:pPr>
              <w:spacing w:before="120" w:after="0" w:afterAutospacing="0" w:line="276" w:lineRule="auto"/>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5: Energetické úspory</w:t>
            </w:r>
          </w:p>
        </w:tc>
        <w:tc>
          <w:tcPr>
            <w:tcW w:w="283"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after="0" w:afterAutospacing="0"/>
              <w:rPr>
                <w:rFonts w:ascii="Arial" w:hAnsi="Arial" w:cs="Arial"/>
                <w:sz w:val="20"/>
                <w:szCs w:val="20"/>
              </w:rPr>
            </w:pPr>
            <w:r w:rsidRPr="00A06330">
              <w:rPr>
                <w:rFonts w:ascii="Arial" w:hAnsi="Arial" w:cs="Arial"/>
                <w:sz w:val="20"/>
                <w:szCs w:val="20"/>
              </w:rPr>
              <w:t>PO</w:t>
            </w:r>
            <w:r w:rsidR="00F82B07" w:rsidRPr="00A06330">
              <w:rPr>
                <w:rFonts w:ascii="Arial" w:hAnsi="Arial" w:cs="Arial"/>
                <w:sz w:val="20"/>
                <w:szCs w:val="20"/>
              </w:rPr>
              <w:t xml:space="preserve"> 2:</w:t>
            </w:r>
            <w:r w:rsidRPr="00A06330">
              <w:rPr>
                <w:rFonts w:ascii="Arial" w:hAnsi="Arial" w:cs="Arial"/>
                <w:sz w:val="20"/>
                <w:szCs w:val="20"/>
              </w:rPr>
              <w:t xml:space="preserve"> Životní prostředí a zdroje</w:t>
            </w:r>
          </w:p>
        </w:tc>
      </w:tr>
      <w:tr w:rsidR="00B91550" w:rsidRPr="00A06330" w:rsidTr="00A77366">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Investiční priorita</w:t>
            </w:r>
          </w:p>
        </w:tc>
        <w:tc>
          <w:tcPr>
            <w:tcW w:w="4565" w:type="dxa"/>
          </w:tcPr>
          <w:p w:rsidR="00B91550" w:rsidRPr="00A06330" w:rsidRDefault="00B91550" w:rsidP="00DB7E1B">
            <w:pPr>
              <w:spacing w:before="120" w:line="276" w:lineRule="auto"/>
              <w:rPr>
                <w:rFonts w:ascii="Arial" w:hAnsi="Arial" w:cs="Arial"/>
                <w:bCs/>
                <w:sz w:val="20"/>
                <w:szCs w:val="20"/>
              </w:rPr>
            </w:pPr>
            <w:r w:rsidRPr="00A06330">
              <w:rPr>
                <w:rFonts w:ascii="Arial" w:hAnsi="Arial" w:cs="Arial"/>
                <w:bCs/>
                <w:sz w:val="20"/>
                <w:szCs w:val="20"/>
              </w:rPr>
              <w:t>Napříč investičními prioritami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3"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276736">
            <w:pPr>
              <w:numPr>
                <w:ilvl w:val="0"/>
                <w:numId w:val="21"/>
              </w:numPr>
              <w:spacing w:before="120" w:after="0" w:afterAutospacing="0" w:line="276" w:lineRule="auto"/>
              <w:contextualSpacing/>
              <w:rPr>
                <w:rFonts w:ascii="Arial" w:hAnsi="Arial" w:cs="Arial"/>
                <w:sz w:val="20"/>
                <w:szCs w:val="20"/>
              </w:rPr>
            </w:pPr>
            <w:r w:rsidRPr="00A06330">
              <w:rPr>
                <w:rFonts w:ascii="Arial" w:hAnsi="Arial" w:cs="Arial"/>
                <w:sz w:val="20"/>
                <w:szCs w:val="20"/>
              </w:rPr>
              <w:t>Zachování, ochrana, propagace a rozvoj přírodního a kulturního dědictví</w:t>
            </w:r>
          </w:p>
          <w:p w:rsidR="00B91550" w:rsidRPr="00A06330" w:rsidRDefault="00B91550" w:rsidP="00276736">
            <w:pPr>
              <w:numPr>
                <w:ilvl w:val="0"/>
                <w:numId w:val="21"/>
              </w:numPr>
              <w:spacing w:before="120" w:after="0" w:afterAutospacing="0" w:line="276" w:lineRule="auto"/>
              <w:contextualSpacing/>
              <w:rPr>
                <w:rFonts w:ascii="Arial" w:hAnsi="Arial" w:cs="Arial"/>
                <w:sz w:val="20"/>
                <w:szCs w:val="20"/>
              </w:rPr>
            </w:pPr>
            <w:r w:rsidRPr="00A06330">
              <w:rPr>
                <w:rFonts w:ascii="Arial" w:hAnsi="Arial" w:cs="Arial"/>
                <w:sz w:val="20"/>
                <w:szCs w:val="20"/>
              </w:rPr>
              <w:t>Ochrana a obnova biologické rozmanitosti a půdy a podpora ekosystémových služeb, včetně prostřednictvím sítě Natura 2000 a ekologických infrastruktur</w:t>
            </w:r>
          </w:p>
          <w:p w:rsidR="00B91550" w:rsidRPr="00A06330" w:rsidRDefault="00B91550" w:rsidP="00276736">
            <w:pPr>
              <w:numPr>
                <w:ilvl w:val="0"/>
                <w:numId w:val="21"/>
              </w:numPr>
              <w:spacing w:before="120" w:after="0" w:afterAutospacing="0" w:line="276" w:lineRule="auto"/>
              <w:contextualSpacing/>
              <w:rPr>
                <w:rFonts w:ascii="Arial" w:hAnsi="Arial" w:cs="Arial"/>
                <w:sz w:val="20"/>
                <w:szCs w:val="20"/>
              </w:rPr>
            </w:pPr>
            <w:r w:rsidRPr="00A06330">
              <w:rPr>
                <w:rFonts w:ascii="Arial" w:hAnsi="Arial" w:cs="Arial"/>
                <w:sz w:val="20"/>
                <w:szCs w:val="20"/>
              </w:rPr>
              <w:t>Podpora inovačních technologií s cílem zlepšit ochranu životního prostředí a účinnost zdrojů v odpadovém hospodářství, vodním hospodářství, pokud jde o půdu nebo s cílem snížit znečištění ovzduší</w:t>
            </w:r>
          </w:p>
        </w:tc>
      </w:tr>
      <w:tr w:rsidR="00B91550" w:rsidRPr="00A06330" w:rsidTr="00A77366">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Specifický cíl</w:t>
            </w:r>
          </w:p>
        </w:tc>
        <w:tc>
          <w:tcPr>
            <w:tcW w:w="4565" w:type="dxa"/>
          </w:tcPr>
          <w:p w:rsidR="00B91550" w:rsidRPr="00A06330" w:rsidRDefault="00B91550" w:rsidP="00DB7E1B">
            <w:pPr>
              <w:spacing w:before="120" w:line="276" w:lineRule="auto"/>
              <w:rPr>
                <w:rFonts w:ascii="Arial" w:hAnsi="Arial" w:cs="Arial"/>
                <w:bCs/>
                <w:sz w:val="20"/>
                <w:szCs w:val="20"/>
              </w:rPr>
            </w:pPr>
            <w:r w:rsidRPr="00A06330">
              <w:rPr>
                <w:rFonts w:ascii="Arial" w:hAnsi="Arial" w:cs="Arial"/>
                <w:bCs/>
                <w:sz w:val="20"/>
                <w:szCs w:val="20"/>
              </w:rPr>
              <w:t>Napříč specifickými cíli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3"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276736">
            <w:pPr>
              <w:numPr>
                <w:ilvl w:val="0"/>
                <w:numId w:val="20"/>
              </w:numPr>
              <w:spacing w:before="120" w:line="276" w:lineRule="auto"/>
              <w:contextualSpacing/>
              <w:rPr>
                <w:rFonts w:ascii="Arial" w:hAnsi="Arial" w:cs="Arial"/>
                <w:sz w:val="20"/>
                <w:szCs w:val="20"/>
              </w:rPr>
            </w:pPr>
            <w:r w:rsidRPr="00A06330">
              <w:rPr>
                <w:rFonts w:ascii="Arial" w:hAnsi="Arial" w:cs="Arial"/>
                <w:sz w:val="20"/>
                <w:szCs w:val="20"/>
              </w:rPr>
              <w:t>Valorizace kulturního a přírodního dědictví společného regionu dlouhodobě udržitelným způsobem</w:t>
            </w:r>
          </w:p>
          <w:p w:rsidR="003527E0" w:rsidRDefault="00B91550" w:rsidP="00276736">
            <w:pPr>
              <w:numPr>
                <w:ilvl w:val="0"/>
                <w:numId w:val="20"/>
              </w:numPr>
              <w:spacing w:before="120" w:line="276" w:lineRule="auto"/>
              <w:contextualSpacing/>
              <w:rPr>
                <w:rFonts w:ascii="Arial" w:hAnsi="Arial" w:cs="Arial"/>
                <w:sz w:val="20"/>
                <w:szCs w:val="20"/>
              </w:rPr>
            </w:pPr>
            <w:r w:rsidRPr="00A06330">
              <w:rPr>
                <w:rFonts w:ascii="Arial" w:hAnsi="Arial" w:cs="Arial"/>
                <w:sz w:val="20"/>
                <w:szCs w:val="20"/>
              </w:rPr>
              <w:t>Zlepšení ekologické stability a zkvalitnění služeb ekosystému</w:t>
            </w:r>
          </w:p>
          <w:p w:rsidR="00B91550" w:rsidRPr="003527E0" w:rsidRDefault="00B91550" w:rsidP="00276736">
            <w:pPr>
              <w:numPr>
                <w:ilvl w:val="0"/>
                <w:numId w:val="20"/>
              </w:numPr>
              <w:spacing w:before="120" w:line="276" w:lineRule="auto"/>
              <w:contextualSpacing/>
              <w:rPr>
                <w:rFonts w:ascii="Arial" w:hAnsi="Arial" w:cs="Arial"/>
                <w:sz w:val="20"/>
                <w:szCs w:val="20"/>
              </w:rPr>
            </w:pPr>
            <w:r w:rsidRPr="003527E0">
              <w:rPr>
                <w:rFonts w:ascii="Arial" w:hAnsi="Arial" w:cs="Arial"/>
                <w:sz w:val="20"/>
                <w:szCs w:val="20"/>
              </w:rPr>
              <w:t>Podpora využití eko-inovativního potenciálu v regionu</w:t>
            </w:r>
          </w:p>
        </w:tc>
      </w:tr>
      <w:tr w:rsidR="00B91550" w:rsidRPr="00A06330" w:rsidTr="00A77366">
        <w:trPr>
          <w:trHeight w:val="268"/>
        </w:trPr>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Věcná specifikace (zaměření, aktivity)</w:t>
            </w:r>
          </w:p>
        </w:tc>
        <w:tc>
          <w:tcPr>
            <w:tcW w:w="4565" w:type="dxa"/>
          </w:tcPr>
          <w:p w:rsidR="00B91550" w:rsidRPr="00A06330" w:rsidRDefault="00B91550" w:rsidP="00DB7E1B">
            <w:pPr>
              <w:spacing w:before="120" w:after="0" w:afterAutospacing="0"/>
              <w:rPr>
                <w:rFonts w:ascii="Arial" w:hAnsi="Arial" w:cs="Arial"/>
                <w:sz w:val="20"/>
                <w:szCs w:val="20"/>
              </w:rPr>
            </w:pPr>
          </w:p>
        </w:tc>
        <w:tc>
          <w:tcPr>
            <w:tcW w:w="283"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276736">
            <w:pPr>
              <w:numPr>
                <w:ilvl w:val="0"/>
                <w:numId w:val="2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systematická opatření společného charakteru (jako jsou např. studie, strategie, plány, systematické propagační aktivity) v oblasti ochrany, rozvoje a využívání kulturního a přírodního dědictví</w:t>
            </w:r>
          </w:p>
          <w:p w:rsidR="00B91550" w:rsidRPr="00A06330" w:rsidRDefault="00B91550" w:rsidP="00276736">
            <w:pPr>
              <w:numPr>
                <w:ilvl w:val="0"/>
                <w:numId w:val="2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rekonstrukce, zlepšení a propagace kulturních a přírodních památek a pamětihodností v regionu založená na daných regionálních, národních a společně schválených strategiích či koncepcích</w:t>
            </w:r>
          </w:p>
          <w:p w:rsidR="00B91550" w:rsidRPr="00A06330" w:rsidRDefault="00B91550" w:rsidP="00276736">
            <w:pPr>
              <w:numPr>
                <w:ilvl w:val="0"/>
                <w:numId w:val="2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podpora využití potenciálu kulturního a přírodního dědictví pomocí investic do dlouhodobě udržitelné veřejné turistické infrastruktury a informačního vybavení/zařízení</w:t>
            </w:r>
          </w:p>
          <w:p w:rsidR="00B91550" w:rsidRPr="00A06330" w:rsidRDefault="00B91550" w:rsidP="00276736">
            <w:pPr>
              <w:numPr>
                <w:ilvl w:val="0"/>
                <w:numId w:val="2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rekonstrukce, modernizace a zlepšování dopravní infrastruktury a řízení dopravních toků v kontextu turistických lokalit a s ohledem na potřebu zlepšit dostupnost stávajícího kulturního a přírodního dědictví.</w:t>
            </w:r>
          </w:p>
          <w:p w:rsidR="00B91550" w:rsidRPr="00A06330" w:rsidRDefault="00B91550" w:rsidP="00276736">
            <w:pPr>
              <w:numPr>
                <w:ilvl w:val="0"/>
                <w:numId w:val="2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investice do zelené infrastruktury, tj. přírodní a krajinné prvky, které budou přispívat k:</w:t>
            </w:r>
          </w:p>
          <w:p w:rsidR="00B91550" w:rsidRPr="00A06330" w:rsidRDefault="00B91550" w:rsidP="00276736">
            <w:pPr>
              <w:numPr>
                <w:ilvl w:val="1"/>
                <w:numId w:val="23"/>
              </w:numPr>
              <w:spacing w:before="120" w:line="276" w:lineRule="auto"/>
              <w:contextualSpacing/>
              <w:rPr>
                <w:rFonts w:ascii="Arial" w:hAnsi="Arial" w:cs="Arial"/>
                <w:iCs/>
                <w:sz w:val="20"/>
                <w:szCs w:val="20"/>
              </w:rPr>
            </w:pPr>
            <w:r w:rsidRPr="00A06330">
              <w:rPr>
                <w:rFonts w:ascii="Arial" w:hAnsi="Arial" w:cs="Arial"/>
                <w:iCs/>
                <w:sz w:val="20"/>
                <w:szCs w:val="20"/>
              </w:rPr>
              <w:t>prevenci povodní a/nebo zadržování vody (jako příklad obnova záplavových území, mokřad, obnova původních koryt a břehů řek)</w:t>
            </w:r>
          </w:p>
          <w:p w:rsidR="00B91550" w:rsidRPr="00A06330" w:rsidRDefault="00B91550" w:rsidP="00276736">
            <w:pPr>
              <w:numPr>
                <w:ilvl w:val="1"/>
                <w:numId w:val="23"/>
              </w:numPr>
              <w:spacing w:before="120" w:line="276" w:lineRule="auto"/>
              <w:contextualSpacing/>
              <w:rPr>
                <w:rFonts w:ascii="Arial" w:hAnsi="Arial" w:cs="Arial"/>
                <w:iCs/>
                <w:sz w:val="20"/>
                <w:szCs w:val="20"/>
              </w:rPr>
            </w:pPr>
            <w:r w:rsidRPr="00A06330">
              <w:rPr>
                <w:rFonts w:ascii="Arial" w:hAnsi="Arial" w:cs="Arial"/>
                <w:iCs/>
                <w:sz w:val="20"/>
                <w:szCs w:val="20"/>
              </w:rPr>
              <w:t>přizpůsobení se změně klimatu a zmírňování negativních vlivů (včetně opatření zabývající se suchem)</w:t>
            </w:r>
          </w:p>
          <w:p w:rsidR="00B91550" w:rsidRPr="00A06330" w:rsidRDefault="00B91550" w:rsidP="00276736">
            <w:pPr>
              <w:numPr>
                <w:ilvl w:val="1"/>
                <w:numId w:val="23"/>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jednodušší migraci (živočišných) druhů ve společném regionu (např. umělé krajinné prvky)</w:t>
            </w:r>
          </w:p>
          <w:p w:rsidR="00B91550" w:rsidRPr="00A06330" w:rsidRDefault="00B91550" w:rsidP="00276736">
            <w:pPr>
              <w:numPr>
                <w:ilvl w:val="0"/>
                <w:numId w:val="2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koordinovaná příprava a/nebo implementace opatření v rámci Natura 2000 a jiných forem chráněných oblastí a další opatření podporující ochranu biodiverzity</w:t>
            </w:r>
          </w:p>
          <w:p w:rsidR="00B91550" w:rsidRPr="00A06330" w:rsidRDefault="00B91550" w:rsidP="00276736">
            <w:pPr>
              <w:numPr>
                <w:ilvl w:val="0"/>
                <w:numId w:val="2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příprava a realizace společných přeshraničních opatření – jako jsou průzkumy, studie, strategie, plány, koordinované řízené přístupy, zvyšování povědomí a vzdělávací aktivity a další strukturální kooperativní opatření ve oblasti přírody a ochrany krajiny a její využívání</w:t>
            </w:r>
          </w:p>
          <w:p w:rsidR="00B91550" w:rsidRPr="00A06330" w:rsidRDefault="00B91550" w:rsidP="00276736">
            <w:pPr>
              <w:numPr>
                <w:ilvl w:val="0"/>
                <w:numId w:val="2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realizace pilotních projektů s cílem testování a implementace inovativních technologií a přístupů zlepšující ochranu životního prostředí (např. odpadové hospodářství)</w:t>
            </w:r>
          </w:p>
          <w:p w:rsidR="00B91550" w:rsidRPr="00A06330" w:rsidRDefault="00B91550" w:rsidP="00276736">
            <w:pPr>
              <w:numPr>
                <w:ilvl w:val="0"/>
                <w:numId w:val="2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realizace inovativních projektů zaměřených na využívání energie včetně implementace nízkoenergetických řešení (plány řízení, pilotní akce atd.)</w:t>
            </w:r>
          </w:p>
          <w:p w:rsidR="00B91550" w:rsidRPr="00A06330" w:rsidRDefault="00B91550" w:rsidP="00276736">
            <w:pPr>
              <w:numPr>
                <w:ilvl w:val="0"/>
                <w:numId w:val="2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výzkumy, studie strategie, plány a další opatření k propagaci inovativních technologií a přístupů v oblasti ochrany životního prostředí a účinné využívání zdrojů</w:t>
            </w:r>
          </w:p>
        </w:tc>
      </w:tr>
      <w:tr w:rsidR="00B91550" w:rsidRPr="00A06330" w:rsidTr="00A77366">
        <w:tc>
          <w:tcPr>
            <w:tcW w:w="2522" w:type="dxa"/>
            <w:shd w:val="clear" w:color="auto" w:fill="D9D9D9" w:themeFill="background1" w:themeFillShade="D9"/>
          </w:tcPr>
          <w:p w:rsidR="00B91550" w:rsidRPr="00A06330" w:rsidRDefault="00F87EF2" w:rsidP="00DB7E1B">
            <w:pPr>
              <w:spacing w:before="120" w:line="276" w:lineRule="auto"/>
              <w:rPr>
                <w:rFonts w:ascii="Arial" w:hAnsi="Arial" w:cs="Arial"/>
                <w:b/>
                <w:sz w:val="20"/>
                <w:szCs w:val="20"/>
              </w:rPr>
            </w:pPr>
            <w:r w:rsidRPr="00A06330">
              <w:rPr>
                <w:rFonts w:ascii="Arial" w:hAnsi="Arial" w:cs="Arial"/>
                <w:b/>
                <w:sz w:val="20"/>
                <w:szCs w:val="20"/>
              </w:rPr>
              <w:t>Implementační</w:t>
            </w:r>
            <w:r w:rsidR="00B91550" w:rsidRPr="00A06330">
              <w:rPr>
                <w:rFonts w:ascii="Arial" w:hAnsi="Arial" w:cs="Arial"/>
                <w:b/>
                <w:sz w:val="20"/>
                <w:szCs w:val="20"/>
              </w:rPr>
              <w:t xml:space="preserve"> prvky</w:t>
            </w:r>
          </w:p>
        </w:tc>
        <w:tc>
          <w:tcPr>
            <w:tcW w:w="4565" w:type="dxa"/>
          </w:tcPr>
          <w:p w:rsidR="00B91550" w:rsidRPr="00A06330" w:rsidRDefault="00B91550" w:rsidP="00DB7E1B">
            <w:pPr>
              <w:spacing w:before="120" w:line="276" w:lineRule="auto"/>
              <w:rPr>
                <w:rFonts w:ascii="Arial" w:hAnsi="Arial" w:cs="Arial"/>
                <w:sz w:val="20"/>
                <w:szCs w:val="20"/>
              </w:rPr>
            </w:pPr>
          </w:p>
        </w:tc>
        <w:tc>
          <w:tcPr>
            <w:tcW w:w="283"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line="276" w:lineRule="auto"/>
              <w:rPr>
                <w:rFonts w:ascii="Arial" w:hAnsi="Arial" w:cs="Arial"/>
                <w:sz w:val="20"/>
                <w:szCs w:val="20"/>
              </w:rPr>
            </w:pPr>
            <w:r w:rsidRPr="00A06330">
              <w:rPr>
                <w:rFonts w:ascii="Arial" w:hAnsi="Arial" w:cs="Arial"/>
                <w:sz w:val="20"/>
                <w:szCs w:val="20"/>
              </w:rPr>
              <w:t>Operační program zastřešuje Řídící orgán (Úřad vlády Dolního Rakouska) ve spolupráci s Národním orgánem (Ministerstvo pro místní rozvoj ČR).</w:t>
            </w:r>
          </w:p>
        </w:tc>
      </w:tr>
      <w:tr w:rsidR="00B91550" w:rsidRPr="00A06330" w:rsidTr="00A77366">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 xml:space="preserve">Mechanismus koordinace </w:t>
            </w:r>
          </w:p>
        </w:tc>
        <w:tc>
          <w:tcPr>
            <w:tcW w:w="4565" w:type="dxa"/>
          </w:tcPr>
          <w:p w:rsidR="00B91550" w:rsidRPr="00A06330" w:rsidRDefault="00B91550" w:rsidP="00DB7E1B">
            <w:pPr>
              <w:spacing w:before="120" w:line="276" w:lineRule="auto"/>
              <w:rPr>
                <w:rFonts w:ascii="Arial" w:hAnsi="Arial" w:cs="Arial"/>
                <w:sz w:val="20"/>
                <w:szCs w:val="20"/>
              </w:rPr>
            </w:pPr>
          </w:p>
        </w:tc>
        <w:tc>
          <w:tcPr>
            <w:tcW w:w="283" w:type="dxa"/>
            <w:vMerge/>
            <w:tcBorders>
              <w:bottom w:val="nil"/>
            </w:tcBorders>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line="276" w:lineRule="auto"/>
              <w:rPr>
                <w:rFonts w:ascii="Arial" w:hAnsi="Arial" w:cs="Arial"/>
                <w:sz w:val="20"/>
                <w:szCs w:val="20"/>
              </w:rPr>
            </w:pPr>
            <w:r w:rsidRPr="00A06330">
              <w:rPr>
                <w:rFonts w:ascii="Arial" w:hAnsi="Arial" w:cs="Arial"/>
                <w:sz w:val="20"/>
                <w:szCs w:val="20"/>
              </w:rPr>
              <w:t>Program je zaměřen zejména na regionální a místní projekty s přeshraničním významem. Při výběru projektů bude znovu kladen velký důraz na jejich skutečné přeshraniční dopady a vybírány budou pouze takové projekty, které mohou prokázat významný pozitivní dopad na české a rakouské příhraničí.</w:t>
            </w:r>
          </w:p>
          <w:p w:rsidR="00B91550" w:rsidRPr="00A06330" w:rsidRDefault="00B91550" w:rsidP="00DB7E1B">
            <w:pPr>
              <w:spacing w:before="120" w:line="276" w:lineRule="auto"/>
              <w:rPr>
                <w:rFonts w:ascii="Arial" w:hAnsi="Arial" w:cs="Arial"/>
                <w:sz w:val="20"/>
                <w:szCs w:val="20"/>
              </w:rPr>
            </w:pPr>
            <w:r w:rsidRPr="00A06330">
              <w:rPr>
                <w:rFonts w:ascii="Arial" w:hAnsi="Arial" w:cs="Arial"/>
                <w:sz w:val="20"/>
                <w:szCs w:val="20"/>
              </w:rPr>
              <w:t>Omezení financování stejných aktivit bude zajištěno účastí MMR v Monitorovacím výboru OP</w:t>
            </w:r>
            <w:r w:rsidR="00E927FB" w:rsidRPr="00A06330">
              <w:rPr>
                <w:rFonts w:ascii="Arial" w:hAnsi="Arial" w:cs="Arial"/>
                <w:sz w:val="20"/>
                <w:szCs w:val="20"/>
              </w:rPr>
              <w:t xml:space="preserve"> </w:t>
            </w:r>
            <w:r w:rsidRPr="00A06330">
              <w:rPr>
                <w:rFonts w:ascii="Arial" w:hAnsi="Arial" w:cs="Arial"/>
                <w:sz w:val="20"/>
                <w:szCs w:val="20"/>
              </w:rPr>
              <w:t>ŽP 2014-2020, které bude přenášet relevantní informace ve vztahu k Řídicímu orgánu programu přeshraniční spolupráce.</w:t>
            </w:r>
          </w:p>
        </w:tc>
      </w:tr>
    </w:tbl>
    <w:p w:rsidR="006B57E1" w:rsidRPr="00A06330" w:rsidRDefault="006B57E1" w:rsidP="00B91550">
      <w:pPr>
        <w:rPr>
          <w:rFonts w:ascii="Arial" w:hAnsi="Arial" w:cs="Arial"/>
          <w:b/>
          <w:sz w:val="20"/>
          <w:szCs w:val="20"/>
        </w:rPr>
      </w:pPr>
    </w:p>
    <w:p w:rsidR="006B57E1" w:rsidRPr="00A06330" w:rsidRDefault="006B57E1" w:rsidP="00B91550">
      <w:pPr>
        <w:rPr>
          <w:rFonts w:ascii="Arial" w:hAnsi="Arial" w:cs="Arial"/>
          <w:b/>
          <w:sz w:val="20"/>
          <w:szCs w:val="20"/>
        </w:rPr>
      </w:pPr>
    </w:p>
    <w:tbl>
      <w:tblPr>
        <w:tblStyle w:val="Mkatabulky"/>
        <w:tblW w:w="0" w:type="auto"/>
        <w:tblInd w:w="108" w:type="dxa"/>
        <w:tblLook w:val="04A0" w:firstRow="1" w:lastRow="0" w:firstColumn="1" w:lastColumn="0" w:noHBand="0" w:noVBand="1"/>
      </w:tblPr>
      <w:tblGrid>
        <w:gridCol w:w="2522"/>
        <w:gridCol w:w="4565"/>
        <w:gridCol w:w="283"/>
        <w:gridCol w:w="6740"/>
      </w:tblGrid>
      <w:tr w:rsidR="00B91550" w:rsidRPr="00A06330" w:rsidTr="00A77366">
        <w:tc>
          <w:tcPr>
            <w:tcW w:w="2522" w:type="dxa"/>
            <w:shd w:val="clear" w:color="auto" w:fill="BFBFBF" w:themeFill="background1" w:themeFillShade="BF"/>
          </w:tcPr>
          <w:p w:rsidR="00B91550" w:rsidRPr="00A06330" w:rsidRDefault="00B91550" w:rsidP="00DB7E1B">
            <w:pPr>
              <w:spacing w:before="120" w:line="276" w:lineRule="auto"/>
              <w:rPr>
                <w:rFonts w:ascii="Arial" w:hAnsi="Arial" w:cs="Arial"/>
                <w:b/>
                <w:sz w:val="20"/>
                <w:szCs w:val="20"/>
              </w:rPr>
            </w:pPr>
          </w:p>
        </w:tc>
        <w:tc>
          <w:tcPr>
            <w:tcW w:w="4565" w:type="dxa"/>
            <w:shd w:val="clear" w:color="auto" w:fill="BFBFBF" w:themeFill="background1" w:themeFillShade="BF"/>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Operační program Životní prostředí 2014-2020</w:t>
            </w:r>
          </w:p>
        </w:tc>
        <w:tc>
          <w:tcPr>
            <w:tcW w:w="283" w:type="dxa"/>
            <w:vMerge w:val="restart"/>
            <w:tcBorders>
              <w:top w:val="nil"/>
            </w:tcBorders>
            <w:shd w:val="clear" w:color="auto" w:fill="FFFFFF" w:themeFill="background1"/>
          </w:tcPr>
          <w:p w:rsidR="00B91550" w:rsidRPr="00A06330" w:rsidRDefault="00B91550" w:rsidP="00DB7E1B">
            <w:pPr>
              <w:spacing w:before="120" w:line="276" w:lineRule="auto"/>
              <w:rPr>
                <w:rFonts w:ascii="Arial" w:hAnsi="Arial" w:cs="Arial"/>
                <w:b/>
                <w:sz w:val="20"/>
                <w:szCs w:val="20"/>
              </w:rPr>
            </w:pPr>
          </w:p>
        </w:tc>
        <w:tc>
          <w:tcPr>
            <w:tcW w:w="6740" w:type="dxa"/>
            <w:shd w:val="clear" w:color="auto" w:fill="BFBFBF" w:themeFill="background1" w:themeFillShade="BF"/>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Operační program Přeshraniční spolupráce Česká republika - Polská republika 2014-2020</w:t>
            </w:r>
          </w:p>
        </w:tc>
      </w:tr>
      <w:tr w:rsidR="00B91550" w:rsidRPr="00A06330" w:rsidTr="00A77366">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 xml:space="preserve">Tematický cíl </w:t>
            </w:r>
          </w:p>
        </w:tc>
        <w:tc>
          <w:tcPr>
            <w:tcW w:w="4565" w:type="dxa"/>
          </w:tcPr>
          <w:p w:rsidR="00B91550" w:rsidRPr="00A06330" w:rsidRDefault="00B91550" w:rsidP="00DB7E1B">
            <w:pPr>
              <w:spacing w:before="120" w:line="276" w:lineRule="auto"/>
              <w:rPr>
                <w:rFonts w:ascii="Arial" w:hAnsi="Arial" w:cs="Arial"/>
                <w:sz w:val="20"/>
                <w:szCs w:val="20"/>
              </w:rPr>
            </w:pPr>
          </w:p>
        </w:tc>
        <w:tc>
          <w:tcPr>
            <w:tcW w:w="283"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line="276" w:lineRule="auto"/>
              <w:rPr>
                <w:rFonts w:ascii="Arial" w:hAnsi="Arial" w:cs="Arial"/>
                <w:sz w:val="20"/>
                <w:szCs w:val="20"/>
              </w:rPr>
            </w:pPr>
          </w:p>
        </w:tc>
      </w:tr>
      <w:tr w:rsidR="00B91550" w:rsidRPr="00A06330" w:rsidTr="00A77366">
        <w:trPr>
          <w:trHeight w:val="1856"/>
        </w:trPr>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Prioritní osa</w:t>
            </w:r>
          </w:p>
        </w:tc>
        <w:tc>
          <w:tcPr>
            <w:tcW w:w="4565" w:type="dxa"/>
          </w:tcPr>
          <w:p w:rsidR="00B91550" w:rsidRPr="00A06330" w:rsidRDefault="00B91550" w:rsidP="00DB7E1B">
            <w:pPr>
              <w:spacing w:before="120" w:after="0" w:afterAutospacing="0" w:line="276" w:lineRule="auto"/>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1: Zlepšování kvality vody a snižování rizika povodní</w:t>
            </w:r>
          </w:p>
          <w:p w:rsidR="00B91550" w:rsidRPr="00A06330" w:rsidRDefault="00B91550" w:rsidP="00DB7E1B">
            <w:pPr>
              <w:spacing w:before="120" w:after="0" w:afterAutospacing="0" w:line="276" w:lineRule="auto"/>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3: Odpady a materiálové toky, ekologické zátěže a rizika</w:t>
            </w:r>
          </w:p>
          <w:p w:rsidR="00B91550" w:rsidRPr="00A06330" w:rsidRDefault="00B91550" w:rsidP="00DB7E1B">
            <w:pPr>
              <w:spacing w:before="120" w:after="0" w:afterAutospacing="0" w:line="276" w:lineRule="auto"/>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4: Ochrana a péče o přírodu a krajinu</w:t>
            </w:r>
          </w:p>
        </w:tc>
        <w:tc>
          <w:tcPr>
            <w:tcW w:w="283"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after="0" w:afterAutospacing="0"/>
              <w:rPr>
                <w:rFonts w:ascii="Arial" w:hAnsi="Arial" w:cs="Arial"/>
                <w:sz w:val="20"/>
                <w:szCs w:val="20"/>
              </w:rPr>
            </w:pPr>
            <w:r w:rsidRPr="00A06330">
              <w:rPr>
                <w:rFonts w:ascii="Arial" w:hAnsi="Arial" w:cs="Arial"/>
                <w:sz w:val="20"/>
                <w:szCs w:val="20"/>
              </w:rPr>
              <w:t xml:space="preserve">PO </w:t>
            </w:r>
            <w:r w:rsidR="00F82B07" w:rsidRPr="00A06330">
              <w:rPr>
                <w:rFonts w:ascii="Arial" w:hAnsi="Arial" w:cs="Arial"/>
                <w:sz w:val="20"/>
                <w:szCs w:val="20"/>
              </w:rPr>
              <w:t xml:space="preserve">1: </w:t>
            </w:r>
            <w:r w:rsidRPr="00A06330">
              <w:rPr>
                <w:rFonts w:ascii="Arial" w:hAnsi="Arial" w:cs="Arial"/>
                <w:sz w:val="20"/>
                <w:szCs w:val="20"/>
              </w:rPr>
              <w:t>Společné řízení rizik</w:t>
            </w:r>
          </w:p>
        </w:tc>
      </w:tr>
      <w:tr w:rsidR="00B91550" w:rsidRPr="00A06330" w:rsidTr="00A77366">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Investiční priorita</w:t>
            </w:r>
          </w:p>
        </w:tc>
        <w:tc>
          <w:tcPr>
            <w:tcW w:w="4565" w:type="dxa"/>
          </w:tcPr>
          <w:p w:rsidR="00B91550" w:rsidRPr="00A06330" w:rsidRDefault="00B91550" w:rsidP="00DB7E1B">
            <w:pPr>
              <w:spacing w:before="120" w:line="276" w:lineRule="auto"/>
              <w:rPr>
                <w:rFonts w:ascii="Arial" w:hAnsi="Arial" w:cs="Arial"/>
                <w:bCs/>
                <w:sz w:val="20"/>
                <w:szCs w:val="20"/>
              </w:rPr>
            </w:pPr>
            <w:r w:rsidRPr="00A06330">
              <w:rPr>
                <w:rFonts w:ascii="Arial" w:hAnsi="Arial" w:cs="Arial"/>
                <w:bCs/>
                <w:sz w:val="20"/>
                <w:szCs w:val="20"/>
              </w:rPr>
              <w:t>Napříč investičními prioritami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3"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after="0" w:afterAutospacing="0"/>
              <w:rPr>
                <w:rFonts w:ascii="Arial" w:hAnsi="Arial" w:cs="Arial"/>
                <w:sz w:val="20"/>
                <w:szCs w:val="20"/>
              </w:rPr>
            </w:pPr>
          </w:p>
        </w:tc>
      </w:tr>
      <w:tr w:rsidR="00B91550" w:rsidRPr="00A06330" w:rsidTr="00A77366">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Specifický cíl</w:t>
            </w:r>
          </w:p>
        </w:tc>
        <w:tc>
          <w:tcPr>
            <w:tcW w:w="4565" w:type="dxa"/>
          </w:tcPr>
          <w:p w:rsidR="00B91550" w:rsidRPr="00A06330" w:rsidRDefault="00B91550" w:rsidP="00DB7E1B">
            <w:pPr>
              <w:spacing w:before="120" w:line="276" w:lineRule="auto"/>
              <w:rPr>
                <w:rFonts w:ascii="Arial" w:hAnsi="Arial" w:cs="Arial"/>
                <w:bCs/>
                <w:sz w:val="20"/>
                <w:szCs w:val="20"/>
              </w:rPr>
            </w:pPr>
            <w:r w:rsidRPr="00A06330">
              <w:rPr>
                <w:rFonts w:ascii="Arial" w:hAnsi="Arial" w:cs="Arial"/>
                <w:bCs/>
                <w:sz w:val="20"/>
                <w:szCs w:val="20"/>
              </w:rPr>
              <w:t>Napříč specifickými cíli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3"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after="0" w:afterAutospacing="0"/>
              <w:rPr>
                <w:rFonts w:ascii="Arial" w:hAnsi="Arial" w:cs="Arial"/>
                <w:sz w:val="20"/>
                <w:szCs w:val="20"/>
              </w:rPr>
            </w:pPr>
          </w:p>
        </w:tc>
      </w:tr>
      <w:tr w:rsidR="00B91550" w:rsidRPr="00A06330" w:rsidTr="00A77366">
        <w:trPr>
          <w:trHeight w:val="268"/>
        </w:trPr>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Věcná specifikace (zaměření, aktivity)</w:t>
            </w:r>
          </w:p>
        </w:tc>
        <w:tc>
          <w:tcPr>
            <w:tcW w:w="4565" w:type="dxa"/>
          </w:tcPr>
          <w:p w:rsidR="00B91550" w:rsidRPr="00A06330" w:rsidRDefault="00B91550" w:rsidP="00DB7E1B">
            <w:pPr>
              <w:spacing w:before="120" w:after="0" w:afterAutospacing="0"/>
              <w:rPr>
                <w:rFonts w:ascii="Arial" w:hAnsi="Arial" w:cs="Arial"/>
                <w:sz w:val="20"/>
                <w:szCs w:val="20"/>
              </w:rPr>
            </w:pPr>
          </w:p>
        </w:tc>
        <w:tc>
          <w:tcPr>
            <w:tcW w:w="283"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276736">
            <w:pPr>
              <w:numPr>
                <w:ilvl w:val="0"/>
                <w:numId w:val="22"/>
              </w:numPr>
              <w:spacing w:before="120" w:after="0" w:afterAutospacing="0" w:line="276" w:lineRule="auto"/>
              <w:contextualSpacing/>
              <w:rPr>
                <w:rFonts w:ascii="Arial" w:hAnsi="Arial" w:cs="Arial"/>
                <w:sz w:val="20"/>
                <w:szCs w:val="20"/>
              </w:rPr>
            </w:pPr>
            <w:r w:rsidRPr="00A06330">
              <w:rPr>
                <w:rFonts w:ascii="Arial" w:hAnsi="Arial" w:cs="Arial"/>
                <w:sz w:val="20"/>
                <w:szCs w:val="20"/>
              </w:rPr>
              <w:t>Bezpečnost</w:t>
            </w:r>
          </w:p>
          <w:p w:rsidR="00B91550" w:rsidRPr="00A06330" w:rsidRDefault="00B91550" w:rsidP="00276736">
            <w:pPr>
              <w:numPr>
                <w:ilvl w:val="0"/>
                <w:numId w:val="22"/>
              </w:numPr>
              <w:spacing w:before="120" w:after="0" w:afterAutospacing="0" w:line="276" w:lineRule="auto"/>
              <w:contextualSpacing/>
              <w:rPr>
                <w:rFonts w:ascii="Arial" w:hAnsi="Arial" w:cs="Arial"/>
                <w:iCs/>
                <w:sz w:val="20"/>
                <w:szCs w:val="20"/>
              </w:rPr>
            </w:pPr>
            <w:r w:rsidRPr="00A06330">
              <w:rPr>
                <w:rFonts w:ascii="Arial" w:hAnsi="Arial" w:cs="Arial"/>
                <w:sz w:val="20"/>
                <w:szCs w:val="20"/>
              </w:rPr>
              <w:t>Využití potenciálu česko-polského příhraničí v oblasti přírodního a kulturního dědictví</w:t>
            </w:r>
          </w:p>
        </w:tc>
      </w:tr>
      <w:tr w:rsidR="00B91550" w:rsidRPr="00A06330" w:rsidTr="00A77366">
        <w:tc>
          <w:tcPr>
            <w:tcW w:w="2522" w:type="dxa"/>
            <w:shd w:val="clear" w:color="auto" w:fill="D9D9D9" w:themeFill="background1" w:themeFillShade="D9"/>
          </w:tcPr>
          <w:p w:rsidR="00B91550" w:rsidRPr="00A06330" w:rsidRDefault="00F87EF2" w:rsidP="00A77366">
            <w:pPr>
              <w:spacing w:line="276" w:lineRule="auto"/>
              <w:rPr>
                <w:rFonts w:ascii="Arial" w:hAnsi="Arial" w:cs="Arial"/>
                <w:b/>
                <w:sz w:val="20"/>
                <w:szCs w:val="20"/>
              </w:rPr>
            </w:pPr>
            <w:r w:rsidRPr="00A06330">
              <w:rPr>
                <w:rFonts w:ascii="Arial" w:hAnsi="Arial" w:cs="Arial"/>
                <w:b/>
                <w:sz w:val="20"/>
                <w:szCs w:val="20"/>
              </w:rPr>
              <w:t>Implementační</w:t>
            </w:r>
            <w:r w:rsidR="00B91550" w:rsidRPr="00A06330">
              <w:rPr>
                <w:rFonts w:ascii="Arial" w:hAnsi="Arial" w:cs="Arial"/>
                <w:b/>
                <w:sz w:val="20"/>
                <w:szCs w:val="20"/>
              </w:rPr>
              <w:t xml:space="preserve"> prvky</w:t>
            </w:r>
          </w:p>
        </w:tc>
        <w:tc>
          <w:tcPr>
            <w:tcW w:w="4565" w:type="dxa"/>
          </w:tcPr>
          <w:p w:rsidR="00B91550" w:rsidRPr="00A06330" w:rsidRDefault="00B91550" w:rsidP="00A77366">
            <w:pPr>
              <w:spacing w:line="276" w:lineRule="auto"/>
              <w:rPr>
                <w:rFonts w:ascii="Arial" w:hAnsi="Arial" w:cs="Arial"/>
                <w:sz w:val="20"/>
                <w:szCs w:val="20"/>
              </w:rPr>
            </w:pPr>
          </w:p>
        </w:tc>
        <w:tc>
          <w:tcPr>
            <w:tcW w:w="283" w:type="dxa"/>
            <w:vMerge/>
            <w:shd w:val="clear" w:color="auto" w:fill="FFFFFF" w:themeFill="background1"/>
          </w:tcPr>
          <w:p w:rsidR="00B91550" w:rsidRPr="00A06330" w:rsidRDefault="00B91550" w:rsidP="00A77366">
            <w:pPr>
              <w:spacing w:line="276" w:lineRule="auto"/>
              <w:rPr>
                <w:rFonts w:ascii="Arial" w:hAnsi="Arial" w:cs="Arial"/>
                <w:sz w:val="20"/>
                <w:szCs w:val="20"/>
              </w:rPr>
            </w:pPr>
          </w:p>
        </w:tc>
        <w:tc>
          <w:tcPr>
            <w:tcW w:w="6740" w:type="dxa"/>
          </w:tcPr>
          <w:p w:rsidR="00B91550" w:rsidRPr="00A06330" w:rsidRDefault="00B91550" w:rsidP="00A77366">
            <w:pPr>
              <w:spacing w:line="276" w:lineRule="auto"/>
              <w:rPr>
                <w:rFonts w:ascii="Arial" w:hAnsi="Arial" w:cs="Arial"/>
                <w:sz w:val="20"/>
                <w:szCs w:val="20"/>
              </w:rPr>
            </w:pPr>
            <w:r w:rsidRPr="00A06330">
              <w:rPr>
                <w:rFonts w:ascii="Arial" w:hAnsi="Arial" w:cs="Arial"/>
                <w:sz w:val="20"/>
                <w:szCs w:val="20"/>
              </w:rPr>
              <w:t>Operační program zastřešuje Řídící orgán (Ministerstvo pro místní rozvoj ČR) a Národní orgán (Ministerstvo infrastruktury a rozvoje PR)</w:t>
            </w:r>
          </w:p>
        </w:tc>
      </w:tr>
      <w:tr w:rsidR="00B91550" w:rsidRPr="00A06330" w:rsidTr="00A77366">
        <w:tc>
          <w:tcPr>
            <w:tcW w:w="2522" w:type="dxa"/>
            <w:shd w:val="clear" w:color="auto" w:fill="D9D9D9" w:themeFill="background1" w:themeFillShade="D9"/>
          </w:tcPr>
          <w:p w:rsidR="00B91550" w:rsidRPr="00A06330" w:rsidRDefault="00B91550" w:rsidP="00A77366">
            <w:pPr>
              <w:spacing w:line="276" w:lineRule="auto"/>
              <w:rPr>
                <w:rFonts w:ascii="Arial" w:hAnsi="Arial" w:cs="Arial"/>
                <w:b/>
                <w:sz w:val="20"/>
                <w:szCs w:val="20"/>
              </w:rPr>
            </w:pPr>
            <w:r w:rsidRPr="00A06330">
              <w:rPr>
                <w:rFonts w:ascii="Arial" w:hAnsi="Arial" w:cs="Arial"/>
                <w:b/>
                <w:sz w:val="20"/>
                <w:szCs w:val="20"/>
              </w:rPr>
              <w:t xml:space="preserve">Mechanismus koordinace </w:t>
            </w:r>
          </w:p>
        </w:tc>
        <w:tc>
          <w:tcPr>
            <w:tcW w:w="4565" w:type="dxa"/>
          </w:tcPr>
          <w:p w:rsidR="00B91550" w:rsidRPr="00A06330" w:rsidRDefault="00B91550" w:rsidP="00A77366">
            <w:pPr>
              <w:spacing w:line="276" w:lineRule="auto"/>
              <w:rPr>
                <w:rFonts w:ascii="Arial" w:hAnsi="Arial" w:cs="Arial"/>
                <w:sz w:val="20"/>
                <w:szCs w:val="20"/>
              </w:rPr>
            </w:pPr>
          </w:p>
        </w:tc>
        <w:tc>
          <w:tcPr>
            <w:tcW w:w="283" w:type="dxa"/>
            <w:vMerge/>
            <w:tcBorders>
              <w:bottom w:val="nil"/>
            </w:tcBorders>
            <w:shd w:val="clear" w:color="auto" w:fill="FFFFFF" w:themeFill="background1"/>
          </w:tcPr>
          <w:p w:rsidR="00B91550" w:rsidRPr="00A06330" w:rsidRDefault="00B91550" w:rsidP="00A77366">
            <w:pPr>
              <w:spacing w:line="276" w:lineRule="auto"/>
              <w:rPr>
                <w:rFonts w:ascii="Arial" w:hAnsi="Arial" w:cs="Arial"/>
                <w:sz w:val="20"/>
                <w:szCs w:val="20"/>
              </w:rPr>
            </w:pPr>
          </w:p>
        </w:tc>
        <w:tc>
          <w:tcPr>
            <w:tcW w:w="6740" w:type="dxa"/>
          </w:tcPr>
          <w:p w:rsidR="00B91550" w:rsidRPr="00A06330" w:rsidRDefault="00B91550" w:rsidP="00A77366">
            <w:pPr>
              <w:spacing w:line="276" w:lineRule="auto"/>
              <w:rPr>
                <w:rFonts w:ascii="Arial" w:hAnsi="Arial" w:cs="Arial"/>
                <w:sz w:val="20"/>
                <w:szCs w:val="20"/>
              </w:rPr>
            </w:pPr>
            <w:r w:rsidRPr="00A06330">
              <w:rPr>
                <w:rFonts w:ascii="Arial" w:hAnsi="Arial" w:cs="Arial"/>
                <w:sz w:val="20"/>
                <w:szCs w:val="20"/>
              </w:rPr>
              <w:t>Omezení financování stejných aktivit bude zajištěno účastí MMR v Monitorovacím výboru OP</w:t>
            </w:r>
            <w:r w:rsidR="00E927FB" w:rsidRPr="00A06330">
              <w:rPr>
                <w:rFonts w:ascii="Arial" w:hAnsi="Arial" w:cs="Arial"/>
                <w:sz w:val="20"/>
                <w:szCs w:val="20"/>
              </w:rPr>
              <w:t xml:space="preserve"> </w:t>
            </w:r>
            <w:r w:rsidRPr="00A06330">
              <w:rPr>
                <w:rFonts w:ascii="Arial" w:hAnsi="Arial" w:cs="Arial"/>
                <w:sz w:val="20"/>
                <w:szCs w:val="20"/>
              </w:rPr>
              <w:t>ŽP 2014-2020, které bude přenášet relevantní informace ve vztahu k Řídicímu orgánu programu přeshraniční spolupráce.</w:t>
            </w:r>
          </w:p>
        </w:tc>
      </w:tr>
    </w:tbl>
    <w:p w:rsidR="006B57E1" w:rsidRPr="00A06330" w:rsidRDefault="006B57E1" w:rsidP="00B91550">
      <w:pPr>
        <w:rPr>
          <w:rFonts w:ascii="Arial" w:eastAsia="Times New Roman" w:hAnsi="Arial" w:cs="Arial"/>
          <w:color w:val="000000"/>
          <w:sz w:val="20"/>
          <w:szCs w:val="20"/>
        </w:rPr>
      </w:pPr>
    </w:p>
    <w:tbl>
      <w:tblPr>
        <w:tblStyle w:val="Mkatabulky"/>
        <w:tblW w:w="0" w:type="auto"/>
        <w:tblInd w:w="108" w:type="dxa"/>
        <w:tblLook w:val="04A0" w:firstRow="1" w:lastRow="0" w:firstColumn="1" w:lastColumn="0" w:noHBand="0" w:noVBand="1"/>
      </w:tblPr>
      <w:tblGrid>
        <w:gridCol w:w="2522"/>
        <w:gridCol w:w="4565"/>
        <w:gridCol w:w="283"/>
        <w:gridCol w:w="6740"/>
      </w:tblGrid>
      <w:tr w:rsidR="00B91550" w:rsidRPr="00A06330" w:rsidTr="00A77366">
        <w:tc>
          <w:tcPr>
            <w:tcW w:w="2522" w:type="dxa"/>
            <w:shd w:val="clear" w:color="auto" w:fill="BFBFBF" w:themeFill="background1" w:themeFillShade="BF"/>
          </w:tcPr>
          <w:p w:rsidR="00B91550" w:rsidRPr="00A06330" w:rsidRDefault="00B91550" w:rsidP="00DB7E1B">
            <w:pPr>
              <w:spacing w:before="120" w:line="276" w:lineRule="auto"/>
              <w:rPr>
                <w:rFonts w:ascii="Arial" w:hAnsi="Arial" w:cs="Arial"/>
                <w:b/>
                <w:sz w:val="20"/>
                <w:szCs w:val="20"/>
              </w:rPr>
            </w:pPr>
          </w:p>
        </w:tc>
        <w:tc>
          <w:tcPr>
            <w:tcW w:w="4565" w:type="dxa"/>
            <w:shd w:val="clear" w:color="auto" w:fill="BFBFBF" w:themeFill="background1" w:themeFillShade="BF"/>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Operační program Životní prostředí 2014-2020</w:t>
            </w:r>
          </w:p>
        </w:tc>
        <w:tc>
          <w:tcPr>
            <w:tcW w:w="283" w:type="dxa"/>
            <w:vMerge w:val="restart"/>
            <w:tcBorders>
              <w:top w:val="nil"/>
            </w:tcBorders>
            <w:shd w:val="clear" w:color="auto" w:fill="FFFFFF" w:themeFill="background1"/>
          </w:tcPr>
          <w:p w:rsidR="00B91550" w:rsidRPr="00A06330" w:rsidRDefault="00B91550" w:rsidP="00DB7E1B">
            <w:pPr>
              <w:spacing w:before="120" w:line="276" w:lineRule="auto"/>
              <w:rPr>
                <w:rFonts w:ascii="Arial" w:hAnsi="Arial" w:cs="Arial"/>
                <w:b/>
                <w:sz w:val="20"/>
                <w:szCs w:val="20"/>
              </w:rPr>
            </w:pPr>
          </w:p>
        </w:tc>
        <w:tc>
          <w:tcPr>
            <w:tcW w:w="6740" w:type="dxa"/>
            <w:shd w:val="clear" w:color="auto" w:fill="BFBFBF" w:themeFill="background1" w:themeFillShade="BF"/>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Operační program Přeshraniční spolupráce Slovenská republika - Česká republika 2014-2020</w:t>
            </w:r>
          </w:p>
        </w:tc>
      </w:tr>
      <w:tr w:rsidR="00B91550" w:rsidRPr="00A06330" w:rsidTr="00A77366">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 xml:space="preserve">Tematický cíl </w:t>
            </w:r>
          </w:p>
        </w:tc>
        <w:tc>
          <w:tcPr>
            <w:tcW w:w="4565" w:type="dxa"/>
          </w:tcPr>
          <w:p w:rsidR="00B91550" w:rsidRPr="00A06330" w:rsidRDefault="00B91550" w:rsidP="00DB7E1B">
            <w:pPr>
              <w:spacing w:before="120" w:line="276" w:lineRule="auto"/>
              <w:rPr>
                <w:rFonts w:ascii="Arial" w:hAnsi="Arial" w:cs="Arial"/>
                <w:sz w:val="20"/>
                <w:szCs w:val="20"/>
              </w:rPr>
            </w:pPr>
          </w:p>
        </w:tc>
        <w:tc>
          <w:tcPr>
            <w:tcW w:w="283"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line="276" w:lineRule="auto"/>
              <w:rPr>
                <w:rFonts w:ascii="Arial" w:hAnsi="Arial" w:cs="Arial"/>
                <w:sz w:val="20"/>
                <w:szCs w:val="20"/>
              </w:rPr>
            </w:pPr>
          </w:p>
        </w:tc>
      </w:tr>
      <w:tr w:rsidR="00B91550" w:rsidRPr="00A06330" w:rsidTr="00353D3A">
        <w:trPr>
          <w:trHeight w:val="1183"/>
        </w:trPr>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Prioritní osa</w:t>
            </w:r>
          </w:p>
        </w:tc>
        <w:tc>
          <w:tcPr>
            <w:tcW w:w="4565" w:type="dxa"/>
          </w:tcPr>
          <w:p w:rsidR="00B91550" w:rsidRPr="00A06330" w:rsidRDefault="00B91550" w:rsidP="00DB7E1B">
            <w:pPr>
              <w:spacing w:before="120" w:after="0" w:afterAutospacing="0" w:line="276" w:lineRule="auto"/>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3: Odpady a materiálové toky, ekologické zátěže a rizika</w:t>
            </w:r>
          </w:p>
          <w:p w:rsidR="00B91550" w:rsidRPr="00A06330" w:rsidRDefault="00B91550" w:rsidP="00353D3A">
            <w:pPr>
              <w:spacing w:before="120" w:after="0" w:afterAutospacing="0" w:line="276" w:lineRule="auto"/>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4: Ochrana a péče o přírodu a krajinu</w:t>
            </w:r>
          </w:p>
        </w:tc>
        <w:tc>
          <w:tcPr>
            <w:tcW w:w="283"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after="0" w:afterAutospacing="0"/>
              <w:rPr>
                <w:rFonts w:ascii="Arial" w:hAnsi="Arial" w:cs="Arial"/>
                <w:sz w:val="20"/>
                <w:szCs w:val="20"/>
              </w:rPr>
            </w:pPr>
            <w:r w:rsidRPr="00A06330">
              <w:rPr>
                <w:rFonts w:ascii="Arial" w:hAnsi="Arial" w:cs="Arial"/>
                <w:sz w:val="20"/>
                <w:szCs w:val="20"/>
              </w:rPr>
              <w:t xml:space="preserve">PO </w:t>
            </w:r>
            <w:r w:rsidR="004F7E18" w:rsidRPr="00A06330">
              <w:rPr>
                <w:rFonts w:ascii="Arial" w:hAnsi="Arial" w:cs="Arial"/>
                <w:sz w:val="20"/>
                <w:szCs w:val="20"/>
              </w:rPr>
              <w:t xml:space="preserve">2: </w:t>
            </w:r>
            <w:r w:rsidRPr="00A06330">
              <w:rPr>
                <w:rFonts w:ascii="Arial" w:hAnsi="Arial" w:cs="Arial"/>
                <w:sz w:val="20"/>
                <w:szCs w:val="20"/>
              </w:rPr>
              <w:t>Kvalitní životní prostředí</w:t>
            </w:r>
          </w:p>
        </w:tc>
      </w:tr>
      <w:tr w:rsidR="00B91550" w:rsidRPr="00A06330" w:rsidTr="00A77366">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Investiční priorita</w:t>
            </w:r>
          </w:p>
        </w:tc>
        <w:tc>
          <w:tcPr>
            <w:tcW w:w="4565" w:type="dxa"/>
          </w:tcPr>
          <w:p w:rsidR="00B91550" w:rsidRPr="00A06330" w:rsidRDefault="00B91550" w:rsidP="00DB7E1B">
            <w:pPr>
              <w:spacing w:before="120" w:line="276" w:lineRule="auto"/>
              <w:rPr>
                <w:rFonts w:ascii="Arial" w:hAnsi="Arial" w:cs="Arial"/>
                <w:bCs/>
                <w:sz w:val="20"/>
                <w:szCs w:val="20"/>
              </w:rPr>
            </w:pPr>
            <w:r w:rsidRPr="00A06330">
              <w:rPr>
                <w:rFonts w:ascii="Arial" w:hAnsi="Arial" w:cs="Arial"/>
                <w:bCs/>
                <w:sz w:val="20"/>
                <w:szCs w:val="20"/>
              </w:rPr>
              <w:t>Napříč investičními prioritami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3"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after="0" w:afterAutospacing="0"/>
              <w:ind w:left="720"/>
              <w:contextualSpacing/>
              <w:rPr>
                <w:rFonts w:ascii="Arial" w:hAnsi="Arial" w:cs="Arial"/>
                <w:sz w:val="20"/>
                <w:szCs w:val="20"/>
              </w:rPr>
            </w:pPr>
          </w:p>
        </w:tc>
      </w:tr>
      <w:tr w:rsidR="00B91550" w:rsidRPr="00A06330" w:rsidTr="00A77366">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Specifický cíl</w:t>
            </w:r>
          </w:p>
        </w:tc>
        <w:tc>
          <w:tcPr>
            <w:tcW w:w="4565" w:type="dxa"/>
          </w:tcPr>
          <w:p w:rsidR="00B91550" w:rsidRPr="00A06330" w:rsidRDefault="00B91550" w:rsidP="00DB7E1B">
            <w:pPr>
              <w:spacing w:before="120" w:line="276" w:lineRule="auto"/>
              <w:rPr>
                <w:rFonts w:ascii="Arial" w:hAnsi="Arial" w:cs="Arial"/>
                <w:bCs/>
                <w:sz w:val="20"/>
                <w:szCs w:val="20"/>
              </w:rPr>
            </w:pPr>
            <w:r w:rsidRPr="00A06330">
              <w:rPr>
                <w:rFonts w:ascii="Arial" w:hAnsi="Arial" w:cs="Arial"/>
                <w:bCs/>
                <w:sz w:val="20"/>
                <w:szCs w:val="20"/>
              </w:rPr>
              <w:t>Napříč specifickými cíli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3"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after="0" w:afterAutospacing="0"/>
              <w:rPr>
                <w:rFonts w:ascii="Arial" w:hAnsi="Arial" w:cs="Arial"/>
                <w:sz w:val="20"/>
                <w:szCs w:val="20"/>
              </w:rPr>
            </w:pPr>
          </w:p>
        </w:tc>
      </w:tr>
      <w:tr w:rsidR="00B91550" w:rsidRPr="00A06330" w:rsidTr="00A77366">
        <w:trPr>
          <w:trHeight w:val="268"/>
        </w:trPr>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Věcná specifikace (zaměření, aktivity)</w:t>
            </w:r>
          </w:p>
        </w:tc>
        <w:tc>
          <w:tcPr>
            <w:tcW w:w="4565" w:type="dxa"/>
          </w:tcPr>
          <w:p w:rsidR="00B91550" w:rsidRPr="00A06330" w:rsidRDefault="00B91550" w:rsidP="00DB7E1B">
            <w:pPr>
              <w:spacing w:before="120" w:after="0" w:afterAutospacing="0"/>
              <w:rPr>
                <w:rFonts w:ascii="Arial" w:hAnsi="Arial" w:cs="Arial"/>
                <w:sz w:val="20"/>
                <w:szCs w:val="20"/>
              </w:rPr>
            </w:pPr>
          </w:p>
        </w:tc>
        <w:tc>
          <w:tcPr>
            <w:tcW w:w="283"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276736">
            <w:pPr>
              <w:numPr>
                <w:ilvl w:val="0"/>
                <w:numId w:val="2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Zachování, ochrana, propagace a rozvoj přírodního a kulturního dědictví</w:t>
            </w:r>
          </w:p>
          <w:p w:rsidR="00B91550" w:rsidRPr="00A06330" w:rsidRDefault="00B91550" w:rsidP="00276736">
            <w:pPr>
              <w:numPr>
                <w:ilvl w:val="0"/>
                <w:numId w:val="2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Ochrana a obnova biologické rozmanitosti</w:t>
            </w:r>
          </w:p>
          <w:p w:rsidR="00B91550" w:rsidRPr="00A06330" w:rsidRDefault="00B91550" w:rsidP="00276736">
            <w:pPr>
              <w:numPr>
                <w:ilvl w:val="0"/>
                <w:numId w:val="2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Ochrana a obnova půdy</w:t>
            </w:r>
          </w:p>
          <w:p w:rsidR="00B91550" w:rsidRPr="00A06330" w:rsidRDefault="00B91550" w:rsidP="00276736">
            <w:pPr>
              <w:numPr>
                <w:ilvl w:val="0"/>
                <w:numId w:val="2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Podpora ekosystémových služeb včetně sítě Natura 2000 a ekologické infrastruktury</w:t>
            </w:r>
          </w:p>
        </w:tc>
      </w:tr>
      <w:tr w:rsidR="00B91550" w:rsidRPr="00A06330" w:rsidTr="00A77366">
        <w:tc>
          <w:tcPr>
            <w:tcW w:w="2522" w:type="dxa"/>
            <w:shd w:val="clear" w:color="auto" w:fill="D9D9D9" w:themeFill="background1" w:themeFillShade="D9"/>
          </w:tcPr>
          <w:p w:rsidR="00B91550" w:rsidRPr="00A06330" w:rsidRDefault="00F87EF2" w:rsidP="00DB7E1B">
            <w:pPr>
              <w:spacing w:before="120" w:line="276" w:lineRule="auto"/>
              <w:rPr>
                <w:rFonts w:ascii="Arial" w:hAnsi="Arial" w:cs="Arial"/>
                <w:b/>
                <w:sz w:val="20"/>
                <w:szCs w:val="20"/>
              </w:rPr>
            </w:pPr>
            <w:r w:rsidRPr="00A06330">
              <w:rPr>
                <w:rFonts w:ascii="Arial" w:hAnsi="Arial" w:cs="Arial"/>
                <w:b/>
                <w:sz w:val="20"/>
                <w:szCs w:val="20"/>
              </w:rPr>
              <w:t>Implementační</w:t>
            </w:r>
            <w:r w:rsidR="00B91550" w:rsidRPr="00A06330">
              <w:rPr>
                <w:rFonts w:ascii="Arial" w:hAnsi="Arial" w:cs="Arial"/>
                <w:b/>
                <w:sz w:val="20"/>
                <w:szCs w:val="20"/>
              </w:rPr>
              <w:t xml:space="preserve"> prvky</w:t>
            </w:r>
          </w:p>
        </w:tc>
        <w:tc>
          <w:tcPr>
            <w:tcW w:w="4565" w:type="dxa"/>
          </w:tcPr>
          <w:p w:rsidR="00B91550" w:rsidRPr="00A06330" w:rsidRDefault="00B91550" w:rsidP="00DB7E1B">
            <w:pPr>
              <w:spacing w:before="120" w:line="276" w:lineRule="auto"/>
              <w:rPr>
                <w:rFonts w:ascii="Arial" w:hAnsi="Arial" w:cs="Arial"/>
                <w:sz w:val="20"/>
                <w:szCs w:val="20"/>
              </w:rPr>
            </w:pPr>
          </w:p>
        </w:tc>
        <w:tc>
          <w:tcPr>
            <w:tcW w:w="283"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line="276" w:lineRule="auto"/>
              <w:rPr>
                <w:rFonts w:ascii="Arial" w:hAnsi="Arial" w:cs="Arial"/>
                <w:sz w:val="20"/>
                <w:szCs w:val="20"/>
              </w:rPr>
            </w:pPr>
            <w:r w:rsidRPr="00A06330">
              <w:rPr>
                <w:rFonts w:ascii="Arial" w:hAnsi="Arial" w:cs="Arial"/>
                <w:sz w:val="20"/>
                <w:szCs w:val="20"/>
              </w:rPr>
              <w:t>Operační program zastřešuje řídící orgán (Ministerstvo pôdohospodárstva a rozvoja vidieka SR) a národní orgán (Ministerstvo pro místní rozvoj ČR).</w:t>
            </w:r>
          </w:p>
        </w:tc>
      </w:tr>
      <w:tr w:rsidR="00B91550" w:rsidRPr="00A06330" w:rsidTr="00A77366">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 xml:space="preserve">Mechanismus koordinace </w:t>
            </w:r>
          </w:p>
        </w:tc>
        <w:tc>
          <w:tcPr>
            <w:tcW w:w="4565" w:type="dxa"/>
          </w:tcPr>
          <w:p w:rsidR="00B91550" w:rsidRPr="00A06330" w:rsidRDefault="00B91550" w:rsidP="00DB7E1B">
            <w:pPr>
              <w:spacing w:before="120" w:line="276" w:lineRule="auto"/>
              <w:rPr>
                <w:rFonts w:ascii="Arial" w:hAnsi="Arial" w:cs="Arial"/>
                <w:sz w:val="20"/>
                <w:szCs w:val="20"/>
              </w:rPr>
            </w:pPr>
          </w:p>
        </w:tc>
        <w:tc>
          <w:tcPr>
            <w:tcW w:w="283" w:type="dxa"/>
            <w:vMerge/>
            <w:tcBorders>
              <w:bottom w:val="nil"/>
            </w:tcBorders>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line="276" w:lineRule="auto"/>
              <w:rPr>
                <w:rFonts w:ascii="Arial" w:hAnsi="Arial" w:cs="Arial"/>
                <w:sz w:val="20"/>
                <w:szCs w:val="20"/>
              </w:rPr>
            </w:pPr>
            <w:r w:rsidRPr="00A06330">
              <w:rPr>
                <w:rFonts w:ascii="Arial" w:hAnsi="Arial" w:cs="Arial"/>
                <w:sz w:val="20"/>
                <w:szCs w:val="20"/>
              </w:rPr>
              <w:t>Zachován princip vedoucího partnera, který ponese celkovou zodpovědnost za realizaci projektu. Každý vedoucí partner musí mít min. jednoho zahraničního projektového partnera.</w:t>
            </w:r>
          </w:p>
          <w:p w:rsidR="00B91550" w:rsidRPr="00A06330" w:rsidRDefault="00B91550" w:rsidP="00DB7E1B">
            <w:pPr>
              <w:spacing w:before="120" w:line="276" w:lineRule="auto"/>
              <w:rPr>
                <w:rFonts w:ascii="Arial" w:hAnsi="Arial" w:cs="Arial"/>
                <w:sz w:val="20"/>
                <w:szCs w:val="20"/>
              </w:rPr>
            </w:pPr>
            <w:r w:rsidRPr="00A06330">
              <w:rPr>
                <w:rFonts w:ascii="Arial" w:hAnsi="Arial" w:cs="Arial"/>
                <w:sz w:val="20"/>
                <w:szCs w:val="20"/>
              </w:rPr>
              <w:t>Omezení financování stejných aktivit bude zajištěno účastí MMR v Monitorovacím výboru OP</w:t>
            </w:r>
            <w:r w:rsidR="00E927FB" w:rsidRPr="00A06330">
              <w:rPr>
                <w:rFonts w:ascii="Arial" w:hAnsi="Arial" w:cs="Arial"/>
                <w:sz w:val="20"/>
                <w:szCs w:val="20"/>
              </w:rPr>
              <w:t xml:space="preserve"> </w:t>
            </w:r>
            <w:r w:rsidRPr="00A06330">
              <w:rPr>
                <w:rFonts w:ascii="Arial" w:hAnsi="Arial" w:cs="Arial"/>
                <w:sz w:val="20"/>
                <w:szCs w:val="20"/>
              </w:rPr>
              <w:t>ŽP 2014-2020, které bude přenášet relevantní informace ve vztahu k Řídicímu orgánu programu přeshraniční spolupráce.</w:t>
            </w:r>
          </w:p>
        </w:tc>
      </w:tr>
    </w:tbl>
    <w:p w:rsidR="00B91550" w:rsidRPr="00A06330" w:rsidRDefault="00B91550" w:rsidP="00B91550">
      <w:pPr>
        <w:rPr>
          <w:rFonts w:ascii="Arial" w:eastAsia="Times New Roman" w:hAnsi="Arial" w:cs="Arial"/>
          <w:color w:val="000000"/>
          <w:sz w:val="20"/>
          <w:szCs w:val="20"/>
        </w:rPr>
      </w:pPr>
    </w:p>
    <w:p w:rsidR="006B57E1" w:rsidRPr="00A06330" w:rsidRDefault="006B57E1" w:rsidP="00B91550">
      <w:pPr>
        <w:rPr>
          <w:rFonts w:ascii="Arial" w:eastAsia="Times New Roman" w:hAnsi="Arial" w:cs="Arial"/>
          <w:color w:val="000000"/>
          <w:sz w:val="20"/>
          <w:szCs w:val="20"/>
        </w:rPr>
      </w:pPr>
    </w:p>
    <w:tbl>
      <w:tblPr>
        <w:tblStyle w:val="Mkatabulky"/>
        <w:tblW w:w="0" w:type="auto"/>
        <w:tblInd w:w="108" w:type="dxa"/>
        <w:tblLook w:val="04A0" w:firstRow="1" w:lastRow="0" w:firstColumn="1" w:lastColumn="0" w:noHBand="0" w:noVBand="1"/>
      </w:tblPr>
      <w:tblGrid>
        <w:gridCol w:w="2522"/>
        <w:gridCol w:w="4565"/>
        <w:gridCol w:w="283"/>
        <w:gridCol w:w="6740"/>
      </w:tblGrid>
      <w:tr w:rsidR="00B91550" w:rsidRPr="00A06330" w:rsidTr="00A77366">
        <w:tc>
          <w:tcPr>
            <w:tcW w:w="2522" w:type="dxa"/>
            <w:shd w:val="clear" w:color="auto" w:fill="BFBFBF" w:themeFill="background1" w:themeFillShade="BF"/>
          </w:tcPr>
          <w:p w:rsidR="00B91550" w:rsidRPr="00A06330" w:rsidRDefault="00B91550" w:rsidP="00DB7E1B">
            <w:pPr>
              <w:spacing w:before="120" w:line="276" w:lineRule="auto"/>
              <w:rPr>
                <w:rFonts w:ascii="Arial" w:hAnsi="Arial" w:cs="Arial"/>
                <w:b/>
                <w:sz w:val="20"/>
                <w:szCs w:val="20"/>
              </w:rPr>
            </w:pPr>
          </w:p>
        </w:tc>
        <w:tc>
          <w:tcPr>
            <w:tcW w:w="4565" w:type="dxa"/>
            <w:shd w:val="clear" w:color="auto" w:fill="BFBFBF" w:themeFill="background1" w:themeFillShade="BF"/>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Operační program Životní prostředí 2014-2020</w:t>
            </w:r>
          </w:p>
        </w:tc>
        <w:tc>
          <w:tcPr>
            <w:tcW w:w="283" w:type="dxa"/>
            <w:vMerge w:val="restart"/>
            <w:tcBorders>
              <w:top w:val="nil"/>
            </w:tcBorders>
            <w:shd w:val="clear" w:color="auto" w:fill="FFFFFF" w:themeFill="background1"/>
          </w:tcPr>
          <w:p w:rsidR="00B91550" w:rsidRPr="00A06330" w:rsidRDefault="00B91550" w:rsidP="00DB7E1B">
            <w:pPr>
              <w:spacing w:before="120" w:line="276" w:lineRule="auto"/>
              <w:rPr>
                <w:rFonts w:ascii="Arial" w:hAnsi="Arial" w:cs="Arial"/>
                <w:b/>
                <w:sz w:val="20"/>
                <w:szCs w:val="20"/>
              </w:rPr>
            </w:pPr>
          </w:p>
        </w:tc>
        <w:tc>
          <w:tcPr>
            <w:tcW w:w="6740" w:type="dxa"/>
            <w:shd w:val="clear" w:color="auto" w:fill="BFBFBF" w:themeFill="background1" w:themeFillShade="BF"/>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Operační program Přeshraniční spolupráce Svobodný stát Sasko - Česká republika 2014-2020</w:t>
            </w:r>
          </w:p>
        </w:tc>
      </w:tr>
      <w:tr w:rsidR="00B91550" w:rsidRPr="00A06330" w:rsidTr="00A77366">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 xml:space="preserve">Tematický cíl </w:t>
            </w:r>
          </w:p>
        </w:tc>
        <w:tc>
          <w:tcPr>
            <w:tcW w:w="4565" w:type="dxa"/>
          </w:tcPr>
          <w:p w:rsidR="00B91550" w:rsidRPr="00A06330" w:rsidRDefault="00B91550" w:rsidP="00DB7E1B">
            <w:pPr>
              <w:spacing w:before="120" w:line="276" w:lineRule="auto"/>
              <w:rPr>
                <w:rFonts w:ascii="Arial" w:hAnsi="Arial" w:cs="Arial"/>
                <w:sz w:val="20"/>
                <w:szCs w:val="20"/>
              </w:rPr>
            </w:pPr>
          </w:p>
        </w:tc>
        <w:tc>
          <w:tcPr>
            <w:tcW w:w="283"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line="276" w:lineRule="auto"/>
              <w:rPr>
                <w:rFonts w:ascii="Arial" w:hAnsi="Arial" w:cs="Arial"/>
                <w:sz w:val="20"/>
                <w:szCs w:val="20"/>
              </w:rPr>
            </w:pPr>
          </w:p>
        </w:tc>
      </w:tr>
      <w:tr w:rsidR="00B91550" w:rsidRPr="00A06330" w:rsidTr="00A77366">
        <w:trPr>
          <w:trHeight w:val="1856"/>
        </w:trPr>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Prioritní osa</w:t>
            </w:r>
          </w:p>
        </w:tc>
        <w:tc>
          <w:tcPr>
            <w:tcW w:w="4565" w:type="dxa"/>
          </w:tcPr>
          <w:p w:rsidR="00B91550" w:rsidRPr="00A06330" w:rsidRDefault="00B91550" w:rsidP="00DB7E1B">
            <w:pPr>
              <w:spacing w:before="120" w:after="0" w:afterAutospacing="0" w:line="276" w:lineRule="auto"/>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1: Zlepšování kvality vody a snižování rizika povodní</w:t>
            </w:r>
          </w:p>
          <w:p w:rsidR="00B91550" w:rsidRPr="00A06330" w:rsidRDefault="00B91550" w:rsidP="00DB7E1B">
            <w:pPr>
              <w:spacing w:before="120" w:after="0" w:afterAutospacing="0" w:line="276" w:lineRule="auto"/>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2: Zlepšování kvality ovzduší v lidských sídlech PO</w:t>
            </w:r>
            <w:r w:rsidR="00A54C6C" w:rsidRPr="00A06330">
              <w:rPr>
                <w:rFonts w:ascii="Arial" w:hAnsi="Arial" w:cs="Arial"/>
                <w:bCs/>
                <w:sz w:val="20"/>
                <w:szCs w:val="20"/>
              </w:rPr>
              <w:t xml:space="preserve"> </w:t>
            </w:r>
            <w:r w:rsidRPr="00A06330">
              <w:rPr>
                <w:rFonts w:ascii="Arial" w:hAnsi="Arial" w:cs="Arial"/>
                <w:bCs/>
                <w:sz w:val="20"/>
                <w:szCs w:val="20"/>
              </w:rPr>
              <w:t>3: Odpady a materiálové toky, ekologické zátěže a rizika</w:t>
            </w:r>
          </w:p>
          <w:p w:rsidR="00B91550" w:rsidRPr="00A06330" w:rsidRDefault="00B91550" w:rsidP="00DB7E1B">
            <w:pPr>
              <w:spacing w:before="120" w:after="0" w:afterAutospacing="0" w:line="276" w:lineRule="auto"/>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4: Ochrana a péče o přírodu a krajinu</w:t>
            </w:r>
          </w:p>
          <w:p w:rsidR="00B91550" w:rsidRPr="00A06330" w:rsidRDefault="00B91550" w:rsidP="00DB7E1B">
            <w:pPr>
              <w:spacing w:before="120" w:after="0" w:afterAutospacing="0" w:line="276" w:lineRule="auto"/>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5: Energetické úspory</w:t>
            </w:r>
          </w:p>
        </w:tc>
        <w:tc>
          <w:tcPr>
            <w:tcW w:w="283"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after="0" w:afterAutospacing="0"/>
              <w:rPr>
                <w:rFonts w:ascii="Arial" w:hAnsi="Arial" w:cs="Arial"/>
                <w:sz w:val="20"/>
                <w:szCs w:val="20"/>
              </w:rPr>
            </w:pPr>
            <w:r w:rsidRPr="00A06330">
              <w:rPr>
                <w:rFonts w:ascii="Arial" w:hAnsi="Arial" w:cs="Arial"/>
                <w:sz w:val="20"/>
                <w:szCs w:val="20"/>
              </w:rPr>
              <w:t xml:space="preserve">PO </w:t>
            </w:r>
            <w:r w:rsidR="004F7E18" w:rsidRPr="00A06330">
              <w:rPr>
                <w:rFonts w:ascii="Arial" w:hAnsi="Arial" w:cs="Arial"/>
                <w:sz w:val="20"/>
                <w:szCs w:val="20"/>
              </w:rPr>
              <w:t xml:space="preserve">1: </w:t>
            </w:r>
            <w:r w:rsidRPr="00A06330">
              <w:rPr>
                <w:rFonts w:ascii="Arial" w:hAnsi="Arial" w:cs="Arial"/>
                <w:sz w:val="20"/>
                <w:szCs w:val="20"/>
              </w:rPr>
              <w:t>Podpora přizpůsobení se změně klimatu</w:t>
            </w:r>
            <w:r w:rsidR="00CF52DB" w:rsidRPr="00A06330">
              <w:rPr>
                <w:rFonts w:ascii="Arial" w:hAnsi="Arial" w:cs="Arial"/>
                <w:sz w:val="20"/>
                <w:szCs w:val="20"/>
              </w:rPr>
              <w:t xml:space="preserve">, předcházení rizikům </w:t>
            </w:r>
            <w:r w:rsidRPr="00A06330">
              <w:rPr>
                <w:rFonts w:ascii="Arial" w:hAnsi="Arial" w:cs="Arial"/>
                <w:sz w:val="20"/>
                <w:szCs w:val="20"/>
              </w:rPr>
              <w:t>a řízení rizik</w:t>
            </w:r>
          </w:p>
          <w:p w:rsidR="00B91550" w:rsidRPr="00A06330" w:rsidRDefault="00B91550" w:rsidP="00DB7E1B">
            <w:pPr>
              <w:spacing w:before="120" w:after="0" w:afterAutospacing="0"/>
              <w:rPr>
                <w:rFonts w:ascii="Arial" w:hAnsi="Arial" w:cs="Arial"/>
                <w:sz w:val="20"/>
                <w:szCs w:val="20"/>
              </w:rPr>
            </w:pPr>
            <w:r w:rsidRPr="00A06330">
              <w:rPr>
                <w:rFonts w:ascii="Arial" w:hAnsi="Arial" w:cs="Arial"/>
                <w:sz w:val="20"/>
                <w:szCs w:val="20"/>
              </w:rPr>
              <w:t>PO</w:t>
            </w:r>
            <w:r w:rsidR="004F7E18" w:rsidRPr="00A06330">
              <w:rPr>
                <w:rFonts w:ascii="Arial" w:hAnsi="Arial" w:cs="Arial"/>
                <w:sz w:val="20"/>
                <w:szCs w:val="20"/>
              </w:rPr>
              <w:t xml:space="preserve"> 2:</w:t>
            </w:r>
            <w:r w:rsidRPr="00A06330">
              <w:rPr>
                <w:rFonts w:ascii="Arial" w:hAnsi="Arial" w:cs="Arial"/>
                <w:sz w:val="20"/>
                <w:szCs w:val="20"/>
              </w:rPr>
              <w:t xml:space="preserve"> Zachování a ochrana životního prostředí a podpora účinného využívání zdrojů</w:t>
            </w:r>
          </w:p>
        </w:tc>
      </w:tr>
      <w:tr w:rsidR="00B91550" w:rsidRPr="00A06330" w:rsidTr="00A77366">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Investiční priorita</w:t>
            </w:r>
          </w:p>
        </w:tc>
        <w:tc>
          <w:tcPr>
            <w:tcW w:w="4565" w:type="dxa"/>
          </w:tcPr>
          <w:p w:rsidR="00B91550" w:rsidRPr="00A06330" w:rsidRDefault="00B91550" w:rsidP="00DB7E1B">
            <w:pPr>
              <w:spacing w:before="120" w:line="276" w:lineRule="auto"/>
              <w:rPr>
                <w:rFonts w:ascii="Arial" w:hAnsi="Arial" w:cs="Arial"/>
                <w:bCs/>
                <w:sz w:val="20"/>
                <w:szCs w:val="20"/>
              </w:rPr>
            </w:pPr>
            <w:r w:rsidRPr="00A06330">
              <w:rPr>
                <w:rFonts w:ascii="Arial" w:hAnsi="Arial" w:cs="Arial"/>
                <w:bCs/>
                <w:sz w:val="20"/>
                <w:szCs w:val="20"/>
              </w:rPr>
              <w:t>Napříč investičními prioritami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3"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after="0" w:afterAutospacing="0"/>
              <w:ind w:left="720"/>
              <w:contextualSpacing/>
              <w:rPr>
                <w:rFonts w:ascii="Arial" w:hAnsi="Arial" w:cs="Arial"/>
                <w:sz w:val="20"/>
                <w:szCs w:val="20"/>
              </w:rPr>
            </w:pPr>
          </w:p>
        </w:tc>
      </w:tr>
      <w:tr w:rsidR="00B91550" w:rsidRPr="00A06330" w:rsidTr="00A77366">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Specifický cíl</w:t>
            </w:r>
          </w:p>
        </w:tc>
        <w:tc>
          <w:tcPr>
            <w:tcW w:w="4565" w:type="dxa"/>
          </w:tcPr>
          <w:p w:rsidR="00B91550" w:rsidRPr="00A06330" w:rsidRDefault="00B91550" w:rsidP="00DB7E1B">
            <w:pPr>
              <w:spacing w:before="120" w:line="276" w:lineRule="auto"/>
              <w:rPr>
                <w:rFonts w:ascii="Arial" w:hAnsi="Arial" w:cs="Arial"/>
                <w:bCs/>
                <w:sz w:val="20"/>
                <w:szCs w:val="20"/>
              </w:rPr>
            </w:pPr>
            <w:r w:rsidRPr="00A06330">
              <w:rPr>
                <w:rFonts w:ascii="Arial" w:hAnsi="Arial" w:cs="Arial"/>
                <w:bCs/>
                <w:sz w:val="20"/>
                <w:szCs w:val="20"/>
              </w:rPr>
              <w:t>Napříč specifickými cíli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3"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after="0" w:afterAutospacing="0"/>
              <w:rPr>
                <w:rFonts w:ascii="Arial" w:hAnsi="Arial" w:cs="Arial"/>
                <w:sz w:val="20"/>
                <w:szCs w:val="20"/>
              </w:rPr>
            </w:pPr>
          </w:p>
        </w:tc>
      </w:tr>
      <w:tr w:rsidR="00B91550" w:rsidRPr="00A06330" w:rsidTr="00A77366">
        <w:trPr>
          <w:trHeight w:val="268"/>
        </w:trPr>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Věcná specifikace (zaměření, aktivity)</w:t>
            </w:r>
          </w:p>
        </w:tc>
        <w:tc>
          <w:tcPr>
            <w:tcW w:w="4565" w:type="dxa"/>
          </w:tcPr>
          <w:p w:rsidR="00B91550" w:rsidRPr="00A06330" w:rsidRDefault="00B91550" w:rsidP="00DB7E1B">
            <w:pPr>
              <w:spacing w:before="120" w:after="0" w:afterAutospacing="0"/>
              <w:rPr>
                <w:rFonts w:ascii="Arial" w:hAnsi="Arial" w:cs="Arial"/>
                <w:sz w:val="20"/>
                <w:szCs w:val="20"/>
              </w:rPr>
            </w:pPr>
          </w:p>
        </w:tc>
        <w:tc>
          <w:tcPr>
            <w:tcW w:w="283"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276736">
            <w:pPr>
              <w:numPr>
                <w:ilvl w:val="0"/>
                <w:numId w:val="2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Podpora přizpůsobení se klimatickým změnám, prevence rizik a řízení rizik</w:t>
            </w:r>
          </w:p>
          <w:p w:rsidR="00B91550" w:rsidRPr="00A06330" w:rsidRDefault="00B91550" w:rsidP="00276736">
            <w:pPr>
              <w:numPr>
                <w:ilvl w:val="0"/>
                <w:numId w:val="22"/>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Udržení a ochrana životního prostředí a podpora efektivity zdrojů</w:t>
            </w:r>
          </w:p>
        </w:tc>
      </w:tr>
      <w:tr w:rsidR="00B91550" w:rsidRPr="00A06330" w:rsidTr="00A77366">
        <w:tc>
          <w:tcPr>
            <w:tcW w:w="2522" w:type="dxa"/>
            <w:shd w:val="clear" w:color="auto" w:fill="D9D9D9" w:themeFill="background1" w:themeFillShade="D9"/>
          </w:tcPr>
          <w:p w:rsidR="00B91550" w:rsidRPr="00A06330" w:rsidRDefault="00F92A15" w:rsidP="00DB7E1B">
            <w:pPr>
              <w:spacing w:before="120" w:line="276" w:lineRule="auto"/>
              <w:rPr>
                <w:rFonts w:ascii="Arial" w:hAnsi="Arial" w:cs="Arial"/>
                <w:b/>
                <w:sz w:val="20"/>
                <w:szCs w:val="20"/>
              </w:rPr>
            </w:pPr>
            <w:r w:rsidRPr="00A06330">
              <w:rPr>
                <w:rFonts w:ascii="Arial" w:hAnsi="Arial" w:cs="Arial"/>
                <w:b/>
                <w:sz w:val="20"/>
                <w:szCs w:val="20"/>
              </w:rPr>
              <w:t>Implementační</w:t>
            </w:r>
            <w:r w:rsidR="00B91550" w:rsidRPr="00A06330">
              <w:rPr>
                <w:rFonts w:ascii="Arial" w:hAnsi="Arial" w:cs="Arial"/>
                <w:b/>
                <w:sz w:val="20"/>
                <w:szCs w:val="20"/>
              </w:rPr>
              <w:t xml:space="preserve"> prvky</w:t>
            </w:r>
          </w:p>
        </w:tc>
        <w:tc>
          <w:tcPr>
            <w:tcW w:w="4565" w:type="dxa"/>
          </w:tcPr>
          <w:p w:rsidR="00B91550" w:rsidRPr="00A06330" w:rsidRDefault="00B91550" w:rsidP="00DB7E1B">
            <w:pPr>
              <w:spacing w:before="120" w:line="276" w:lineRule="auto"/>
              <w:rPr>
                <w:rFonts w:ascii="Arial" w:hAnsi="Arial" w:cs="Arial"/>
                <w:sz w:val="20"/>
                <w:szCs w:val="20"/>
              </w:rPr>
            </w:pPr>
          </w:p>
        </w:tc>
        <w:tc>
          <w:tcPr>
            <w:tcW w:w="283" w:type="dxa"/>
            <w:vMerge/>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line="276" w:lineRule="auto"/>
              <w:rPr>
                <w:rFonts w:ascii="Arial" w:hAnsi="Arial" w:cs="Arial"/>
                <w:sz w:val="20"/>
                <w:szCs w:val="20"/>
              </w:rPr>
            </w:pPr>
            <w:r w:rsidRPr="00A06330">
              <w:rPr>
                <w:rFonts w:ascii="Arial" w:hAnsi="Arial" w:cs="Arial"/>
                <w:sz w:val="20"/>
                <w:szCs w:val="20"/>
              </w:rPr>
              <w:t>Operační program zastřešuje řídící orgán (Saské státní ministerstvo životního prostředí a zemědělství) a národní orgán (Ministerstvo pro místní rozvoj ČR).</w:t>
            </w:r>
          </w:p>
        </w:tc>
      </w:tr>
      <w:tr w:rsidR="00B91550" w:rsidRPr="00A06330" w:rsidTr="00A77366">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 xml:space="preserve">Mechanismus koordinace </w:t>
            </w:r>
          </w:p>
        </w:tc>
        <w:tc>
          <w:tcPr>
            <w:tcW w:w="4565" w:type="dxa"/>
          </w:tcPr>
          <w:p w:rsidR="00B91550" w:rsidRPr="00A06330" w:rsidRDefault="00B91550" w:rsidP="00DB7E1B">
            <w:pPr>
              <w:spacing w:before="120" w:line="276" w:lineRule="auto"/>
              <w:rPr>
                <w:rFonts w:ascii="Arial" w:hAnsi="Arial" w:cs="Arial"/>
                <w:sz w:val="20"/>
                <w:szCs w:val="20"/>
              </w:rPr>
            </w:pPr>
          </w:p>
        </w:tc>
        <w:tc>
          <w:tcPr>
            <w:tcW w:w="283" w:type="dxa"/>
            <w:vMerge/>
            <w:tcBorders>
              <w:bottom w:val="nil"/>
            </w:tcBorders>
            <w:shd w:val="clear" w:color="auto" w:fill="FFFFFF" w:themeFill="background1"/>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line="276" w:lineRule="auto"/>
              <w:rPr>
                <w:rFonts w:ascii="Arial" w:hAnsi="Arial" w:cs="Arial"/>
                <w:sz w:val="20"/>
                <w:szCs w:val="20"/>
              </w:rPr>
            </w:pPr>
            <w:r w:rsidRPr="00A06330">
              <w:rPr>
                <w:rFonts w:ascii="Arial" w:hAnsi="Arial" w:cs="Arial"/>
                <w:sz w:val="20"/>
                <w:szCs w:val="20"/>
              </w:rPr>
              <w:t>Omezení financování stejných aktivit bude zajištěno účastí MMR v Monitorovacím výboru OP</w:t>
            </w:r>
            <w:r w:rsidR="00E927FB" w:rsidRPr="00A06330">
              <w:rPr>
                <w:rFonts w:ascii="Arial" w:hAnsi="Arial" w:cs="Arial"/>
                <w:sz w:val="20"/>
                <w:szCs w:val="20"/>
              </w:rPr>
              <w:t xml:space="preserve"> </w:t>
            </w:r>
            <w:r w:rsidRPr="00A06330">
              <w:rPr>
                <w:rFonts w:ascii="Arial" w:hAnsi="Arial" w:cs="Arial"/>
                <w:sz w:val="20"/>
                <w:szCs w:val="20"/>
              </w:rPr>
              <w:t>ŽP 2014-2020, které bude přenášet relevantní informace ve vztahu k Řídicímu orgánu programu přeshraniční spolupráce.</w:t>
            </w:r>
          </w:p>
        </w:tc>
      </w:tr>
    </w:tbl>
    <w:p w:rsidR="00B91550" w:rsidRPr="00A06330" w:rsidRDefault="00B91550" w:rsidP="00B91550">
      <w:pPr>
        <w:rPr>
          <w:rFonts w:ascii="Arial" w:hAnsi="Arial" w:cs="Arial"/>
          <w:sz w:val="20"/>
          <w:szCs w:val="20"/>
        </w:rPr>
      </w:pPr>
    </w:p>
    <w:tbl>
      <w:tblPr>
        <w:tblStyle w:val="Mkatabulky"/>
        <w:tblW w:w="0" w:type="auto"/>
        <w:tblInd w:w="108" w:type="dxa"/>
        <w:tblLook w:val="04A0" w:firstRow="1" w:lastRow="0" w:firstColumn="1" w:lastColumn="0" w:noHBand="0" w:noVBand="1"/>
      </w:tblPr>
      <w:tblGrid>
        <w:gridCol w:w="2522"/>
        <w:gridCol w:w="4565"/>
        <w:gridCol w:w="283"/>
        <w:gridCol w:w="6740"/>
      </w:tblGrid>
      <w:tr w:rsidR="00B91550" w:rsidRPr="00A06330" w:rsidTr="00DA0AD1">
        <w:tc>
          <w:tcPr>
            <w:tcW w:w="2522" w:type="dxa"/>
            <w:shd w:val="clear" w:color="auto" w:fill="A6A6A6" w:themeFill="background1" w:themeFillShade="A6"/>
          </w:tcPr>
          <w:p w:rsidR="00B91550" w:rsidRPr="00A06330" w:rsidRDefault="00B91550" w:rsidP="00DB7E1B">
            <w:pPr>
              <w:keepNext/>
              <w:spacing w:before="120" w:line="276" w:lineRule="auto"/>
              <w:rPr>
                <w:rFonts w:ascii="Arial" w:hAnsi="Arial" w:cs="Arial"/>
                <w:b/>
                <w:sz w:val="20"/>
                <w:szCs w:val="20"/>
              </w:rPr>
            </w:pPr>
          </w:p>
        </w:tc>
        <w:tc>
          <w:tcPr>
            <w:tcW w:w="4565" w:type="dxa"/>
            <w:shd w:val="clear" w:color="auto" w:fill="A6A6A6" w:themeFill="background1" w:themeFillShade="A6"/>
          </w:tcPr>
          <w:p w:rsidR="00B91550" w:rsidRPr="00A06330" w:rsidRDefault="00B91550" w:rsidP="00DB7E1B">
            <w:pPr>
              <w:keepNext/>
              <w:spacing w:before="120" w:line="276" w:lineRule="auto"/>
              <w:rPr>
                <w:rFonts w:ascii="Arial" w:hAnsi="Arial" w:cs="Arial"/>
                <w:b/>
                <w:sz w:val="20"/>
                <w:szCs w:val="20"/>
              </w:rPr>
            </w:pPr>
            <w:r w:rsidRPr="00A06330">
              <w:rPr>
                <w:rFonts w:ascii="Arial" w:hAnsi="Arial" w:cs="Arial"/>
                <w:b/>
                <w:sz w:val="20"/>
                <w:szCs w:val="20"/>
              </w:rPr>
              <w:t>Operační program Životní prostředí 2014-2020</w:t>
            </w:r>
          </w:p>
        </w:tc>
        <w:tc>
          <w:tcPr>
            <w:tcW w:w="283" w:type="dxa"/>
            <w:vMerge w:val="restart"/>
          </w:tcPr>
          <w:p w:rsidR="00B91550" w:rsidRPr="00A06330" w:rsidRDefault="00B91550" w:rsidP="00DB7E1B">
            <w:pPr>
              <w:keepNext/>
              <w:spacing w:before="120" w:line="276" w:lineRule="auto"/>
              <w:rPr>
                <w:rFonts w:ascii="Arial" w:hAnsi="Arial" w:cs="Arial"/>
                <w:b/>
                <w:sz w:val="20"/>
                <w:szCs w:val="20"/>
              </w:rPr>
            </w:pPr>
          </w:p>
        </w:tc>
        <w:tc>
          <w:tcPr>
            <w:tcW w:w="6740" w:type="dxa"/>
            <w:shd w:val="clear" w:color="auto" w:fill="A6A6A6" w:themeFill="background1" w:themeFillShade="A6"/>
          </w:tcPr>
          <w:p w:rsidR="00B91550" w:rsidRPr="00A06330" w:rsidRDefault="00B91550" w:rsidP="00DB7E1B">
            <w:pPr>
              <w:keepNext/>
              <w:spacing w:before="120" w:line="276" w:lineRule="auto"/>
              <w:rPr>
                <w:rFonts w:ascii="Arial" w:hAnsi="Arial" w:cs="Arial"/>
                <w:b/>
                <w:sz w:val="20"/>
                <w:szCs w:val="20"/>
              </w:rPr>
            </w:pPr>
            <w:r w:rsidRPr="00A06330">
              <w:rPr>
                <w:rFonts w:ascii="Arial" w:hAnsi="Arial" w:cs="Arial"/>
                <w:b/>
                <w:sz w:val="20"/>
                <w:szCs w:val="20"/>
              </w:rPr>
              <w:t>Operační program Přeshraniční spolupráce</w:t>
            </w:r>
            <w:r w:rsidR="004E0D98" w:rsidRPr="00A06330">
              <w:rPr>
                <w:rFonts w:ascii="Arial" w:hAnsi="Arial" w:cs="Arial"/>
                <w:b/>
                <w:sz w:val="20"/>
                <w:szCs w:val="20"/>
              </w:rPr>
              <w:t xml:space="preserve"> Česká republika -</w:t>
            </w:r>
            <w:r w:rsidRPr="00A06330">
              <w:rPr>
                <w:rFonts w:ascii="Arial" w:hAnsi="Arial" w:cs="Arial"/>
                <w:b/>
                <w:sz w:val="20"/>
                <w:szCs w:val="20"/>
              </w:rPr>
              <w:t xml:space="preserve"> Svobodný stát </w:t>
            </w:r>
            <w:r w:rsidR="000D52A4" w:rsidRPr="00A06330">
              <w:rPr>
                <w:rFonts w:ascii="Arial" w:hAnsi="Arial" w:cs="Arial"/>
                <w:b/>
                <w:sz w:val="20"/>
                <w:szCs w:val="20"/>
              </w:rPr>
              <w:t>Bavorsko</w:t>
            </w:r>
            <w:r w:rsidRPr="00A06330">
              <w:rPr>
                <w:rFonts w:ascii="Arial" w:hAnsi="Arial" w:cs="Arial"/>
                <w:b/>
                <w:sz w:val="20"/>
                <w:szCs w:val="20"/>
              </w:rPr>
              <w:t xml:space="preserve"> 2014-2020</w:t>
            </w:r>
          </w:p>
        </w:tc>
      </w:tr>
      <w:tr w:rsidR="00B91550" w:rsidRPr="00A06330" w:rsidTr="00DA0AD1">
        <w:tc>
          <w:tcPr>
            <w:tcW w:w="2522" w:type="dxa"/>
            <w:shd w:val="clear" w:color="auto" w:fill="D9D9D9" w:themeFill="background1" w:themeFillShade="D9"/>
          </w:tcPr>
          <w:p w:rsidR="00B91550" w:rsidRPr="00A06330" w:rsidRDefault="00B91550" w:rsidP="00DB7E1B">
            <w:pPr>
              <w:keepNext/>
              <w:spacing w:before="120" w:line="276" w:lineRule="auto"/>
              <w:rPr>
                <w:rFonts w:ascii="Arial" w:hAnsi="Arial" w:cs="Arial"/>
                <w:b/>
                <w:sz w:val="20"/>
                <w:szCs w:val="20"/>
              </w:rPr>
            </w:pPr>
            <w:r w:rsidRPr="00A06330">
              <w:rPr>
                <w:rFonts w:ascii="Arial" w:hAnsi="Arial" w:cs="Arial"/>
                <w:b/>
                <w:sz w:val="20"/>
                <w:szCs w:val="20"/>
              </w:rPr>
              <w:t xml:space="preserve">Tematický cíl </w:t>
            </w:r>
          </w:p>
        </w:tc>
        <w:tc>
          <w:tcPr>
            <w:tcW w:w="4565" w:type="dxa"/>
          </w:tcPr>
          <w:p w:rsidR="00B91550" w:rsidRPr="00A06330" w:rsidRDefault="00B91550" w:rsidP="00DB7E1B">
            <w:pPr>
              <w:keepNext/>
              <w:spacing w:before="120" w:line="276" w:lineRule="auto"/>
              <w:rPr>
                <w:rFonts w:ascii="Arial" w:hAnsi="Arial" w:cs="Arial"/>
                <w:sz w:val="20"/>
                <w:szCs w:val="20"/>
              </w:rPr>
            </w:pPr>
          </w:p>
        </w:tc>
        <w:tc>
          <w:tcPr>
            <w:tcW w:w="283" w:type="dxa"/>
            <w:vMerge/>
          </w:tcPr>
          <w:p w:rsidR="00B91550" w:rsidRPr="00A06330" w:rsidRDefault="00B91550" w:rsidP="00DB7E1B">
            <w:pPr>
              <w:keepNext/>
              <w:spacing w:before="120" w:line="276" w:lineRule="auto"/>
              <w:rPr>
                <w:rFonts w:ascii="Arial" w:hAnsi="Arial" w:cs="Arial"/>
                <w:sz w:val="20"/>
                <w:szCs w:val="20"/>
              </w:rPr>
            </w:pPr>
          </w:p>
        </w:tc>
        <w:tc>
          <w:tcPr>
            <w:tcW w:w="6740" w:type="dxa"/>
          </w:tcPr>
          <w:p w:rsidR="00B91550" w:rsidRPr="00A06330" w:rsidRDefault="00B91550" w:rsidP="00DB7E1B">
            <w:pPr>
              <w:keepNext/>
              <w:spacing w:before="120" w:line="276" w:lineRule="auto"/>
              <w:rPr>
                <w:rFonts w:ascii="Arial" w:hAnsi="Arial" w:cs="Arial"/>
                <w:sz w:val="20"/>
                <w:szCs w:val="20"/>
              </w:rPr>
            </w:pPr>
            <w:r w:rsidRPr="00A06330">
              <w:rPr>
                <w:rFonts w:ascii="Arial" w:hAnsi="Arial" w:cs="Arial"/>
                <w:sz w:val="20"/>
                <w:szCs w:val="20"/>
              </w:rPr>
              <w:t>TC: 6</w:t>
            </w:r>
          </w:p>
        </w:tc>
      </w:tr>
      <w:tr w:rsidR="00B91550" w:rsidRPr="00A06330" w:rsidTr="00353D3A">
        <w:trPr>
          <w:trHeight w:val="429"/>
        </w:trPr>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Prioritní osa</w:t>
            </w:r>
          </w:p>
        </w:tc>
        <w:tc>
          <w:tcPr>
            <w:tcW w:w="4565" w:type="dxa"/>
          </w:tcPr>
          <w:p w:rsidR="00B91550" w:rsidRPr="00A06330" w:rsidRDefault="00B91550" w:rsidP="00DB7E1B">
            <w:pPr>
              <w:spacing w:before="120" w:after="0" w:afterAutospacing="0" w:line="276" w:lineRule="auto"/>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4: Ochrana a péče o přírodu a krajinu</w:t>
            </w:r>
          </w:p>
        </w:tc>
        <w:tc>
          <w:tcPr>
            <w:tcW w:w="283" w:type="dxa"/>
            <w:vMerge/>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after="0" w:afterAutospacing="0"/>
              <w:rPr>
                <w:rFonts w:ascii="Arial" w:hAnsi="Arial" w:cs="Arial"/>
                <w:sz w:val="20"/>
                <w:szCs w:val="20"/>
              </w:rPr>
            </w:pPr>
            <w:r w:rsidRPr="00A06330">
              <w:rPr>
                <w:rFonts w:ascii="Arial" w:hAnsi="Arial" w:cs="Arial"/>
                <w:sz w:val="20"/>
                <w:szCs w:val="20"/>
              </w:rPr>
              <w:t xml:space="preserve">PO </w:t>
            </w:r>
            <w:r w:rsidR="004F7E18" w:rsidRPr="00A06330">
              <w:rPr>
                <w:rFonts w:ascii="Arial" w:hAnsi="Arial" w:cs="Arial"/>
                <w:sz w:val="20"/>
                <w:szCs w:val="20"/>
              </w:rPr>
              <w:t xml:space="preserve">2: </w:t>
            </w:r>
            <w:r w:rsidR="0012407F" w:rsidRPr="00A06330">
              <w:rPr>
                <w:rFonts w:ascii="Arial" w:hAnsi="Arial" w:cs="Arial"/>
                <w:sz w:val="20"/>
                <w:szCs w:val="20"/>
              </w:rPr>
              <w:t>Zachování a ochrana životního prostředí a účinné využívání zdrojů</w:t>
            </w:r>
          </w:p>
        </w:tc>
      </w:tr>
      <w:tr w:rsidR="00B91550" w:rsidRPr="00A06330" w:rsidTr="00DA0AD1">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Investiční priorita</w:t>
            </w:r>
          </w:p>
        </w:tc>
        <w:tc>
          <w:tcPr>
            <w:tcW w:w="4565" w:type="dxa"/>
          </w:tcPr>
          <w:p w:rsidR="00B91550" w:rsidRPr="00A06330" w:rsidRDefault="00B91550" w:rsidP="00DB7E1B">
            <w:pPr>
              <w:spacing w:before="120" w:line="276" w:lineRule="auto"/>
              <w:rPr>
                <w:rFonts w:ascii="Arial" w:hAnsi="Arial" w:cs="Arial"/>
                <w:bCs/>
                <w:sz w:val="20"/>
                <w:szCs w:val="20"/>
              </w:rPr>
            </w:pPr>
            <w:r w:rsidRPr="00A06330">
              <w:rPr>
                <w:rFonts w:ascii="Arial" w:hAnsi="Arial" w:cs="Arial"/>
                <w:bCs/>
                <w:sz w:val="20"/>
                <w:szCs w:val="20"/>
              </w:rPr>
              <w:t>Napříč investičními prioritami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3" w:type="dxa"/>
            <w:vMerge/>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after="0" w:afterAutospacing="0"/>
              <w:rPr>
                <w:rFonts w:ascii="Arial" w:hAnsi="Arial" w:cs="Arial"/>
                <w:sz w:val="20"/>
                <w:szCs w:val="20"/>
              </w:rPr>
            </w:pPr>
            <w:r w:rsidRPr="00A06330">
              <w:rPr>
                <w:rFonts w:ascii="Arial" w:hAnsi="Arial" w:cs="Arial"/>
                <w:sz w:val="20"/>
                <w:szCs w:val="20"/>
              </w:rPr>
              <w:t>Zachování a ochrana životního prostředí a podporování účinného využívání zdrojů</w:t>
            </w:r>
          </w:p>
        </w:tc>
      </w:tr>
      <w:tr w:rsidR="00B91550" w:rsidRPr="00A06330" w:rsidTr="00DA0AD1">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Specifický cíl</w:t>
            </w:r>
          </w:p>
        </w:tc>
        <w:tc>
          <w:tcPr>
            <w:tcW w:w="4565" w:type="dxa"/>
          </w:tcPr>
          <w:p w:rsidR="00B91550" w:rsidRPr="00A06330" w:rsidRDefault="00B91550" w:rsidP="00DB7E1B">
            <w:pPr>
              <w:spacing w:before="120" w:line="276" w:lineRule="auto"/>
              <w:rPr>
                <w:rFonts w:ascii="Arial" w:hAnsi="Arial" w:cs="Arial"/>
                <w:bCs/>
                <w:sz w:val="20"/>
                <w:szCs w:val="20"/>
              </w:rPr>
            </w:pPr>
            <w:r w:rsidRPr="00A06330">
              <w:rPr>
                <w:rFonts w:ascii="Arial" w:hAnsi="Arial" w:cs="Arial"/>
                <w:bCs/>
                <w:sz w:val="20"/>
                <w:szCs w:val="20"/>
              </w:rPr>
              <w:t>Napříč specifickými cíli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3" w:type="dxa"/>
            <w:vMerge/>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after="0" w:afterAutospacing="0"/>
              <w:rPr>
                <w:rFonts w:ascii="Arial" w:hAnsi="Arial" w:cs="Arial"/>
                <w:sz w:val="20"/>
                <w:szCs w:val="20"/>
              </w:rPr>
            </w:pPr>
          </w:p>
        </w:tc>
      </w:tr>
      <w:tr w:rsidR="00B91550" w:rsidRPr="00A06330" w:rsidTr="00DA0AD1">
        <w:trPr>
          <w:trHeight w:val="268"/>
        </w:trPr>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Věcná specifikace (zaměření, aktivity)</w:t>
            </w:r>
          </w:p>
        </w:tc>
        <w:tc>
          <w:tcPr>
            <w:tcW w:w="4565" w:type="dxa"/>
          </w:tcPr>
          <w:p w:rsidR="00B91550" w:rsidRPr="00A06330" w:rsidRDefault="00B91550" w:rsidP="00DB7E1B">
            <w:pPr>
              <w:spacing w:before="120" w:after="0" w:afterAutospacing="0"/>
              <w:rPr>
                <w:rFonts w:ascii="Arial" w:hAnsi="Arial" w:cs="Arial"/>
                <w:sz w:val="20"/>
                <w:szCs w:val="20"/>
              </w:rPr>
            </w:pPr>
          </w:p>
        </w:tc>
        <w:tc>
          <w:tcPr>
            <w:tcW w:w="283" w:type="dxa"/>
            <w:vMerge/>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276736">
            <w:pPr>
              <w:numPr>
                <w:ilvl w:val="0"/>
                <w:numId w:val="24"/>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zachování, ochrana, propagace a rozvoj přírodního a kulturního dědictví</w:t>
            </w:r>
          </w:p>
          <w:p w:rsidR="00B91550" w:rsidRPr="00A06330" w:rsidRDefault="00B91550" w:rsidP="00276736">
            <w:pPr>
              <w:numPr>
                <w:ilvl w:val="0"/>
                <w:numId w:val="24"/>
              </w:numPr>
              <w:spacing w:before="120" w:after="0" w:afterAutospacing="0" w:line="276" w:lineRule="auto"/>
              <w:contextualSpacing/>
              <w:rPr>
                <w:rFonts w:ascii="Arial" w:hAnsi="Arial" w:cs="Arial"/>
                <w:iCs/>
                <w:sz w:val="20"/>
                <w:szCs w:val="20"/>
              </w:rPr>
            </w:pPr>
            <w:r w:rsidRPr="00A06330">
              <w:rPr>
                <w:rFonts w:ascii="Arial" w:hAnsi="Arial" w:cs="Arial"/>
                <w:iCs/>
                <w:sz w:val="20"/>
                <w:szCs w:val="20"/>
              </w:rPr>
              <w:t>ochrana a obnova biologické rozmanitosti a půdy a podpora ekosystémových služeb, včetně prostřednictvím sítě Natura 2000 a ekologických infrastruktur</w:t>
            </w:r>
          </w:p>
        </w:tc>
      </w:tr>
      <w:tr w:rsidR="00B91550" w:rsidRPr="00A06330" w:rsidTr="00DA0AD1">
        <w:tc>
          <w:tcPr>
            <w:tcW w:w="2522" w:type="dxa"/>
            <w:shd w:val="clear" w:color="auto" w:fill="D9D9D9" w:themeFill="background1" w:themeFillShade="D9"/>
          </w:tcPr>
          <w:p w:rsidR="00B91550" w:rsidRPr="00A06330" w:rsidRDefault="00F92A15" w:rsidP="00DB7E1B">
            <w:pPr>
              <w:spacing w:before="120" w:line="276" w:lineRule="auto"/>
              <w:rPr>
                <w:rFonts w:ascii="Arial" w:hAnsi="Arial" w:cs="Arial"/>
                <w:b/>
                <w:sz w:val="20"/>
                <w:szCs w:val="20"/>
              </w:rPr>
            </w:pPr>
            <w:r w:rsidRPr="00A06330">
              <w:rPr>
                <w:rFonts w:ascii="Arial" w:hAnsi="Arial" w:cs="Arial"/>
                <w:b/>
                <w:sz w:val="20"/>
                <w:szCs w:val="20"/>
              </w:rPr>
              <w:t>Implementační</w:t>
            </w:r>
            <w:r w:rsidR="00B91550" w:rsidRPr="00A06330">
              <w:rPr>
                <w:rFonts w:ascii="Arial" w:hAnsi="Arial" w:cs="Arial"/>
                <w:b/>
                <w:sz w:val="20"/>
                <w:szCs w:val="20"/>
              </w:rPr>
              <w:t xml:space="preserve"> prvky</w:t>
            </w:r>
          </w:p>
        </w:tc>
        <w:tc>
          <w:tcPr>
            <w:tcW w:w="4565" w:type="dxa"/>
          </w:tcPr>
          <w:p w:rsidR="00B91550" w:rsidRPr="00A06330" w:rsidRDefault="00B91550" w:rsidP="00DB7E1B">
            <w:pPr>
              <w:spacing w:before="120" w:line="276" w:lineRule="auto"/>
              <w:rPr>
                <w:rFonts w:ascii="Arial" w:hAnsi="Arial" w:cs="Arial"/>
                <w:sz w:val="20"/>
                <w:szCs w:val="20"/>
              </w:rPr>
            </w:pPr>
          </w:p>
        </w:tc>
        <w:tc>
          <w:tcPr>
            <w:tcW w:w="283" w:type="dxa"/>
            <w:vMerge/>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line="276" w:lineRule="auto"/>
              <w:rPr>
                <w:rFonts w:ascii="Arial" w:hAnsi="Arial" w:cs="Arial"/>
                <w:sz w:val="20"/>
                <w:szCs w:val="20"/>
              </w:rPr>
            </w:pPr>
            <w:r w:rsidRPr="00A06330">
              <w:rPr>
                <w:rFonts w:ascii="Arial" w:hAnsi="Arial" w:cs="Arial"/>
                <w:sz w:val="20"/>
                <w:szCs w:val="20"/>
              </w:rPr>
              <w:t>Operační program zastřešuje řídící orgán (Bavorské státní ministerstvo hospodářství a médií, energie a technologií) a národní orgán (Ministerstvo pro místní rozvoj ČR).</w:t>
            </w:r>
          </w:p>
        </w:tc>
      </w:tr>
      <w:tr w:rsidR="00B91550" w:rsidRPr="00A06330" w:rsidTr="00DA0AD1">
        <w:tc>
          <w:tcPr>
            <w:tcW w:w="2522" w:type="dxa"/>
            <w:shd w:val="clear" w:color="auto" w:fill="D9D9D9" w:themeFill="background1" w:themeFillShade="D9"/>
          </w:tcPr>
          <w:p w:rsidR="00B91550" w:rsidRPr="00A06330" w:rsidRDefault="00B91550" w:rsidP="00DB7E1B">
            <w:pPr>
              <w:spacing w:before="120" w:line="276" w:lineRule="auto"/>
              <w:rPr>
                <w:rFonts w:ascii="Arial" w:hAnsi="Arial" w:cs="Arial"/>
                <w:b/>
                <w:sz w:val="20"/>
                <w:szCs w:val="20"/>
              </w:rPr>
            </w:pPr>
            <w:r w:rsidRPr="00A06330">
              <w:rPr>
                <w:rFonts w:ascii="Arial" w:hAnsi="Arial" w:cs="Arial"/>
                <w:b/>
                <w:sz w:val="20"/>
                <w:szCs w:val="20"/>
              </w:rPr>
              <w:t xml:space="preserve">Mechanismus koordinace </w:t>
            </w:r>
          </w:p>
        </w:tc>
        <w:tc>
          <w:tcPr>
            <w:tcW w:w="4565" w:type="dxa"/>
          </w:tcPr>
          <w:p w:rsidR="00B91550" w:rsidRPr="00A06330" w:rsidRDefault="00B91550" w:rsidP="00DB7E1B">
            <w:pPr>
              <w:spacing w:before="120" w:line="276" w:lineRule="auto"/>
              <w:rPr>
                <w:rFonts w:ascii="Arial" w:hAnsi="Arial" w:cs="Arial"/>
                <w:sz w:val="20"/>
                <w:szCs w:val="20"/>
              </w:rPr>
            </w:pPr>
          </w:p>
        </w:tc>
        <w:tc>
          <w:tcPr>
            <w:tcW w:w="283" w:type="dxa"/>
            <w:vMerge/>
          </w:tcPr>
          <w:p w:rsidR="00B91550" w:rsidRPr="00A06330" w:rsidRDefault="00B91550" w:rsidP="00DB7E1B">
            <w:pPr>
              <w:spacing w:before="120" w:line="276" w:lineRule="auto"/>
              <w:rPr>
                <w:rFonts w:ascii="Arial" w:hAnsi="Arial" w:cs="Arial"/>
                <w:sz w:val="20"/>
                <w:szCs w:val="20"/>
              </w:rPr>
            </w:pPr>
          </w:p>
        </w:tc>
        <w:tc>
          <w:tcPr>
            <w:tcW w:w="6740" w:type="dxa"/>
          </w:tcPr>
          <w:p w:rsidR="00B91550" w:rsidRPr="00A06330" w:rsidRDefault="00B91550" w:rsidP="00DB7E1B">
            <w:pPr>
              <w:spacing w:before="120" w:line="276" w:lineRule="auto"/>
              <w:rPr>
                <w:rFonts w:ascii="Arial" w:hAnsi="Arial" w:cs="Arial"/>
                <w:sz w:val="20"/>
                <w:szCs w:val="20"/>
              </w:rPr>
            </w:pPr>
            <w:r w:rsidRPr="00A06330">
              <w:rPr>
                <w:rFonts w:ascii="Arial" w:hAnsi="Arial" w:cs="Arial"/>
                <w:sz w:val="20"/>
                <w:szCs w:val="20"/>
              </w:rPr>
              <w:t>Zůstal zachován princip vedoucího partnera, který ponese celkovou zodpovědnost za realizaci projektu. Každý vedoucí partner musí mít minimálně jednoho zahraničního projektového partnera.</w:t>
            </w:r>
          </w:p>
          <w:p w:rsidR="00B91550" w:rsidRPr="00A06330" w:rsidRDefault="00B91550" w:rsidP="00DB7E1B">
            <w:pPr>
              <w:spacing w:before="120" w:line="276" w:lineRule="auto"/>
              <w:rPr>
                <w:rFonts w:ascii="Arial" w:hAnsi="Arial" w:cs="Arial"/>
                <w:sz w:val="20"/>
                <w:szCs w:val="20"/>
              </w:rPr>
            </w:pPr>
            <w:r w:rsidRPr="00A06330">
              <w:rPr>
                <w:rFonts w:ascii="Arial" w:hAnsi="Arial" w:cs="Arial"/>
                <w:sz w:val="20"/>
                <w:szCs w:val="20"/>
              </w:rPr>
              <w:t>Omezení financování stejných aktivit bude zajištěno účastí MMR v Monitorovacím výboru OP</w:t>
            </w:r>
            <w:r w:rsidR="00E927FB" w:rsidRPr="00A06330">
              <w:rPr>
                <w:rFonts w:ascii="Arial" w:hAnsi="Arial" w:cs="Arial"/>
                <w:sz w:val="20"/>
                <w:szCs w:val="20"/>
              </w:rPr>
              <w:t xml:space="preserve"> </w:t>
            </w:r>
            <w:r w:rsidRPr="00A06330">
              <w:rPr>
                <w:rFonts w:ascii="Arial" w:hAnsi="Arial" w:cs="Arial"/>
                <w:sz w:val="20"/>
                <w:szCs w:val="20"/>
              </w:rPr>
              <w:t>ŽP 2014-2020, které bude přenášet relevantní informace ve vztahu k Řídicímu orgánu programu přeshraniční spolupráce.</w:t>
            </w:r>
          </w:p>
        </w:tc>
      </w:tr>
    </w:tbl>
    <w:p w:rsidR="00A209BE" w:rsidRPr="005E720A" w:rsidRDefault="00A209BE">
      <w:pPr>
        <w:spacing w:after="200" w:afterAutospacing="0"/>
        <w:jc w:val="left"/>
        <w:rPr>
          <w:rFonts w:ascii="Arial" w:hAnsi="Arial" w:cs="Arial"/>
          <w:sz w:val="20"/>
          <w:szCs w:val="20"/>
          <w:u w:val="single"/>
        </w:rPr>
      </w:pPr>
    </w:p>
    <w:p w:rsidR="000211D3" w:rsidRPr="005E720A" w:rsidRDefault="00643040" w:rsidP="00DC47A8">
      <w:pPr>
        <w:pStyle w:val="Nadpis1"/>
        <w:rPr>
          <w:rFonts w:ascii="Arial" w:hAnsi="Arial" w:cs="Arial"/>
        </w:rPr>
      </w:pPr>
      <w:r w:rsidRPr="005E720A">
        <w:rPr>
          <w:rFonts w:ascii="Arial" w:hAnsi="Arial" w:cs="Arial"/>
        </w:rPr>
        <w:t xml:space="preserve">Podrobný popis synergií </w:t>
      </w:r>
      <w:r w:rsidR="000211D3" w:rsidRPr="005E720A">
        <w:rPr>
          <w:rFonts w:ascii="Arial" w:hAnsi="Arial" w:cs="Arial"/>
        </w:rPr>
        <w:t xml:space="preserve">a komplementarit mezi programy ESI </w:t>
      </w:r>
      <w:r w:rsidR="00DC0D59" w:rsidRPr="005E720A">
        <w:rPr>
          <w:rFonts w:ascii="Arial" w:hAnsi="Arial" w:cs="Arial"/>
        </w:rPr>
        <w:t xml:space="preserve">fondů </w:t>
      </w:r>
      <w:r w:rsidR="000211D3" w:rsidRPr="005E720A">
        <w:rPr>
          <w:rFonts w:ascii="Arial" w:hAnsi="Arial" w:cs="Arial"/>
        </w:rPr>
        <w:t>a EU a národními nástroji/programy</w:t>
      </w:r>
    </w:p>
    <w:p w:rsidR="000211D3" w:rsidRPr="00A06330" w:rsidRDefault="000211D3" w:rsidP="00276736">
      <w:pPr>
        <w:pStyle w:val="Odstavecseseznamem"/>
        <w:numPr>
          <w:ilvl w:val="0"/>
          <w:numId w:val="17"/>
        </w:numPr>
        <w:rPr>
          <w:rFonts w:ascii="Arial" w:hAnsi="Arial" w:cs="Arial"/>
          <w:b/>
          <w:sz w:val="20"/>
          <w:szCs w:val="20"/>
          <w:u w:val="single"/>
        </w:rPr>
      </w:pPr>
      <w:r w:rsidRPr="00A06330">
        <w:rPr>
          <w:rFonts w:ascii="Arial" w:hAnsi="Arial" w:cs="Arial"/>
          <w:b/>
          <w:sz w:val="20"/>
          <w:szCs w:val="20"/>
          <w:u w:val="single"/>
        </w:rPr>
        <w:t>LIFE</w:t>
      </w:r>
    </w:p>
    <w:tbl>
      <w:tblPr>
        <w:tblStyle w:val="Mkatabulky"/>
        <w:tblW w:w="0" w:type="auto"/>
        <w:tblInd w:w="108" w:type="dxa"/>
        <w:tblLook w:val="04A0" w:firstRow="1" w:lastRow="0" w:firstColumn="1" w:lastColumn="0" w:noHBand="0" w:noVBand="1"/>
      </w:tblPr>
      <w:tblGrid>
        <w:gridCol w:w="2522"/>
        <w:gridCol w:w="4565"/>
        <w:gridCol w:w="283"/>
        <w:gridCol w:w="6740"/>
      </w:tblGrid>
      <w:tr w:rsidR="000211D3" w:rsidRPr="00A06330" w:rsidTr="00BE0AE8">
        <w:tc>
          <w:tcPr>
            <w:tcW w:w="2522" w:type="dxa"/>
            <w:shd w:val="clear" w:color="auto" w:fill="BFBFBF" w:themeFill="background1" w:themeFillShade="BF"/>
          </w:tcPr>
          <w:p w:rsidR="000211D3" w:rsidRPr="00A06330" w:rsidRDefault="000211D3" w:rsidP="00DB7E1B">
            <w:pPr>
              <w:spacing w:before="120"/>
              <w:rPr>
                <w:rFonts w:ascii="Arial" w:hAnsi="Arial" w:cs="Arial"/>
                <w:b/>
                <w:sz w:val="20"/>
                <w:szCs w:val="20"/>
              </w:rPr>
            </w:pPr>
          </w:p>
        </w:tc>
        <w:tc>
          <w:tcPr>
            <w:tcW w:w="4565" w:type="dxa"/>
            <w:shd w:val="clear" w:color="auto" w:fill="BFBFBF" w:themeFill="background1" w:themeFillShade="BF"/>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83" w:type="dxa"/>
            <w:vMerge w:val="restart"/>
            <w:tcBorders>
              <w:top w:val="nil"/>
            </w:tcBorders>
            <w:shd w:val="clear" w:color="auto" w:fill="FFFFFF" w:themeFill="background1"/>
          </w:tcPr>
          <w:p w:rsidR="000211D3" w:rsidRPr="00A06330" w:rsidRDefault="000211D3" w:rsidP="00DB7E1B">
            <w:pPr>
              <w:spacing w:before="120"/>
              <w:rPr>
                <w:rFonts w:ascii="Arial" w:hAnsi="Arial" w:cs="Arial"/>
                <w:b/>
                <w:sz w:val="20"/>
                <w:szCs w:val="20"/>
              </w:rPr>
            </w:pPr>
          </w:p>
        </w:tc>
        <w:tc>
          <w:tcPr>
            <w:tcW w:w="6740" w:type="dxa"/>
            <w:shd w:val="clear" w:color="auto" w:fill="BFBFBF" w:themeFill="background1" w:themeFillShade="BF"/>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LIFE</w:t>
            </w:r>
          </w:p>
        </w:tc>
      </w:tr>
      <w:tr w:rsidR="000211D3" w:rsidRPr="00A06330" w:rsidTr="00BE0AE8">
        <w:tc>
          <w:tcPr>
            <w:tcW w:w="2522" w:type="dxa"/>
            <w:shd w:val="clear" w:color="auto" w:fill="D9D9D9" w:themeFill="background1" w:themeFillShade="D9"/>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 xml:space="preserve">Tematický cíl </w:t>
            </w:r>
          </w:p>
        </w:tc>
        <w:tc>
          <w:tcPr>
            <w:tcW w:w="4565" w:type="dxa"/>
          </w:tcPr>
          <w:p w:rsidR="000211D3" w:rsidRPr="00A06330" w:rsidRDefault="000211D3" w:rsidP="00DB7E1B">
            <w:pPr>
              <w:spacing w:before="120"/>
              <w:rPr>
                <w:rFonts w:ascii="Arial" w:hAnsi="Arial" w:cs="Arial"/>
                <w:sz w:val="20"/>
                <w:szCs w:val="20"/>
              </w:rPr>
            </w:pPr>
            <w:r w:rsidRPr="00A06330">
              <w:rPr>
                <w:rFonts w:ascii="Arial" w:hAnsi="Arial" w:cs="Arial"/>
                <w:sz w:val="20"/>
                <w:szCs w:val="20"/>
              </w:rPr>
              <w:t>TC: 4, TC: 5, TC: 6</w:t>
            </w:r>
          </w:p>
        </w:tc>
        <w:tc>
          <w:tcPr>
            <w:tcW w:w="283" w:type="dxa"/>
            <w:vMerge/>
            <w:shd w:val="clear" w:color="auto" w:fill="FFFFFF" w:themeFill="background1"/>
          </w:tcPr>
          <w:p w:rsidR="000211D3" w:rsidRPr="00A06330" w:rsidRDefault="000211D3" w:rsidP="00DB7E1B">
            <w:pPr>
              <w:spacing w:before="120"/>
              <w:rPr>
                <w:rFonts w:ascii="Arial" w:hAnsi="Arial" w:cs="Arial"/>
                <w:sz w:val="20"/>
                <w:szCs w:val="20"/>
              </w:rPr>
            </w:pPr>
          </w:p>
        </w:tc>
        <w:tc>
          <w:tcPr>
            <w:tcW w:w="6740" w:type="dxa"/>
          </w:tcPr>
          <w:p w:rsidR="000211D3" w:rsidRPr="00A06330" w:rsidRDefault="000211D3" w:rsidP="00DB7E1B">
            <w:pPr>
              <w:spacing w:before="120"/>
              <w:rPr>
                <w:rFonts w:ascii="Arial" w:hAnsi="Arial" w:cs="Arial"/>
                <w:sz w:val="20"/>
                <w:szCs w:val="20"/>
              </w:rPr>
            </w:pPr>
            <w:r w:rsidRPr="00A06330">
              <w:rPr>
                <w:rFonts w:ascii="Arial" w:eastAsiaTheme="majorEastAsia" w:hAnsi="Arial" w:cs="Arial"/>
                <w:bCs/>
                <w:sz w:val="20"/>
                <w:szCs w:val="20"/>
              </w:rPr>
              <w:t xml:space="preserve">Tematické priority pro vodu, </w:t>
            </w:r>
            <w:r w:rsidRPr="00A06330">
              <w:rPr>
                <w:rFonts w:ascii="Arial" w:hAnsi="Arial" w:cs="Arial"/>
                <w:sz w:val="20"/>
                <w:szCs w:val="20"/>
              </w:rPr>
              <w:t>pro kvalitu ovzduší a emise, včetně městského prostředí, pro odpady, pro přírodu a krajinu a klima.</w:t>
            </w:r>
          </w:p>
        </w:tc>
      </w:tr>
      <w:tr w:rsidR="000211D3" w:rsidRPr="00A06330" w:rsidTr="007C0C1C">
        <w:trPr>
          <w:trHeight w:val="1856"/>
        </w:trPr>
        <w:tc>
          <w:tcPr>
            <w:tcW w:w="2522" w:type="dxa"/>
            <w:shd w:val="clear" w:color="auto" w:fill="D9D9D9" w:themeFill="background1" w:themeFillShade="D9"/>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Prioritní osa</w:t>
            </w:r>
          </w:p>
        </w:tc>
        <w:tc>
          <w:tcPr>
            <w:tcW w:w="4565" w:type="dxa"/>
          </w:tcPr>
          <w:p w:rsidR="000211D3" w:rsidRPr="00A06330" w:rsidRDefault="007C0C1C" w:rsidP="00DB7E1B">
            <w:pPr>
              <w:spacing w:before="120" w:after="0" w:afterAutospacing="0"/>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000211D3" w:rsidRPr="00A06330">
              <w:rPr>
                <w:rFonts w:ascii="Arial" w:hAnsi="Arial" w:cs="Arial"/>
                <w:bCs/>
                <w:sz w:val="20"/>
                <w:szCs w:val="20"/>
              </w:rPr>
              <w:t>1: Zlepšování kvality vody a snižování rizika povodní</w:t>
            </w:r>
          </w:p>
          <w:p w:rsidR="007C0C1C" w:rsidRPr="00A06330" w:rsidRDefault="007C0C1C" w:rsidP="00DB7E1B">
            <w:pPr>
              <w:spacing w:before="120" w:after="0" w:afterAutospacing="0"/>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000211D3" w:rsidRPr="00A06330">
              <w:rPr>
                <w:rFonts w:ascii="Arial" w:hAnsi="Arial" w:cs="Arial"/>
                <w:bCs/>
                <w:sz w:val="20"/>
                <w:szCs w:val="20"/>
              </w:rPr>
              <w:t>2</w:t>
            </w:r>
            <w:r w:rsidR="008C058E" w:rsidRPr="00A06330">
              <w:rPr>
                <w:rFonts w:ascii="Arial" w:hAnsi="Arial" w:cs="Arial"/>
                <w:bCs/>
                <w:sz w:val="20"/>
                <w:szCs w:val="20"/>
              </w:rPr>
              <w:t xml:space="preserve">: Zlepšování kvality ovzduší v lidských </w:t>
            </w:r>
            <w:r w:rsidR="000211D3" w:rsidRPr="00A06330">
              <w:rPr>
                <w:rFonts w:ascii="Arial" w:hAnsi="Arial" w:cs="Arial"/>
                <w:bCs/>
                <w:sz w:val="20"/>
                <w:szCs w:val="20"/>
              </w:rPr>
              <w:t xml:space="preserve">sídlech </w:t>
            </w:r>
            <w:r w:rsidRPr="00A06330">
              <w:rPr>
                <w:rFonts w:ascii="Arial" w:hAnsi="Arial" w:cs="Arial"/>
                <w:bCs/>
                <w:sz w:val="20"/>
                <w:szCs w:val="20"/>
              </w:rPr>
              <w:t>PO</w:t>
            </w:r>
            <w:r w:rsidR="00A54C6C" w:rsidRPr="00A06330">
              <w:rPr>
                <w:rFonts w:ascii="Arial" w:hAnsi="Arial" w:cs="Arial"/>
                <w:bCs/>
                <w:sz w:val="20"/>
                <w:szCs w:val="20"/>
              </w:rPr>
              <w:t xml:space="preserve"> </w:t>
            </w:r>
            <w:r w:rsidR="000211D3" w:rsidRPr="00A06330">
              <w:rPr>
                <w:rFonts w:ascii="Arial" w:hAnsi="Arial" w:cs="Arial"/>
                <w:bCs/>
                <w:sz w:val="20"/>
                <w:szCs w:val="20"/>
              </w:rPr>
              <w:t>3: Odpady a materiálové toky, ekologické zátěže a rizika</w:t>
            </w:r>
          </w:p>
          <w:p w:rsidR="007C0C1C" w:rsidRPr="00A06330" w:rsidRDefault="007C0C1C" w:rsidP="00DB7E1B">
            <w:pPr>
              <w:spacing w:before="120" w:after="0" w:afterAutospacing="0"/>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000211D3" w:rsidRPr="00A06330">
              <w:rPr>
                <w:rFonts w:ascii="Arial" w:hAnsi="Arial" w:cs="Arial"/>
                <w:bCs/>
                <w:sz w:val="20"/>
                <w:szCs w:val="20"/>
              </w:rPr>
              <w:t>4: Ochrana a péče o přírodu a krajinu</w:t>
            </w:r>
          </w:p>
          <w:p w:rsidR="000211D3" w:rsidRPr="00A06330" w:rsidRDefault="007C0C1C" w:rsidP="00DB7E1B">
            <w:pPr>
              <w:spacing w:before="120" w:after="0" w:afterAutospacing="0"/>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000211D3" w:rsidRPr="00A06330">
              <w:rPr>
                <w:rFonts w:ascii="Arial" w:hAnsi="Arial" w:cs="Arial"/>
                <w:bCs/>
                <w:sz w:val="20"/>
                <w:szCs w:val="20"/>
              </w:rPr>
              <w:t>5: Energetické úspory</w:t>
            </w:r>
          </w:p>
        </w:tc>
        <w:tc>
          <w:tcPr>
            <w:tcW w:w="283" w:type="dxa"/>
            <w:vMerge/>
            <w:shd w:val="clear" w:color="auto" w:fill="FFFFFF" w:themeFill="background1"/>
          </w:tcPr>
          <w:p w:rsidR="000211D3" w:rsidRPr="00A06330" w:rsidRDefault="000211D3" w:rsidP="00DB7E1B">
            <w:pPr>
              <w:spacing w:before="120"/>
              <w:rPr>
                <w:rFonts w:ascii="Arial" w:hAnsi="Arial" w:cs="Arial"/>
                <w:sz w:val="20"/>
                <w:szCs w:val="20"/>
              </w:rPr>
            </w:pPr>
          </w:p>
        </w:tc>
        <w:tc>
          <w:tcPr>
            <w:tcW w:w="6740" w:type="dxa"/>
          </w:tcPr>
          <w:p w:rsidR="000211D3" w:rsidRPr="00A06330" w:rsidRDefault="000211D3" w:rsidP="00DB7E1B">
            <w:pPr>
              <w:spacing w:before="120" w:after="0" w:afterAutospacing="0"/>
              <w:rPr>
                <w:rFonts w:ascii="Arial" w:hAnsi="Arial" w:cs="Arial"/>
                <w:sz w:val="20"/>
                <w:szCs w:val="20"/>
              </w:rPr>
            </w:pPr>
            <w:r w:rsidRPr="00A06330">
              <w:rPr>
                <w:rFonts w:ascii="Arial" w:hAnsi="Arial" w:cs="Arial"/>
                <w:sz w:val="20"/>
                <w:szCs w:val="20"/>
              </w:rPr>
              <w:t>Podprogram p</w:t>
            </w:r>
            <w:r w:rsidR="00C13085" w:rsidRPr="00A06330">
              <w:rPr>
                <w:rFonts w:ascii="Arial" w:hAnsi="Arial" w:cs="Arial"/>
                <w:sz w:val="20"/>
                <w:szCs w:val="20"/>
              </w:rPr>
              <w:t>ro životní prostředí (Kapitola 1</w:t>
            </w:r>
            <w:r w:rsidRPr="00A06330">
              <w:rPr>
                <w:rFonts w:ascii="Arial" w:hAnsi="Arial" w:cs="Arial"/>
                <w:sz w:val="20"/>
                <w:szCs w:val="20"/>
              </w:rPr>
              <w:t>, čl. 9 Nařízení LIFE)</w:t>
            </w:r>
          </w:p>
          <w:p w:rsidR="000211D3" w:rsidRPr="00A06330" w:rsidRDefault="000211D3" w:rsidP="00276736">
            <w:pPr>
              <w:pStyle w:val="Odstavecseseznamem"/>
              <w:numPr>
                <w:ilvl w:val="0"/>
                <w:numId w:val="7"/>
              </w:numPr>
              <w:spacing w:before="120" w:after="0" w:afterAutospacing="0"/>
              <w:rPr>
                <w:rFonts w:ascii="Arial" w:eastAsiaTheme="minorHAnsi" w:hAnsi="Arial" w:cs="Arial"/>
                <w:sz w:val="20"/>
                <w:szCs w:val="20"/>
                <w:lang w:eastAsia="en-US"/>
              </w:rPr>
            </w:pPr>
            <w:r w:rsidRPr="00A06330">
              <w:rPr>
                <w:rFonts w:ascii="Arial" w:eastAsiaTheme="minorHAnsi" w:hAnsi="Arial" w:cs="Arial"/>
                <w:sz w:val="20"/>
                <w:szCs w:val="20"/>
                <w:lang w:eastAsia="en-US"/>
              </w:rPr>
              <w:t xml:space="preserve">Příroda a biologická rozmanitost </w:t>
            </w:r>
          </w:p>
          <w:p w:rsidR="000211D3" w:rsidRPr="00A06330" w:rsidRDefault="000211D3" w:rsidP="00276736">
            <w:pPr>
              <w:pStyle w:val="Odstavecseseznamem"/>
              <w:numPr>
                <w:ilvl w:val="0"/>
                <w:numId w:val="7"/>
              </w:numPr>
              <w:spacing w:before="120" w:after="0" w:afterAutospacing="0"/>
              <w:rPr>
                <w:rFonts w:ascii="Arial" w:eastAsiaTheme="minorHAnsi" w:hAnsi="Arial" w:cs="Arial"/>
                <w:sz w:val="20"/>
                <w:szCs w:val="20"/>
                <w:lang w:eastAsia="en-US"/>
              </w:rPr>
            </w:pPr>
            <w:r w:rsidRPr="00A06330">
              <w:rPr>
                <w:rFonts w:ascii="Arial" w:eastAsiaTheme="minorHAnsi" w:hAnsi="Arial" w:cs="Arial"/>
                <w:sz w:val="20"/>
                <w:szCs w:val="20"/>
                <w:lang w:eastAsia="en-US"/>
              </w:rPr>
              <w:t>Životní prostředí a účinné nakládání s přírodními zdroji</w:t>
            </w:r>
          </w:p>
          <w:p w:rsidR="000211D3" w:rsidRPr="00A06330" w:rsidRDefault="000211D3" w:rsidP="00276736">
            <w:pPr>
              <w:pStyle w:val="Odstavecseseznamem"/>
              <w:numPr>
                <w:ilvl w:val="0"/>
                <w:numId w:val="7"/>
              </w:numPr>
              <w:spacing w:before="120" w:after="0" w:afterAutospacing="0"/>
              <w:rPr>
                <w:rFonts w:ascii="Arial" w:eastAsiaTheme="minorHAnsi" w:hAnsi="Arial" w:cs="Arial"/>
                <w:sz w:val="20"/>
                <w:szCs w:val="20"/>
                <w:lang w:eastAsia="en-US"/>
              </w:rPr>
            </w:pPr>
            <w:r w:rsidRPr="00A06330">
              <w:rPr>
                <w:rFonts w:ascii="Arial" w:eastAsiaTheme="minorHAnsi" w:hAnsi="Arial" w:cs="Arial"/>
                <w:sz w:val="20"/>
                <w:szCs w:val="20"/>
                <w:lang w:eastAsia="en-US"/>
              </w:rPr>
              <w:t>Životní prostředí a účinné využívání zdrojů</w:t>
            </w:r>
          </w:p>
          <w:p w:rsidR="000211D3" w:rsidRPr="00A06330" w:rsidRDefault="000211D3" w:rsidP="00276736">
            <w:pPr>
              <w:pStyle w:val="Odstavecseseznamem"/>
              <w:numPr>
                <w:ilvl w:val="0"/>
                <w:numId w:val="7"/>
              </w:numPr>
              <w:spacing w:before="120" w:after="0" w:afterAutospacing="0"/>
              <w:rPr>
                <w:rFonts w:ascii="Arial" w:eastAsiaTheme="minorHAnsi" w:hAnsi="Arial" w:cs="Arial"/>
                <w:sz w:val="20"/>
                <w:szCs w:val="20"/>
                <w:lang w:eastAsia="en-US"/>
              </w:rPr>
            </w:pPr>
            <w:r w:rsidRPr="00A06330">
              <w:rPr>
                <w:rFonts w:ascii="Arial" w:eastAsiaTheme="minorHAnsi" w:hAnsi="Arial" w:cs="Arial"/>
                <w:sz w:val="20"/>
                <w:szCs w:val="20"/>
                <w:lang w:eastAsia="en-US"/>
              </w:rPr>
              <w:t>Správa a informace v oblasti životního prostředí</w:t>
            </w:r>
          </w:p>
          <w:p w:rsidR="000211D3" w:rsidRPr="00A06330" w:rsidRDefault="000211D3" w:rsidP="00DB7E1B">
            <w:pPr>
              <w:spacing w:before="120" w:after="0" w:afterAutospacing="0"/>
              <w:rPr>
                <w:rFonts w:ascii="Arial" w:hAnsi="Arial" w:cs="Arial"/>
                <w:sz w:val="20"/>
                <w:szCs w:val="20"/>
              </w:rPr>
            </w:pPr>
            <w:r w:rsidRPr="00A06330">
              <w:rPr>
                <w:rFonts w:ascii="Arial" w:hAnsi="Arial" w:cs="Arial"/>
                <w:sz w:val="20"/>
                <w:szCs w:val="20"/>
              </w:rPr>
              <w:t>Podprogram pro oblast klimatu (Kapitola 2, čl. 13 Nařízení LIFE)</w:t>
            </w:r>
          </w:p>
          <w:p w:rsidR="000211D3" w:rsidRPr="00A06330" w:rsidRDefault="000211D3" w:rsidP="00276736">
            <w:pPr>
              <w:pStyle w:val="Odstavecseseznamem"/>
              <w:numPr>
                <w:ilvl w:val="0"/>
                <w:numId w:val="6"/>
              </w:numPr>
              <w:spacing w:before="120" w:after="0" w:afterAutospacing="0"/>
              <w:ind w:left="714" w:hanging="357"/>
              <w:rPr>
                <w:rFonts w:ascii="Arial" w:hAnsi="Arial" w:cs="Arial"/>
                <w:sz w:val="20"/>
                <w:szCs w:val="20"/>
              </w:rPr>
            </w:pPr>
            <w:r w:rsidRPr="00A06330">
              <w:rPr>
                <w:rFonts w:ascii="Arial" w:hAnsi="Arial" w:cs="Arial"/>
                <w:sz w:val="20"/>
                <w:szCs w:val="20"/>
              </w:rPr>
              <w:t xml:space="preserve">Zmírňování změny klimatu </w:t>
            </w:r>
          </w:p>
          <w:p w:rsidR="000211D3" w:rsidRPr="00A06330" w:rsidRDefault="000211D3" w:rsidP="00276736">
            <w:pPr>
              <w:pStyle w:val="Odstavecseseznamem"/>
              <w:numPr>
                <w:ilvl w:val="0"/>
                <w:numId w:val="6"/>
              </w:numPr>
              <w:spacing w:before="120" w:after="0" w:afterAutospacing="0"/>
              <w:ind w:left="714" w:hanging="357"/>
              <w:rPr>
                <w:rFonts w:ascii="Arial" w:hAnsi="Arial" w:cs="Arial"/>
                <w:sz w:val="20"/>
                <w:szCs w:val="20"/>
              </w:rPr>
            </w:pPr>
            <w:r w:rsidRPr="00A06330">
              <w:rPr>
                <w:rFonts w:ascii="Arial" w:hAnsi="Arial" w:cs="Arial"/>
                <w:sz w:val="20"/>
                <w:szCs w:val="20"/>
              </w:rPr>
              <w:t>Správa a informace v oblasti klimatu</w:t>
            </w:r>
          </w:p>
        </w:tc>
      </w:tr>
      <w:tr w:rsidR="000211D3" w:rsidRPr="00A06330" w:rsidTr="00BE0AE8">
        <w:tc>
          <w:tcPr>
            <w:tcW w:w="2522" w:type="dxa"/>
            <w:shd w:val="clear" w:color="auto" w:fill="D9D9D9" w:themeFill="background1" w:themeFillShade="D9"/>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Investiční priorita</w:t>
            </w:r>
          </w:p>
        </w:tc>
        <w:tc>
          <w:tcPr>
            <w:tcW w:w="4565" w:type="dxa"/>
          </w:tcPr>
          <w:p w:rsidR="000211D3" w:rsidRPr="00A06330" w:rsidRDefault="008C058E" w:rsidP="00DB7E1B">
            <w:pPr>
              <w:spacing w:before="120"/>
              <w:rPr>
                <w:rFonts w:ascii="Arial" w:hAnsi="Arial" w:cs="Arial"/>
                <w:bCs/>
                <w:sz w:val="20"/>
                <w:szCs w:val="20"/>
              </w:rPr>
            </w:pPr>
            <w:r w:rsidRPr="00A06330">
              <w:rPr>
                <w:rFonts w:ascii="Arial" w:hAnsi="Arial" w:cs="Arial"/>
                <w:bCs/>
                <w:sz w:val="20"/>
                <w:szCs w:val="20"/>
              </w:rPr>
              <w:t>Napříč investičními prioritami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3" w:type="dxa"/>
            <w:vMerge/>
            <w:shd w:val="clear" w:color="auto" w:fill="FFFFFF" w:themeFill="background1"/>
          </w:tcPr>
          <w:p w:rsidR="000211D3" w:rsidRPr="00A06330" w:rsidRDefault="000211D3" w:rsidP="00DB7E1B">
            <w:pPr>
              <w:spacing w:before="120"/>
              <w:rPr>
                <w:rFonts w:ascii="Arial" w:hAnsi="Arial" w:cs="Arial"/>
                <w:sz w:val="20"/>
                <w:szCs w:val="20"/>
              </w:rPr>
            </w:pPr>
          </w:p>
        </w:tc>
        <w:tc>
          <w:tcPr>
            <w:tcW w:w="6740" w:type="dxa"/>
          </w:tcPr>
          <w:p w:rsidR="000211D3" w:rsidRPr="00A06330" w:rsidRDefault="000211D3" w:rsidP="00DB7E1B">
            <w:pPr>
              <w:spacing w:before="120"/>
              <w:rPr>
                <w:rFonts w:ascii="Arial" w:hAnsi="Arial" w:cs="Arial"/>
                <w:sz w:val="20"/>
                <w:szCs w:val="20"/>
              </w:rPr>
            </w:pPr>
          </w:p>
        </w:tc>
      </w:tr>
      <w:tr w:rsidR="000211D3" w:rsidRPr="00A06330" w:rsidTr="00BE0AE8">
        <w:tc>
          <w:tcPr>
            <w:tcW w:w="2522" w:type="dxa"/>
            <w:shd w:val="clear" w:color="auto" w:fill="D9D9D9" w:themeFill="background1" w:themeFillShade="D9"/>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Specifický cíl</w:t>
            </w:r>
          </w:p>
        </w:tc>
        <w:tc>
          <w:tcPr>
            <w:tcW w:w="4565" w:type="dxa"/>
          </w:tcPr>
          <w:p w:rsidR="000211D3" w:rsidRPr="00A06330" w:rsidRDefault="000211D3" w:rsidP="00DB7E1B">
            <w:pPr>
              <w:spacing w:before="120"/>
              <w:rPr>
                <w:rFonts w:ascii="Arial" w:hAnsi="Arial" w:cs="Arial"/>
                <w:bCs/>
                <w:sz w:val="20"/>
                <w:szCs w:val="20"/>
              </w:rPr>
            </w:pPr>
            <w:r w:rsidRPr="00A06330">
              <w:rPr>
                <w:rFonts w:ascii="Arial" w:hAnsi="Arial" w:cs="Arial"/>
                <w:bCs/>
                <w:sz w:val="20"/>
                <w:szCs w:val="20"/>
              </w:rPr>
              <w:t>Napříč specifickými cíli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3" w:type="dxa"/>
            <w:vMerge/>
            <w:shd w:val="clear" w:color="auto" w:fill="FFFFFF" w:themeFill="background1"/>
          </w:tcPr>
          <w:p w:rsidR="000211D3" w:rsidRPr="00A06330" w:rsidRDefault="000211D3" w:rsidP="00DB7E1B">
            <w:pPr>
              <w:spacing w:before="120"/>
              <w:rPr>
                <w:rFonts w:ascii="Arial" w:hAnsi="Arial" w:cs="Arial"/>
                <w:sz w:val="20"/>
                <w:szCs w:val="20"/>
              </w:rPr>
            </w:pPr>
          </w:p>
        </w:tc>
        <w:tc>
          <w:tcPr>
            <w:tcW w:w="6740" w:type="dxa"/>
          </w:tcPr>
          <w:p w:rsidR="000211D3" w:rsidRPr="00A06330" w:rsidRDefault="000211D3" w:rsidP="00DB7E1B">
            <w:pPr>
              <w:spacing w:before="120"/>
              <w:rPr>
                <w:rFonts w:ascii="Arial" w:hAnsi="Arial" w:cs="Arial"/>
                <w:sz w:val="20"/>
                <w:szCs w:val="20"/>
              </w:rPr>
            </w:pPr>
          </w:p>
        </w:tc>
      </w:tr>
      <w:tr w:rsidR="000211D3" w:rsidRPr="00A06330" w:rsidTr="008C058E">
        <w:trPr>
          <w:trHeight w:val="268"/>
        </w:trPr>
        <w:tc>
          <w:tcPr>
            <w:tcW w:w="2522" w:type="dxa"/>
            <w:shd w:val="clear" w:color="auto" w:fill="D9D9D9" w:themeFill="background1" w:themeFillShade="D9"/>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Věcná specifikace (zaměření, aktivity)</w:t>
            </w:r>
          </w:p>
        </w:tc>
        <w:tc>
          <w:tcPr>
            <w:tcW w:w="4565" w:type="dxa"/>
          </w:tcPr>
          <w:p w:rsidR="000211D3" w:rsidRPr="00A06330" w:rsidRDefault="000211D3" w:rsidP="00276736">
            <w:pPr>
              <w:pStyle w:val="Odstavecseseznamem"/>
              <w:numPr>
                <w:ilvl w:val="0"/>
                <w:numId w:val="5"/>
              </w:numPr>
              <w:spacing w:before="120" w:after="0" w:afterAutospacing="0"/>
              <w:rPr>
                <w:rFonts w:ascii="Arial" w:hAnsi="Arial" w:cs="Arial"/>
                <w:sz w:val="20"/>
                <w:szCs w:val="20"/>
              </w:rPr>
            </w:pPr>
            <w:r w:rsidRPr="00A06330">
              <w:rPr>
                <w:rFonts w:ascii="Arial" w:hAnsi="Arial" w:cs="Arial"/>
                <w:sz w:val="20"/>
                <w:szCs w:val="20"/>
              </w:rPr>
              <w:t>PO 1 - Vodohospodářská infrastruktura a protipovodňová opatření</w:t>
            </w:r>
            <w:r w:rsidR="008C058E" w:rsidRPr="00A06330">
              <w:rPr>
                <w:rFonts w:ascii="Arial" w:hAnsi="Arial" w:cs="Arial"/>
                <w:sz w:val="20"/>
                <w:szCs w:val="20"/>
              </w:rPr>
              <w:t>.</w:t>
            </w:r>
          </w:p>
          <w:p w:rsidR="007C0C1C" w:rsidRPr="00A06330" w:rsidRDefault="007C0C1C" w:rsidP="00DB7E1B">
            <w:pPr>
              <w:spacing w:before="120" w:after="0" w:afterAutospacing="0"/>
              <w:rPr>
                <w:rFonts w:ascii="Arial" w:hAnsi="Arial" w:cs="Arial"/>
                <w:bCs/>
                <w:sz w:val="20"/>
                <w:szCs w:val="20"/>
              </w:rPr>
            </w:pPr>
            <w:r w:rsidRPr="00A06330">
              <w:rPr>
                <w:rFonts w:ascii="Arial" w:hAnsi="Arial" w:cs="Arial"/>
                <w:bCs/>
                <w:sz w:val="20"/>
                <w:szCs w:val="20"/>
              </w:rPr>
              <w:t>(LIFE - 1. Subprogram - Životní prostředí/Životní prostředí a účinné vyžívání přírodních zdrojů, Subprogram - Životní prostředí/Správa a informace v oblasti životního prostředí ve vztahu k problematice vody.)</w:t>
            </w:r>
          </w:p>
          <w:p w:rsidR="007C0C1C" w:rsidRPr="00A06330" w:rsidRDefault="007C0C1C" w:rsidP="00DB7E1B">
            <w:pPr>
              <w:pStyle w:val="Odstavecseseznamem"/>
              <w:spacing w:before="120"/>
              <w:ind w:left="360"/>
              <w:rPr>
                <w:rFonts w:ascii="Arial" w:hAnsi="Arial" w:cs="Arial"/>
                <w:sz w:val="20"/>
                <w:szCs w:val="20"/>
              </w:rPr>
            </w:pPr>
          </w:p>
          <w:p w:rsidR="000211D3" w:rsidRPr="00A06330" w:rsidRDefault="000211D3" w:rsidP="00276736">
            <w:pPr>
              <w:pStyle w:val="Odstavecseseznamem"/>
              <w:numPr>
                <w:ilvl w:val="0"/>
                <w:numId w:val="5"/>
              </w:numPr>
              <w:spacing w:before="120" w:after="0" w:afterAutospacing="0"/>
              <w:rPr>
                <w:rFonts w:ascii="Arial" w:hAnsi="Arial" w:cs="Arial"/>
                <w:sz w:val="20"/>
                <w:szCs w:val="20"/>
              </w:rPr>
            </w:pPr>
            <w:r w:rsidRPr="00A06330">
              <w:rPr>
                <w:rFonts w:ascii="Arial" w:hAnsi="Arial" w:cs="Arial"/>
                <w:sz w:val="20"/>
                <w:szCs w:val="20"/>
              </w:rPr>
              <w:t>PO 2 - Výměna zdrojů znečišťování, o</w:t>
            </w:r>
            <w:r w:rsidR="008C058E" w:rsidRPr="00A06330">
              <w:rPr>
                <w:rFonts w:ascii="Arial" w:hAnsi="Arial" w:cs="Arial"/>
                <w:sz w:val="20"/>
                <w:szCs w:val="20"/>
              </w:rPr>
              <w:t>mezování prašnosti, podpora CZT</w:t>
            </w:r>
            <w:r w:rsidRPr="00A06330">
              <w:rPr>
                <w:rFonts w:ascii="Arial" w:hAnsi="Arial" w:cs="Arial"/>
                <w:sz w:val="20"/>
                <w:szCs w:val="20"/>
              </w:rPr>
              <w:t>, monitoring kvality ovzduší</w:t>
            </w:r>
            <w:r w:rsidR="008C058E" w:rsidRPr="00A06330">
              <w:rPr>
                <w:rFonts w:ascii="Arial" w:hAnsi="Arial" w:cs="Arial"/>
                <w:sz w:val="20"/>
                <w:szCs w:val="20"/>
              </w:rPr>
              <w:t>.</w:t>
            </w:r>
          </w:p>
          <w:p w:rsidR="007C0C1C" w:rsidRPr="00A06330" w:rsidRDefault="007C0C1C" w:rsidP="00DB7E1B">
            <w:pPr>
              <w:spacing w:before="120" w:after="0" w:afterAutospacing="0"/>
              <w:rPr>
                <w:rFonts w:ascii="Arial" w:hAnsi="Arial" w:cs="Arial"/>
                <w:bCs/>
                <w:sz w:val="20"/>
                <w:szCs w:val="20"/>
              </w:rPr>
            </w:pPr>
            <w:r w:rsidRPr="00A06330">
              <w:rPr>
                <w:rFonts w:ascii="Arial" w:hAnsi="Arial" w:cs="Arial"/>
                <w:bCs/>
                <w:sz w:val="20"/>
                <w:szCs w:val="20"/>
              </w:rPr>
              <w:t>(LIFE - 2 . Subprogram - Životní prostředí/ Životní prostředí a účinné využívání přírodních zdrojů, Subprogram - Životní prostředí/Správa a informace v oblasti životního prostředí ve vztahu k problematice ovzduší)</w:t>
            </w:r>
          </w:p>
          <w:p w:rsidR="001C4AE1" w:rsidRPr="00A06330" w:rsidRDefault="001C4AE1" w:rsidP="00DB7E1B">
            <w:pPr>
              <w:spacing w:before="120" w:after="0" w:afterAutospacing="0"/>
              <w:rPr>
                <w:rFonts w:ascii="Arial" w:hAnsi="Arial" w:cs="Arial"/>
                <w:sz w:val="20"/>
                <w:szCs w:val="20"/>
              </w:rPr>
            </w:pPr>
          </w:p>
          <w:p w:rsidR="000211D3" w:rsidRPr="00A06330" w:rsidRDefault="000211D3" w:rsidP="00276736">
            <w:pPr>
              <w:pStyle w:val="Odstavecseseznamem"/>
              <w:numPr>
                <w:ilvl w:val="0"/>
                <w:numId w:val="5"/>
              </w:numPr>
              <w:spacing w:before="120" w:after="0" w:afterAutospacing="0"/>
              <w:rPr>
                <w:rFonts w:ascii="Arial" w:hAnsi="Arial" w:cs="Arial"/>
                <w:sz w:val="20"/>
                <w:szCs w:val="20"/>
              </w:rPr>
            </w:pPr>
            <w:r w:rsidRPr="00A06330">
              <w:rPr>
                <w:rFonts w:ascii="Arial" w:hAnsi="Arial" w:cs="Arial"/>
                <w:sz w:val="20"/>
                <w:szCs w:val="20"/>
              </w:rPr>
              <w:t>PO 3 - Inovativní technologie, materiálové a energetické využití odpadů, odstraňování skládek</w:t>
            </w:r>
            <w:r w:rsidR="008C058E" w:rsidRPr="00A06330">
              <w:rPr>
                <w:rFonts w:ascii="Arial" w:hAnsi="Arial" w:cs="Arial"/>
                <w:sz w:val="20"/>
                <w:szCs w:val="20"/>
              </w:rPr>
              <w:t>.</w:t>
            </w:r>
          </w:p>
          <w:p w:rsidR="007C0C1C" w:rsidRPr="00A06330" w:rsidRDefault="007C0C1C" w:rsidP="00DB7E1B">
            <w:pPr>
              <w:spacing w:before="120" w:after="0" w:afterAutospacing="0"/>
              <w:rPr>
                <w:rFonts w:ascii="Arial" w:hAnsi="Arial" w:cs="Arial"/>
                <w:bCs/>
                <w:sz w:val="20"/>
                <w:szCs w:val="20"/>
              </w:rPr>
            </w:pPr>
            <w:r w:rsidRPr="00A06330">
              <w:rPr>
                <w:rFonts w:ascii="Arial" w:hAnsi="Arial" w:cs="Arial"/>
                <w:bCs/>
                <w:sz w:val="20"/>
                <w:szCs w:val="20"/>
              </w:rPr>
              <w:t>(LIFE - 3. Subprogram - Životní prostředí/Životní prostředí a účinné využívání přírodních zdrojů, Subprogram - Životní prostředí/Správa a informace v oblasti životního prostředí ve vztahu k problematice odpadů)</w:t>
            </w:r>
          </w:p>
          <w:p w:rsidR="007C0C1C" w:rsidRPr="00A06330" w:rsidRDefault="007C0C1C" w:rsidP="00DB7E1B">
            <w:pPr>
              <w:pStyle w:val="Odstavecseseznamem"/>
              <w:spacing w:before="120"/>
              <w:ind w:left="360"/>
              <w:rPr>
                <w:rFonts w:ascii="Arial" w:hAnsi="Arial" w:cs="Arial"/>
                <w:sz w:val="20"/>
                <w:szCs w:val="20"/>
              </w:rPr>
            </w:pPr>
          </w:p>
          <w:p w:rsidR="000211D3" w:rsidRPr="00A06330" w:rsidRDefault="000211D3" w:rsidP="00276736">
            <w:pPr>
              <w:pStyle w:val="Odstavecseseznamem"/>
              <w:numPr>
                <w:ilvl w:val="0"/>
                <w:numId w:val="5"/>
              </w:numPr>
              <w:spacing w:before="120" w:after="0" w:afterAutospacing="0"/>
              <w:rPr>
                <w:rFonts w:ascii="Arial" w:hAnsi="Arial" w:cs="Arial"/>
                <w:sz w:val="20"/>
                <w:szCs w:val="20"/>
              </w:rPr>
            </w:pPr>
            <w:r w:rsidRPr="00A06330">
              <w:rPr>
                <w:rFonts w:ascii="Arial" w:hAnsi="Arial" w:cs="Arial"/>
                <w:sz w:val="20"/>
                <w:szCs w:val="20"/>
              </w:rPr>
              <w:t>PO 4 - Posílení biodiverzity, posílení přirozených</w:t>
            </w:r>
            <w:r w:rsidR="008C058E" w:rsidRPr="00A06330">
              <w:rPr>
                <w:rFonts w:ascii="Arial" w:hAnsi="Arial" w:cs="Arial"/>
                <w:sz w:val="20"/>
                <w:szCs w:val="20"/>
              </w:rPr>
              <w:t xml:space="preserve"> funkcí krajiny, veřejná zeleň.</w:t>
            </w:r>
          </w:p>
          <w:p w:rsidR="007C0C1C" w:rsidRPr="00A06330" w:rsidRDefault="007C0C1C" w:rsidP="00DB7E1B">
            <w:pPr>
              <w:spacing w:before="120" w:after="0" w:afterAutospacing="0"/>
              <w:rPr>
                <w:rFonts w:ascii="Arial" w:hAnsi="Arial" w:cs="Arial"/>
                <w:bCs/>
                <w:sz w:val="20"/>
                <w:szCs w:val="20"/>
              </w:rPr>
            </w:pPr>
            <w:r w:rsidRPr="00A06330">
              <w:rPr>
                <w:rFonts w:ascii="Arial" w:hAnsi="Arial" w:cs="Arial"/>
                <w:bCs/>
                <w:sz w:val="20"/>
                <w:szCs w:val="20"/>
              </w:rPr>
              <w:t>(LIFE - 4. Subprogram - Životní prostředí/Příroda a biologická rozmanitost, Subprogram - Životní prostředí / Správa a informace v oblasti životního prostředí ve vztahu k problematice přírody)</w:t>
            </w:r>
          </w:p>
          <w:p w:rsidR="007C0C1C" w:rsidRPr="00A06330" w:rsidRDefault="007C0C1C" w:rsidP="00DB7E1B">
            <w:pPr>
              <w:pStyle w:val="Odstavecseseznamem"/>
              <w:spacing w:before="120"/>
              <w:ind w:left="360"/>
              <w:rPr>
                <w:rFonts w:ascii="Arial" w:hAnsi="Arial" w:cs="Arial"/>
                <w:sz w:val="20"/>
                <w:szCs w:val="20"/>
              </w:rPr>
            </w:pPr>
          </w:p>
          <w:p w:rsidR="000211D3" w:rsidRPr="00A06330" w:rsidRDefault="000211D3" w:rsidP="00276736">
            <w:pPr>
              <w:pStyle w:val="Odstavecseseznamem"/>
              <w:numPr>
                <w:ilvl w:val="0"/>
                <w:numId w:val="5"/>
              </w:numPr>
              <w:spacing w:before="120" w:after="0" w:afterAutospacing="0"/>
              <w:rPr>
                <w:rFonts w:ascii="Arial" w:hAnsi="Arial" w:cs="Arial"/>
                <w:sz w:val="20"/>
                <w:szCs w:val="20"/>
              </w:rPr>
            </w:pPr>
            <w:r w:rsidRPr="00A06330">
              <w:rPr>
                <w:rFonts w:ascii="Arial" w:hAnsi="Arial" w:cs="Arial"/>
                <w:sz w:val="20"/>
                <w:szCs w:val="20"/>
              </w:rPr>
              <w:t>PO 5 -  Energetické úspory</w:t>
            </w:r>
          </w:p>
          <w:p w:rsidR="007C0C1C" w:rsidRPr="00A06330" w:rsidRDefault="007C0C1C" w:rsidP="00DB7E1B">
            <w:pPr>
              <w:spacing w:before="120" w:after="0" w:afterAutospacing="0"/>
              <w:rPr>
                <w:rFonts w:ascii="Arial" w:hAnsi="Arial" w:cs="Arial"/>
                <w:bCs/>
                <w:sz w:val="20"/>
                <w:szCs w:val="20"/>
              </w:rPr>
            </w:pPr>
            <w:r w:rsidRPr="00A06330">
              <w:rPr>
                <w:rFonts w:ascii="Arial" w:hAnsi="Arial" w:cs="Arial"/>
                <w:bCs/>
                <w:sz w:val="20"/>
                <w:szCs w:val="20"/>
              </w:rPr>
              <w:t>(LIFE - Podprogram pro oblast klimatu (Kapitola 2, čl. 13 Nařízení LIFE) vazba na OP ŽP naplňující TC 4</w:t>
            </w:r>
          </w:p>
          <w:p w:rsidR="007C0C1C" w:rsidRPr="00A06330" w:rsidRDefault="007C0C1C" w:rsidP="00DB7E1B">
            <w:pPr>
              <w:spacing w:before="120" w:after="0" w:afterAutospacing="0"/>
              <w:rPr>
                <w:rFonts w:ascii="Arial" w:hAnsi="Arial" w:cs="Arial"/>
                <w:bCs/>
                <w:sz w:val="20"/>
                <w:szCs w:val="20"/>
              </w:rPr>
            </w:pPr>
            <w:r w:rsidRPr="00A06330">
              <w:rPr>
                <w:rFonts w:ascii="Arial" w:hAnsi="Arial" w:cs="Arial"/>
                <w:bCs/>
                <w:sz w:val="20"/>
                <w:szCs w:val="20"/>
              </w:rPr>
              <w:t>1. Subprogram – Klima/Mitigační opatření na změnu klimatu, Subprogram – Klima/Správa a informaci pro oblast změny klimatu.</w:t>
            </w:r>
          </w:p>
          <w:p w:rsidR="007C0C1C" w:rsidRPr="00A06330" w:rsidRDefault="007C0C1C" w:rsidP="00DB7E1B">
            <w:pPr>
              <w:spacing w:before="120" w:after="0" w:afterAutospacing="0"/>
              <w:rPr>
                <w:rFonts w:ascii="Arial" w:hAnsi="Arial" w:cs="Arial"/>
                <w:bCs/>
                <w:sz w:val="20"/>
                <w:szCs w:val="20"/>
              </w:rPr>
            </w:pPr>
            <w:r w:rsidRPr="00A06330">
              <w:rPr>
                <w:rFonts w:ascii="Arial" w:hAnsi="Arial" w:cs="Arial"/>
                <w:bCs/>
                <w:sz w:val="20"/>
                <w:szCs w:val="20"/>
              </w:rPr>
              <w:t xml:space="preserve">Důraz na integrované projekty v oblasti změny klimatu. Projekty vedoucí ke snižování emisí ze skleníkových plynů. </w:t>
            </w:r>
          </w:p>
          <w:p w:rsidR="007C0C1C" w:rsidRPr="00A06330" w:rsidRDefault="007C0C1C" w:rsidP="00DB7E1B">
            <w:pPr>
              <w:spacing w:before="120" w:after="0" w:afterAutospacing="0"/>
              <w:rPr>
                <w:rFonts w:ascii="Arial" w:hAnsi="Arial" w:cs="Arial"/>
                <w:bCs/>
                <w:sz w:val="20"/>
                <w:szCs w:val="20"/>
              </w:rPr>
            </w:pPr>
            <w:r w:rsidRPr="00A06330">
              <w:rPr>
                <w:rFonts w:ascii="Arial" w:hAnsi="Arial" w:cs="Arial"/>
                <w:bCs/>
                <w:sz w:val="20"/>
                <w:szCs w:val="20"/>
              </w:rPr>
              <w:t>Life +/Subprogram – Klima/Adaptační opatření na změnu klimatu – průřezové aktivity zaměřené na:</w:t>
            </w:r>
          </w:p>
          <w:p w:rsidR="007C0C1C" w:rsidRPr="00A06330" w:rsidRDefault="007C0C1C" w:rsidP="00276736">
            <w:pPr>
              <w:pStyle w:val="Odstavecseseznamem"/>
              <w:numPr>
                <w:ilvl w:val="0"/>
                <w:numId w:val="18"/>
              </w:numPr>
              <w:spacing w:before="120" w:after="0" w:afterAutospacing="0"/>
              <w:rPr>
                <w:rFonts w:ascii="Arial" w:hAnsi="Arial" w:cs="Arial"/>
                <w:bCs/>
                <w:sz w:val="20"/>
                <w:szCs w:val="20"/>
              </w:rPr>
            </w:pPr>
            <w:r w:rsidRPr="00A06330">
              <w:rPr>
                <w:rFonts w:ascii="Arial" w:hAnsi="Arial" w:cs="Arial"/>
                <w:bCs/>
                <w:sz w:val="20"/>
                <w:szCs w:val="20"/>
              </w:rPr>
              <w:t xml:space="preserve">implementaci a rozvoj politiky a legislativy EU a průřezových akcí </w:t>
            </w:r>
          </w:p>
          <w:p w:rsidR="007C0C1C" w:rsidRPr="00A06330" w:rsidRDefault="007C0C1C" w:rsidP="00276736">
            <w:pPr>
              <w:pStyle w:val="Odstavecseseznamem"/>
              <w:numPr>
                <w:ilvl w:val="0"/>
                <w:numId w:val="18"/>
              </w:numPr>
              <w:spacing w:before="120" w:after="0" w:afterAutospacing="0"/>
              <w:rPr>
                <w:rFonts w:ascii="Arial" w:hAnsi="Arial" w:cs="Arial"/>
                <w:bCs/>
                <w:sz w:val="20"/>
                <w:szCs w:val="20"/>
              </w:rPr>
            </w:pPr>
            <w:r w:rsidRPr="00A06330">
              <w:rPr>
                <w:rFonts w:ascii="Arial" w:hAnsi="Arial" w:cs="Arial"/>
                <w:bCs/>
                <w:sz w:val="20"/>
                <w:szCs w:val="20"/>
              </w:rPr>
              <w:t xml:space="preserve">zlepšování a aplikace znalostní základny v praxi  </w:t>
            </w:r>
          </w:p>
          <w:p w:rsidR="007C0C1C" w:rsidRPr="00A06330" w:rsidRDefault="007C0C1C" w:rsidP="00276736">
            <w:pPr>
              <w:pStyle w:val="Odstavecseseznamem"/>
              <w:numPr>
                <w:ilvl w:val="0"/>
                <w:numId w:val="18"/>
              </w:numPr>
              <w:spacing w:before="120" w:after="0" w:afterAutospacing="0"/>
              <w:rPr>
                <w:rFonts w:ascii="Arial" w:hAnsi="Arial" w:cs="Arial"/>
                <w:bCs/>
                <w:sz w:val="20"/>
                <w:szCs w:val="20"/>
              </w:rPr>
            </w:pPr>
            <w:r w:rsidRPr="00A06330">
              <w:rPr>
                <w:rFonts w:ascii="Arial" w:hAnsi="Arial" w:cs="Arial"/>
                <w:bCs/>
                <w:sz w:val="20"/>
                <w:szCs w:val="20"/>
              </w:rPr>
              <w:t xml:space="preserve">rozvoj a implementaci integrovaných strategií a akčních plánů </w:t>
            </w:r>
          </w:p>
          <w:p w:rsidR="007C0C1C" w:rsidRPr="00A06330" w:rsidRDefault="007C0C1C" w:rsidP="00276736">
            <w:pPr>
              <w:pStyle w:val="Odstavecseseznamem"/>
              <w:numPr>
                <w:ilvl w:val="0"/>
                <w:numId w:val="18"/>
              </w:numPr>
              <w:spacing w:before="120" w:after="0" w:afterAutospacing="0"/>
              <w:rPr>
                <w:rFonts w:ascii="Arial" w:hAnsi="Arial" w:cs="Arial"/>
                <w:sz w:val="20"/>
                <w:szCs w:val="20"/>
              </w:rPr>
            </w:pPr>
            <w:r w:rsidRPr="00A06330">
              <w:rPr>
                <w:rFonts w:ascii="Arial" w:hAnsi="Arial" w:cs="Arial"/>
                <w:bCs/>
                <w:sz w:val="20"/>
                <w:szCs w:val="20"/>
              </w:rPr>
              <w:t>rozvoj a demonstraci inovativních technologií, systémů, metod a nástrojů pro replikace, přenos a mainstreaming</w:t>
            </w:r>
          </w:p>
        </w:tc>
        <w:tc>
          <w:tcPr>
            <w:tcW w:w="283" w:type="dxa"/>
            <w:vMerge/>
            <w:shd w:val="clear" w:color="auto" w:fill="FFFFFF" w:themeFill="background1"/>
          </w:tcPr>
          <w:p w:rsidR="000211D3" w:rsidRPr="00A06330" w:rsidRDefault="000211D3" w:rsidP="00DB7E1B">
            <w:pPr>
              <w:spacing w:before="120"/>
              <w:rPr>
                <w:rFonts w:ascii="Arial" w:hAnsi="Arial" w:cs="Arial"/>
                <w:sz w:val="20"/>
                <w:szCs w:val="20"/>
              </w:rPr>
            </w:pPr>
          </w:p>
        </w:tc>
        <w:tc>
          <w:tcPr>
            <w:tcW w:w="6740" w:type="dxa"/>
          </w:tcPr>
          <w:p w:rsidR="000211D3" w:rsidRPr="00A06330" w:rsidRDefault="000211D3" w:rsidP="00DB7E1B">
            <w:pPr>
              <w:spacing w:before="120"/>
              <w:rPr>
                <w:rFonts w:ascii="Arial" w:hAnsi="Arial" w:cs="Arial"/>
                <w:iCs/>
                <w:sz w:val="20"/>
                <w:szCs w:val="20"/>
              </w:rPr>
            </w:pPr>
            <w:r w:rsidRPr="00A06330">
              <w:rPr>
                <w:rFonts w:ascii="Arial" w:hAnsi="Arial" w:cs="Arial"/>
                <w:iCs/>
                <w:sz w:val="20"/>
                <w:szCs w:val="20"/>
              </w:rPr>
              <w:t>Důraz na integrované projekty v oblasti vody, ovzduší, odpadů, v oblasti sítě Natura 2000 a změny klimatu.</w:t>
            </w:r>
          </w:p>
          <w:p w:rsidR="000211D3" w:rsidRPr="00A06330" w:rsidRDefault="000211D3" w:rsidP="00DB7E1B">
            <w:pPr>
              <w:spacing w:before="120"/>
              <w:rPr>
                <w:rFonts w:ascii="Arial" w:hAnsi="Arial" w:cs="Arial"/>
                <w:iCs/>
                <w:sz w:val="20"/>
                <w:szCs w:val="20"/>
              </w:rPr>
            </w:pPr>
            <w:r w:rsidRPr="00A06330">
              <w:rPr>
                <w:rFonts w:ascii="Arial" w:hAnsi="Arial" w:cs="Arial"/>
                <w:iCs/>
                <w:sz w:val="20"/>
                <w:szCs w:val="20"/>
              </w:rPr>
              <w:t>Demonstrační, inovativní, informační projekty nebo projekty nejlepší praxe. Vyjma investiční a infrastrukturní opatření.</w:t>
            </w:r>
          </w:p>
        </w:tc>
      </w:tr>
      <w:tr w:rsidR="000211D3" w:rsidRPr="00A06330" w:rsidTr="00BE0AE8">
        <w:tc>
          <w:tcPr>
            <w:tcW w:w="2522" w:type="dxa"/>
            <w:shd w:val="clear" w:color="auto" w:fill="D9D9D9" w:themeFill="background1" w:themeFillShade="D9"/>
          </w:tcPr>
          <w:p w:rsidR="000211D3" w:rsidRPr="00A06330" w:rsidRDefault="00F92A15" w:rsidP="00DB7E1B">
            <w:pPr>
              <w:spacing w:before="120"/>
              <w:rPr>
                <w:rFonts w:ascii="Arial" w:hAnsi="Arial" w:cs="Arial"/>
                <w:b/>
                <w:sz w:val="20"/>
                <w:szCs w:val="20"/>
              </w:rPr>
            </w:pPr>
            <w:r w:rsidRPr="00A06330">
              <w:rPr>
                <w:rFonts w:ascii="Arial" w:hAnsi="Arial" w:cs="Arial"/>
                <w:b/>
                <w:sz w:val="20"/>
                <w:szCs w:val="20"/>
              </w:rPr>
              <w:t>Implementační</w:t>
            </w:r>
            <w:r w:rsidR="000211D3" w:rsidRPr="00A06330">
              <w:rPr>
                <w:rFonts w:ascii="Arial" w:hAnsi="Arial" w:cs="Arial"/>
                <w:b/>
                <w:sz w:val="20"/>
                <w:szCs w:val="20"/>
              </w:rPr>
              <w:t xml:space="preserve"> prvky</w:t>
            </w:r>
          </w:p>
        </w:tc>
        <w:tc>
          <w:tcPr>
            <w:tcW w:w="4565" w:type="dxa"/>
          </w:tcPr>
          <w:p w:rsidR="000211D3" w:rsidRPr="00A06330" w:rsidRDefault="006E1DAB" w:rsidP="00DB7E1B">
            <w:pPr>
              <w:spacing w:before="120"/>
              <w:rPr>
                <w:rFonts w:ascii="Arial" w:hAnsi="Arial" w:cs="Arial"/>
                <w:sz w:val="20"/>
                <w:szCs w:val="20"/>
              </w:rPr>
            </w:pPr>
            <w:r w:rsidRPr="00A06330">
              <w:rPr>
                <w:rFonts w:ascii="Arial" w:hAnsi="Arial" w:cs="Arial"/>
                <w:bCs/>
                <w:sz w:val="20"/>
                <w:szCs w:val="20"/>
              </w:rPr>
              <w:t>Napříč specifickými cíli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3" w:type="dxa"/>
            <w:vMerge/>
            <w:shd w:val="clear" w:color="auto" w:fill="FFFFFF" w:themeFill="background1"/>
          </w:tcPr>
          <w:p w:rsidR="000211D3" w:rsidRPr="00A06330" w:rsidRDefault="000211D3" w:rsidP="00DB7E1B">
            <w:pPr>
              <w:spacing w:before="120"/>
              <w:rPr>
                <w:rFonts w:ascii="Arial" w:hAnsi="Arial" w:cs="Arial"/>
                <w:sz w:val="20"/>
                <w:szCs w:val="20"/>
              </w:rPr>
            </w:pPr>
          </w:p>
        </w:tc>
        <w:tc>
          <w:tcPr>
            <w:tcW w:w="6740" w:type="dxa"/>
          </w:tcPr>
          <w:p w:rsidR="000211D3" w:rsidRPr="00A06330" w:rsidRDefault="000211D3" w:rsidP="00DB7E1B">
            <w:pPr>
              <w:spacing w:before="120"/>
              <w:rPr>
                <w:rFonts w:ascii="Arial" w:hAnsi="Arial" w:cs="Arial"/>
                <w:sz w:val="20"/>
                <w:szCs w:val="20"/>
              </w:rPr>
            </w:pPr>
            <w:r w:rsidRPr="00A06330">
              <w:rPr>
                <w:rFonts w:ascii="Arial" w:hAnsi="Arial" w:cs="Arial"/>
                <w:sz w:val="20"/>
                <w:szCs w:val="20"/>
              </w:rPr>
              <w:t>Příjemce: právnické subjekty registrované v EU.</w:t>
            </w:r>
          </w:p>
        </w:tc>
      </w:tr>
      <w:tr w:rsidR="000211D3" w:rsidRPr="00A06330" w:rsidTr="00BE0AE8">
        <w:tc>
          <w:tcPr>
            <w:tcW w:w="2522" w:type="dxa"/>
            <w:shd w:val="clear" w:color="auto" w:fill="D9D9D9" w:themeFill="background1" w:themeFillShade="D9"/>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 xml:space="preserve">Mechanismus koordinace </w:t>
            </w:r>
          </w:p>
        </w:tc>
        <w:tc>
          <w:tcPr>
            <w:tcW w:w="4565" w:type="dxa"/>
          </w:tcPr>
          <w:p w:rsidR="000211D3" w:rsidRPr="00A06330" w:rsidRDefault="000211D3" w:rsidP="00DB7E1B">
            <w:pPr>
              <w:spacing w:before="120"/>
              <w:rPr>
                <w:rFonts w:ascii="Arial" w:hAnsi="Arial" w:cs="Arial"/>
                <w:sz w:val="20"/>
                <w:szCs w:val="20"/>
              </w:rPr>
            </w:pPr>
            <w:r w:rsidRPr="00A06330">
              <w:rPr>
                <w:rFonts w:ascii="Arial" w:hAnsi="Arial" w:cs="Arial"/>
                <w:sz w:val="20"/>
                <w:szCs w:val="20"/>
              </w:rPr>
              <w:t>V novém programovém období 2014-2020 se předpokládá využití synergií obou uvedených programů napříč všem šesti stanoveným prioritním osám Operačního programu Životního prostředí. Vedle toho umožní program LIFE financování řady komplementárních cílů a aktivit k cílům uvedeným mezi specifickými cíli Operačního programu Životní prostředí 2014 – 2020. Vzhledem k tomu, že oba programy jsou koordinovány jedním ministerstvem a v rámci jedné sekce předpokládá se, že bude koordinace zajištěna v rámci organizační a administrativní struktury MŽP.</w:t>
            </w:r>
          </w:p>
        </w:tc>
        <w:tc>
          <w:tcPr>
            <w:tcW w:w="283" w:type="dxa"/>
            <w:vMerge/>
            <w:tcBorders>
              <w:bottom w:val="nil"/>
            </w:tcBorders>
            <w:shd w:val="clear" w:color="auto" w:fill="FFFFFF" w:themeFill="background1"/>
          </w:tcPr>
          <w:p w:rsidR="000211D3" w:rsidRPr="00A06330" w:rsidRDefault="000211D3" w:rsidP="00DB7E1B">
            <w:pPr>
              <w:spacing w:before="120"/>
              <w:rPr>
                <w:rFonts w:ascii="Arial" w:hAnsi="Arial" w:cs="Arial"/>
                <w:sz w:val="20"/>
                <w:szCs w:val="20"/>
              </w:rPr>
            </w:pPr>
          </w:p>
        </w:tc>
        <w:tc>
          <w:tcPr>
            <w:tcW w:w="6740" w:type="dxa"/>
          </w:tcPr>
          <w:p w:rsidR="000211D3" w:rsidRPr="00A06330" w:rsidRDefault="000211D3" w:rsidP="00DB7E1B">
            <w:pPr>
              <w:spacing w:before="120"/>
              <w:rPr>
                <w:rFonts w:ascii="Arial" w:hAnsi="Arial" w:cs="Arial"/>
                <w:sz w:val="20"/>
                <w:szCs w:val="20"/>
              </w:rPr>
            </w:pPr>
            <w:r w:rsidRPr="00A06330">
              <w:rPr>
                <w:rFonts w:ascii="Arial" w:hAnsi="Arial" w:cs="Arial"/>
                <w:sz w:val="20"/>
                <w:szCs w:val="20"/>
              </w:rPr>
              <w:t>Koordinace bude probíhat z hlediska slaďování harmonogramu výzev obou programů, vydávání příslibu o kofinancování  komplementárního projektu k projektu LIFE (v tomto případě ze zdrojů OP</w:t>
            </w:r>
            <w:r w:rsidR="00E927FB" w:rsidRPr="00A06330">
              <w:rPr>
                <w:rFonts w:ascii="Arial" w:hAnsi="Arial" w:cs="Arial"/>
                <w:sz w:val="20"/>
                <w:szCs w:val="20"/>
              </w:rPr>
              <w:t xml:space="preserve"> </w:t>
            </w:r>
            <w:r w:rsidRPr="00A06330">
              <w:rPr>
                <w:rFonts w:ascii="Arial" w:hAnsi="Arial" w:cs="Arial"/>
                <w:sz w:val="20"/>
                <w:szCs w:val="20"/>
              </w:rPr>
              <w:t>ŽP) a identifikace konkrétních tematických průniků a komplementarit s cílem poskytovat informace a poradenství žadatelům ohledně možností komplementárního využití obou programů při implementaci akčních rámců pro NATURA 2000 dle strategie Unie v oblasti biologické rozmanitosti do roku 2020, se zvláštním důrazem na účinné řízení a upevňování sítě Natura 2000 zřízené směrnicí 92/43/EHS, dále i povodňových plánů dle Vodní rámcové směrnice a dalších relevantních právních předpisů, odpadových plánů dle rámcové směrnice o odpadech č. 2008/98, plánů a programů kvality ovzduší dle Směrnice EP a Rady 2008/50/ES a implementace mitigačních a adaptačních strategií v oblasti změny klimatu. Za tímto účelem budou nastaveny interní mechanismy koordinace a vzájemné spolupráce.</w:t>
            </w:r>
          </w:p>
        </w:tc>
      </w:tr>
    </w:tbl>
    <w:p w:rsidR="00BE1A72" w:rsidRDefault="00BE1A72" w:rsidP="000211D3">
      <w:pPr>
        <w:rPr>
          <w:rFonts w:ascii="Arial" w:hAnsi="Arial" w:cs="Arial"/>
          <w:sz w:val="20"/>
          <w:szCs w:val="20"/>
          <w:u w:val="single"/>
        </w:rPr>
      </w:pPr>
    </w:p>
    <w:p w:rsidR="00DB7E1B" w:rsidRPr="00A06330" w:rsidRDefault="00DB7E1B" w:rsidP="000211D3">
      <w:pPr>
        <w:rPr>
          <w:rFonts w:ascii="Arial" w:hAnsi="Arial" w:cs="Arial"/>
          <w:sz w:val="20"/>
          <w:szCs w:val="20"/>
          <w:u w:val="single"/>
        </w:rPr>
      </w:pPr>
    </w:p>
    <w:p w:rsidR="00BF7493" w:rsidRPr="00ED6D47" w:rsidRDefault="00600452" w:rsidP="00276736">
      <w:pPr>
        <w:pStyle w:val="Odstavecseseznamem"/>
        <w:numPr>
          <w:ilvl w:val="0"/>
          <w:numId w:val="17"/>
        </w:numPr>
        <w:spacing w:after="0" w:afterAutospacing="0"/>
        <w:rPr>
          <w:rFonts w:ascii="Arial" w:hAnsi="Arial" w:cs="Arial"/>
          <w:b/>
          <w:sz w:val="20"/>
          <w:szCs w:val="20"/>
          <w:u w:val="single"/>
        </w:rPr>
      </w:pPr>
      <w:r w:rsidRPr="00ED6D47">
        <w:rPr>
          <w:rFonts w:ascii="Arial" w:hAnsi="Arial" w:cs="Arial"/>
          <w:b/>
          <w:sz w:val="20"/>
          <w:szCs w:val="20"/>
          <w:u w:val="single"/>
        </w:rPr>
        <w:t>Strategie EU pro Podunají</w:t>
      </w:r>
    </w:p>
    <w:p w:rsidR="00BF7493" w:rsidRPr="00A06330" w:rsidRDefault="00BF7493" w:rsidP="00DC47A8">
      <w:pPr>
        <w:ind w:left="1440"/>
        <w:contextualSpacing/>
        <w:rPr>
          <w:rFonts w:ascii="Arial" w:hAnsi="Arial" w:cs="Arial"/>
          <w:sz w:val="20"/>
          <w:szCs w:val="20"/>
          <w:u w:val="single"/>
          <w:lang w:val="en-US"/>
        </w:rPr>
      </w:pPr>
    </w:p>
    <w:tbl>
      <w:tblPr>
        <w:tblStyle w:val="Mkatabulky2"/>
        <w:tblW w:w="14124" w:type="dxa"/>
        <w:tblInd w:w="108" w:type="dxa"/>
        <w:tblLook w:val="04A0" w:firstRow="1" w:lastRow="0" w:firstColumn="1" w:lastColumn="0" w:noHBand="0" w:noVBand="1"/>
      </w:tblPr>
      <w:tblGrid>
        <w:gridCol w:w="2649"/>
        <w:gridCol w:w="4516"/>
        <w:gridCol w:w="282"/>
        <w:gridCol w:w="6677"/>
      </w:tblGrid>
      <w:tr w:rsidR="00BF7493" w:rsidRPr="00A06330" w:rsidTr="00DA0AD1">
        <w:tc>
          <w:tcPr>
            <w:tcW w:w="2649" w:type="dxa"/>
            <w:shd w:val="clear" w:color="auto" w:fill="A6A6A6" w:themeFill="background1" w:themeFillShade="A6"/>
          </w:tcPr>
          <w:p w:rsidR="00BF7493" w:rsidRPr="00A06330" w:rsidRDefault="00BF7493" w:rsidP="00DB7E1B">
            <w:pPr>
              <w:keepNext/>
              <w:spacing w:before="120"/>
              <w:rPr>
                <w:rFonts w:ascii="Arial" w:hAnsi="Arial" w:cs="Arial"/>
                <w:b/>
                <w:sz w:val="20"/>
                <w:szCs w:val="20"/>
              </w:rPr>
            </w:pPr>
          </w:p>
        </w:tc>
        <w:tc>
          <w:tcPr>
            <w:tcW w:w="4516" w:type="dxa"/>
            <w:shd w:val="clear" w:color="auto" w:fill="A6A6A6" w:themeFill="background1" w:themeFillShade="A6"/>
          </w:tcPr>
          <w:p w:rsidR="00BF7493" w:rsidRPr="00A06330" w:rsidRDefault="002A46F3" w:rsidP="00DB7E1B">
            <w:pPr>
              <w:keepNext/>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82" w:type="dxa"/>
            <w:vMerge w:val="restart"/>
          </w:tcPr>
          <w:p w:rsidR="00BF7493" w:rsidRPr="00A06330" w:rsidRDefault="00BF7493" w:rsidP="00DB7E1B">
            <w:pPr>
              <w:keepNext/>
              <w:spacing w:before="120"/>
              <w:rPr>
                <w:rFonts w:ascii="Arial" w:hAnsi="Arial" w:cs="Arial"/>
                <w:b/>
                <w:sz w:val="20"/>
                <w:szCs w:val="20"/>
              </w:rPr>
            </w:pPr>
          </w:p>
        </w:tc>
        <w:tc>
          <w:tcPr>
            <w:tcW w:w="6677" w:type="dxa"/>
            <w:shd w:val="clear" w:color="auto" w:fill="A6A6A6" w:themeFill="background1" w:themeFillShade="A6"/>
          </w:tcPr>
          <w:p w:rsidR="00BF7493" w:rsidRPr="00A06330" w:rsidRDefault="00563100" w:rsidP="00DB7E1B">
            <w:pPr>
              <w:keepNext/>
              <w:spacing w:before="120"/>
              <w:rPr>
                <w:rFonts w:ascii="Arial" w:hAnsi="Arial" w:cs="Arial"/>
                <w:b/>
                <w:sz w:val="20"/>
                <w:szCs w:val="20"/>
              </w:rPr>
            </w:pPr>
            <w:r w:rsidRPr="00A06330">
              <w:rPr>
                <w:rFonts w:ascii="Arial" w:hAnsi="Arial" w:cs="Arial"/>
                <w:b/>
                <w:sz w:val="20"/>
                <w:szCs w:val="20"/>
              </w:rPr>
              <w:t>Strategie EU pro Podunají</w:t>
            </w:r>
          </w:p>
        </w:tc>
      </w:tr>
      <w:tr w:rsidR="00BF7493" w:rsidRPr="00A06330" w:rsidTr="00DA0AD1">
        <w:tc>
          <w:tcPr>
            <w:tcW w:w="2649" w:type="dxa"/>
            <w:shd w:val="clear" w:color="auto" w:fill="BFBFBF" w:themeFill="background1" w:themeFillShade="BF"/>
          </w:tcPr>
          <w:p w:rsidR="00BF7493" w:rsidRPr="00A06330" w:rsidRDefault="00BF7493" w:rsidP="00DB7E1B">
            <w:pPr>
              <w:keepNext/>
              <w:spacing w:before="120"/>
              <w:rPr>
                <w:rFonts w:ascii="Arial" w:hAnsi="Arial" w:cs="Arial"/>
                <w:b/>
                <w:sz w:val="20"/>
                <w:szCs w:val="20"/>
                <w:lang w:val="en-US"/>
              </w:rPr>
            </w:pPr>
            <w:r w:rsidRPr="00A06330">
              <w:rPr>
                <w:rFonts w:ascii="Arial" w:hAnsi="Arial" w:cs="Arial"/>
                <w:b/>
                <w:sz w:val="20"/>
                <w:szCs w:val="20"/>
              </w:rPr>
              <w:t xml:space="preserve">Tematický cíl </w:t>
            </w:r>
          </w:p>
        </w:tc>
        <w:tc>
          <w:tcPr>
            <w:tcW w:w="4516" w:type="dxa"/>
          </w:tcPr>
          <w:p w:rsidR="00BF7493" w:rsidRPr="00A06330" w:rsidRDefault="00BF7493" w:rsidP="00DB7E1B">
            <w:pPr>
              <w:keepNext/>
              <w:spacing w:before="120"/>
              <w:rPr>
                <w:rFonts w:ascii="Arial" w:hAnsi="Arial" w:cs="Arial"/>
                <w:sz w:val="20"/>
                <w:szCs w:val="20"/>
              </w:rPr>
            </w:pPr>
          </w:p>
        </w:tc>
        <w:tc>
          <w:tcPr>
            <w:tcW w:w="282" w:type="dxa"/>
            <w:vMerge/>
          </w:tcPr>
          <w:p w:rsidR="00BF7493" w:rsidRPr="00A06330" w:rsidRDefault="00BF7493" w:rsidP="00DB7E1B">
            <w:pPr>
              <w:keepNext/>
              <w:spacing w:before="120"/>
              <w:rPr>
                <w:rFonts w:ascii="Arial" w:hAnsi="Arial" w:cs="Arial"/>
                <w:sz w:val="20"/>
                <w:szCs w:val="20"/>
              </w:rPr>
            </w:pPr>
          </w:p>
        </w:tc>
        <w:tc>
          <w:tcPr>
            <w:tcW w:w="6677" w:type="dxa"/>
          </w:tcPr>
          <w:p w:rsidR="00BF7493" w:rsidRPr="00A06330" w:rsidRDefault="00F55398" w:rsidP="00DB7E1B">
            <w:pPr>
              <w:keepNext/>
              <w:spacing w:before="120"/>
              <w:rPr>
                <w:rFonts w:ascii="Arial" w:hAnsi="Arial" w:cs="Arial"/>
                <w:sz w:val="20"/>
                <w:szCs w:val="20"/>
              </w:rPr>
            </w:pPr>
            <w:r w:rsidRPr="00A06330">
              <w:rPr>
                <w:rFonts w:ascii="Arial" w:hAnsi="Arial" w:cs="Arial"/>
                <w:sz w:val="20"/>
                <w:szCs w:val="20"/>
              </w:rPr>
              <w:t>-</w:t>
            </w:r>
          </w:p>
        </w:tc>
      </w:tr>
      <w:tr w:rsidR="00BF7493" w:rsidRPr="00A06330" w:rsidTr="00DA0AD1">
        <w:trPr>
          <w:trHeight w:val="1088"/>
        </w:trPr>
        <w:tc>
          <w:tcPr>
            <w:tcW w:w="2649" w:type="dxa"/>
            <w:shd w:val="clear" w:color="auto" w:fill="BFBFBF" w:themeFill="background1" w:themeFillShade="BF"/>
          </w:tcPr>
          <w:p w:rsidR="00BF7493" w:rsidRPr="00A06330" w:rsidRDefault="00BF7493" w:rsidP="00DB7E1B">
            <w:pPr>
              <w:spacing w:before="120"/>
              <w:rPr>
                <w:rFonts w:ascii="Arial" w:hAnsi="Arial" w:cs="Arial"/>
                <w:b/>
                <w:sz w:val="20"/>
                <w:szCs w:val="20"/>
                <w:lang w:val="en-US"/>
              </w:rPr>
            </w:pPr>
            <w:r w:rsidRPr="00A06330">
              <w:rPr>
                <w:rFonts w:ascii="Arial" w:hAnsi="Arial" w:cs="Arial"/>
                <w:b/>
                <w:sz w:val="20"/>
                <w:szCs w:val="20"/>
              </w:rPr>
              <w:t>Prioritní osa</w:t>
            </w:r>
          </w:p>
        </w:tc>
        <w:tc>
          <w:tcPr>
            <w:tcW w:w="4516" w:type="dxa"/>
          </w:tcPr>
          <w:p w:rsidR="00600452" w:rsidRPr="00A06330" w:rsidRDefault="00600452" w:rsidP="00DB7E1B">
            <w:pPr>
              <w:spacing w:before="120" w:after="0" w:afterAutospacing="0"/>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1: Zlepšování kvality vody a snižování rizika povodní</w:t>
            </w:r>
          </w:p>
          <w:p w:rsidR="00A54C6C" w:rsidRPr="00A06330" w:rsidRDefault="00600452" w:rsidP="00DB7E1B">
            <w:pPr>
              <w:spacing w:before="120" w:after="0" w:afterAutospacing="0"/>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 xml:space="preserve">2: Zlepšování kvality ovzduší v lidských sídlech </w:t>
            </w:r>
          </w:p>
          <w:p w:rsidR="00600452" w:rsidRPr="00A06330" w:rsidRDefault="00600452" w:rsidP="00DB7E1B">
            <w:pPr>
              <w:spacing w:before="120" w:after="0" w:afterAutospacing="0"/>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3: Odpady a materiálové toky, ekologické zátěže a rizika</w:t>
            </w:r>
          </w:p>
          <w:p w:rsidR="00600452" w:rsidRPr="00A06330" w:rsidRDefault="00600452" w:rsidP="00DB7E1B">
            <w:pPr>
              <w:spacing w:before="120" w:after="0" w:afterAutospacing="0"/>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4: Ochrana a péče o přírodu a krajinu</w:t>
            </w:r>
          </w:p>
          <w:p w:rsidR="00BF7493" w:rsidRPr="00A06330" w:rsidRDefault="00600452" w:rsidP="00DB7E1B">
            <w:pPr>
              <w:spacing w:before="120" w:after="0" w:afterAutospacing="0"/>
              <w:rPr>
                <w:rFonts w:ascii="Arial" w:hAnsi="Arial" w:cs="Arial"/>
                <w:bCs/>
                <w:sz w:val="20"/>
                <w:szCs w:val="20"/>
              </w:rPr>
            </w:pPr>
            <w:r w:rsidRPr="00A06330">
              <w:rPr>
                <w:rFonts w:ascii="Arial" w:hAnsi="Arial" w:cs="Arial"/>
                <w:bCs/>
                <w:sz w:val="20"/>
                <w:szCs w:val="20"/>
              </w:rPr>
              <w:t>PO</w:t>
            </w:r>
            <w:r w:rsidR="00A54C6C" w:rsidRPr="00A06330">
              <w:rPr>
                <w:rFonts w:ascii="Arial" w:hAnsi="Arial" w:cs="Arial"/>
                <w:bCs/>
                <w:sz w:val="20"/>
                <w:szCs w:val="20"/>
              </w:rPr>
              <w:t xml:space="preserve"> </w:t>
            </w:r>
            <w:r w:rsidRPr="00A06330">
              <w:rPr>
                <w:rFonts w:ascii="Arial" w:hAnsi="Arial" w:cs="Arial"/>
                <w:bCs/>
                <w:sz w:val="20"/>
                <w:szCs w:val="20"/>
              </w:rPr>
              <w:t>5: Energetické úspory</w:t>
            </w:r>
          </w:p>
        </w:tc>
        <w:tc>
          <w:tcPr>
            <w:tcW w:w="282" w:type="dxa"/>
            <w:vMerge/>
          </w:tcPr>
          <w:p w:rsidR="00BF7493" w:rsidRPr="00A06330" w:rsidRDefault="00BF7493" w:rsidP="00DB7E1B">
            <w:pPr>
              <w:spacing w:before="120"/>
              <w:rPr>
                <w:rFonts w:ascii="Arial" w:hAnsi="Arial" w:cs="Arial"/>
                <w:sz w:val="20"/>
                <w:szCs w:val="20"/>
              </w:rPr>
            </w:pPr>
          </w:p>
        </w:tc>
        <w:tc>
          <w:tcPr>
            <w:tcW w:w="6677" w:type="dxa"/>
          </w:tcPr>
          <w:p w:rsidR="00600452" w:rsidRPr="00A06330" w:rsidRDefault="00600452" w:rsidP="00DB7E1B">
            <w:pPr>
              <w:spacing w:before="120" w:after="0" w:afterAutospacing="0"/>
              <w:rPr>
                <w:rFonts w:ascii="Arial" w:hAnsi="Arial" w:cs="Arial"/>
                <w:sz w:val="20"/>
                <w:szCs w:val="20"/>
              </w:rPr>
            </w:pPr>
            <w:r w:rsidRPr="00A06330">
              <w:rPr>
                <w:rFonts w:ascii="Arial" w:hAnsi="Arial" w:cs="Arial"/>
                <w:sz w:val="20"/>
                <w:szCs w:val="20"/>
              </w:rPr>
              <w:t>P</w:t>
            </w:r>
            <w:r w:rsidR="004A2BC2" w:rsidRPr="00A06330">
              <w:rPr>
                <w:rFonts w:ascii="Arial" w:hAnsi="Arial" w:cs="Arial"/>
                <w:sz w:val="20"/>
                <w:szCs w:val="20"/>
              </w:rPr>
              <w:t>rioritní oblast</w:t>
            </w:r>
            <w:r w:rsidRPr="00A06330">
              <w:rPr>
                <w:rFonts w:ascii="Arial" w:hAnsi="Arial" w:cs="Arial"/>
                <w:sz w:val="20"/>
                <w:szCs w:val="20"/>
              </w:rPr>
              <w:t xml:space="preserve"> 2 „Podpora udržitelné energetiky“</w:t>
            </w:r>
          </w:p>
          <w:p w:rsidR="00600452" w:rsidRPr="00A06330" w:rsidRDefault="004A2BC2" w:rsidP="00DB7E1B">
            <w:pPr>
              <w:spacing w:before="120" w:after="0" w:afterAutospacing="0"/>
              <w:rPr>
                <w:rFonts w:ascii="Arial" w:hAnsi="Arial" w:cs="Arial"/>
                <w:sz w:val="20"/>
                <w:szCs w:val="20"/>
              </w:rPr>
            </w:pPr>
            <w:r w:rsidRPr="00A06330">
              <w:rPr>
                <w:rFonts w:ascii="Arial" w:hAnsi="Arial" w:cs="Arial"/>
                <w:sz w:val="20"/>
                <w:szCs w:val="20"/>
              </w:rPr>
              <w:t>Prioritní oblast</w:t>
            </w:r>
            <w:r w:rsidR="00600452" w:rsidRPr="00A06330">
              <w:rPr>
                <w:rFonts w:ascii="Arial" w:hAnsi="Arial" w:cs="Arial"/>
                <w:sz w:val="20"/>
                <w:szCs w:val="20"/>
              </w:rPr>
              <w:t xml:space="preserve"> 4 „Obnovení a zachování kvality vody“</w:t>
            </w:r>
          </w:p>
          <w:p w:rsidR="00600452" w:rsidRPr="00A06330" w:rsidRDefault="004A2BC2" w:rsidP="00DB7E1B">
            <w:pPr>
              <w:spacing w:before="120" w:after="0" w:afterAutospacing="0"/>
              <w:rPr>
                <w:rFonts w:ascii="Arial" w:hAnsi="Arial" w:cs="Arial"/>
                <w:sz w:val="20"/>
                <w:szCs w:val="20"/>
              </w:rPr>
            </w:pPr>
            <w:r w:rsidRPr="00A06330">
              <w:rPr>
                <w:rFonts w:ascii="Arial" w:hAnsi="Arial" w:cs="Arial"/>
                <w:sz w:val="20"/>
                <w:szCs w:val="20"/>
              </w:rPr>
              <w:t>Prioritní oblast</w:t>
            </w:r>
            <w:r w:rsidR="00600452" w:rsidRPr="00A06330">
              <w:rPr>
                <w:rFonts w:ascii="Arial" w:hAnsi="Arial" w:cs="Arial"/>
                <w:sz w:val="20"/>
                <w:szCs w:val="20"/>
              </w:rPr>
              <w:t xml:space="preserve"> 5 „Environmentální rizika“</w:t>
            </w:r>
          </w:p>
          <w:p w:rsidR="00600452" w:rsidRPr="00A06330" w:rsidRDefault="004A2BC2" w:rsidP="00DB7E1B">
            <w:pPr>
              <w:spacing w:before="120" w:after="0" w:afterAutospacing="0"/>
              <w:rPr>
                <w:rFonts w:ascii="Arial" w:hAnsi="Arial" w:cs="Arial"/>
                <w:sz w:val="20"/>
                <w:szCs w:val="20"/>
              </w:rPr>
            </w:pPr>
            <w:r w:rsidRPr="00A06330">
              <w:rPr>
                <w:rFonts w:ascii="Arial" w:hAnsi="Arial" w:cs="Arial"/>
                <w:sz w:val="20"/>
                <w:szCs w:val="20"/>
              </w:rPr>
              <w:t>Prioritní oblast</w:t>
            </w:r>
            <w:r w:rsidR="00600452" w:rsidRPr="00A06330">
              <w:rPr>
                <w:rFonts w:ascii="Arial" w:hAnsi="Arial" w:cs="Arial"/>
                <w:sz w:val="20"/>
                <w:szCs w:val="20"/>
              </w:rPr>
              <w:t xml:space="preserve"> 6 „Ochrana biodiverzity, krajiny, kvality ovzduší a půdy“ </w:t>
            </w:r>
          </w:p>
          <w:p w:rsidR="00BF7493" w:rsidRPr="00A06330" w:rsidRDefault="00BF7493" w:rsidP="00DB7E1B">
            <w:pPr>
              <w:spacing w:before="120" w:after="0" w:afterAutospacing="0"/>
              <w:rPr>
                <w:rFonts w:ascii="Arial" w:hAnsi="Arial" w:cs="Arial"/>
                <w:sz w:val="20"/>
                <w:szCs w:val="20"/>
              </w:rPr>
            </w:pPr>
          </w:p>
        </w:tc>
      </w:tr>
      <w:tr w:rsidR="00BF7493" w:rsidRPr="00A06330" w:rsidTr="00DA0AD1">
        <w:tc>
          <w:tcPr>
            <w:tcW w:w="2649" w:type="dxa"/>
            <w:shd w:val="clear" w:color="auto" w:fill="BFBFBF" w:themeFill="background1" w:themeFillShade="BF"/>
          </w:tcPr>
          <w:p w:rsidR="00BF7493" w:rsidRPr="00A06330" w:rsidRDefault="00BF7493" w:rsidP="00DB7E1B">
            <w:pPr>
              <w:spacing w:before="120"/>
              <w:rPr>
                <w:rFonts w:ascii="Arial" w:hAnsi="Arial" w:cs="Arial"/>
                <w:b/>
                <w:sz w:val="20"/>
                <w:szCs w:val="20"/>
                <w:lang w:val="en-US"/>
              </w:rPr>
            </w:pPr>
            <w:r w:rsidRPr="00A06330">
              <w:rPr>
                <w:rFonts w:ascii="Arial" w:hAnsi="Arial" w:cs="Arial"/>
                <w:b/>
                <w:sz w:val="20"/>
                <w:szCs w:val="20"/>
              </w:rPr>
              <w:t>Investiční priorita</w:t>
            </w:r>
          </w:p>
        </w:tc>
        <w:tc>
          <w:tcPr>
            <w:tcW w:w="4516" w:type="dxa"/>
          </w:tcPr>
          <w:p w:rsidR="00BF7493" w:rsidRPr="00A06330" w:rsidRDefault="00BF7493" w:rsidP="00DB7E1B">
            <w:pPr>
              <w:spacing w:before="120"/>
              <w:rPr>
                <w:rFonts w:ascii="Arial" w:hAnsi="Arial" w:cs="Arial"/>
                <w:bCs/>
                <w:sz w:val="20"/>
                <w:szCs w:val="20"/>
              </w:rPr>
            </w:pPr>
            <w:r w:rsidRPr="00A06330">
              <w:rPr>
                <w:rFonts w:ascii="Arial" w:hAnsi="Arial" w:cs="Arial"/>
                <w:bCs/>
                <w:sz w:val="20"/>
                <w:szCs w:val="20"/>
              </w:rPr>
              <w:t>Napříč investičními prioritami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2" w:type="dxa"/>
            <w:vMerge/>
          </w:tcPr>
          <w:p w:rsidR="00BF7493" w:rsidRPr="00A06330" w:rsidRDefault="00BF7493" w:rsidP="00DB7E1B">
            <w:pPr>
              <w:spacing w:before="120"/>
              <w:rPr>
                <w:rFonts w:ascii="Arial" w:hAnsi="Arial" w:cs="Arial"/>
                <w:sz w:val="20"/>
                <w:szCs w:val="20"/>
              </w:rPr>
            </w:pPr>
          </w:p>
        </w:tc>
        <w:tc>
          <w:tcPr>
            <w:tcW w:w="6677" w:type="dxa"/>
          </w:tcPr>
          <w:p w:rsidR="00BF7493" w:rsidRPr="00A06330" w:rsidRDefault="00F55398" w:rsidP="00DB7E1B">
            <w:pPr>
              <w:spacing w:before="120" w:after="0" w:afterAutospacing="0"/>
              <w:rPr>
                <w:rFonts w:ascii="Arial" w:hAnsi="Arial" w:cs="Arial"/>
                <w:sz w:val="20"/>
                <w:szCs w:val="20"/>
              </w:rPr>
            </w:pPr>
            <w:r w:rsidRPr="00A06330">
              <w:rPr>
                <w:rFonts w:ascii="Arial" w:hAnsi="Arial" w:cs="Arial"/>
                <w:sz w:val="20"/>
                <w:szCs w:val="20"/>
              </w:rPr>
              <w:t>-</w:t>
            </w:r>
          </w:p>
        </w:tc>
      </w:tr>
      <w:tr w:rsidR="00BF7493" w:rsidRPr="00A06330" w:rsidTr="00DA0AD1">
        <w:tc>
          <w:tcPr>
            <w:tcW w:w="2649" w:type="dxa"/>
            <w:shd w:val="clear" w:color="auto" w:fill="BFBFBF" w:themeFill="background1" w:themeFillShade="BF"/>
          </w:tcPr>
          <w:p w:rsidR="00BF7493" w:rsidRPr="00A06330" w:rsidRDefault="00BF7493" w:rsidP="00DB7E1B">
            <w:pPr>
              <w:spacing w:before="120"/>
              <w:rPr>
                <w:rFonts w:ascii="Arial" w:hAnsi="Arial" w:cs="Arial"/>
                <w:b/>
                <w:sz w:val="20"/>
                <w:szCs w:val="20"/>
                <w:lang w:val="en-US"/>
              </w:rPr>
            </w:pPr>
            <w:r w:rsidRPr="00A06330">
              <w:rPr>
                <w:rFonts w:ascii="Arial" w:hAnsi="Arial" w:cs="Arial"/>
                <w:b/>
                <w:sz w:val="20"/>
                <w:szCs w:val="20"/>
              </w:rPr>
              <w:t>Specifický cíl</w:t>
            </w:r>
          </w:p>
        </w:tc>
        <w:tc>
          <w:tcPr>
            <w:tcW w:w="4516" w:type="dxa"/>
          </w:tcPr>
          <w:p w:rsidR="00BF7493" w:rsidRPr="00A06330" w:rsidRDefault="00BF7493" w:rsidP="00DB7E1B">
            <w:pPr>
              <w:spacing w:before="120"/>
              <w:rPr>
                <w:rFonts w:ascii="Arial" w:hAnsi="Arial" w:cs="Arial"/>
                <w:bCs/>
                <w:sz w:val="20"/>
                <w:szCs w:val="20"/>
              </w:rPr>
            </w:pPr>
            <w:r w:rsidRPr="00A06330">
              <w:rPr>
                <w:rFonts w:ascii="Arial" w:hAnsi="Arial" w:cs="Arial"/>
                <w:bCs/>
                <w:sz w:val="20"/>
                <w:szCs w:val="20"/>
              </w:rPr>
              <w:t>Napříč specifickými cíli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2" w:type="dxa"/>
            <w:vMerge/>
          </w:tcPr>
          <w:p w:rsidR="00BF7493" w:rsidRPr="00A06330" w:rsidRDefault="00BF7493" w:rsidP="00DB7E1B">
            <w:pPr>
              <w:spacing w:before="120"/>
              <w:rPr>
                <w:rFonts w:ascii="Arial" w:hAnsi="Arial" w:cs="Arial"/>
                <w:sz w:val="20"/>
                <w:szCs w:val="20"/>
              </w:rPr>
            </w:pPr>
          </w:p>
        </w:tc>
        <w:tc>
          <w:tcPr>
            <w:tcW w:w="6677" w:type="dxa"/>
          </w:tcPr>
          <w:p w:rsidR="00BF7493" w:rsidRPr="00A06330" w:rsidRDefault="00F55398" w:rsidP="00DB7E1B">
            <w:pPr>
              <w:spacing w:before="120" w:after="0" w:afterAutospacing="0"/>
              <w:contextualSpacing/>
              <w:rPr>
                <w:rFonts w:ascii="Arial" w:hAnsi="Arial" w:cs="Arial"/>
                <w:sz w:val="20"/>
                <w:szCs w:val="20"/>
              </w:rPr>
            </w:pPr>
            <w:r w:rsidRPr="00A06330">
              <w:rPr>
                <w:rFonts w:ascii="Arial" w:hAnsi="Arial" w:cs="Arial"/>
                <w:sz w:val="20"/>
                <w:szCs w:val="20"/>
              </w:rPr>
              <w:t>-</w:t>
            </w:r>
          </w:p>
        </w:tc>
      </w:tr>
      <w:tr w:rsidR="00BF7493" w:rsidRPr="00A06330" w:rsidTr="00DA0AD1">
        <w:trPr>
          <w:trHeight w:val="268"/>
        </w:trPr>
        <w:tc>
          <w:tcPr>
            <w:tcW w:w="2649" w:type="dxa"/>
            <w:shd w:val="clear" w:color="auto" w:fill="BFBFBF" w:themeFill="background1" w:themeFillShade="BF"/>
          </w:tcPr>
          <w:p w:rsidR="00BF7493" w:rsidRPr="00A06330" w:rsidRDefault="00BF7493" w:rsidP="00DB7E1B">
            <w:pPr>
              <w:spacing w:before="120"/>
              <w:rPr>
                <w:rFonts w:ascii="Arial" w:hAnsi="Arial" w:cs="Arial"/>
                <w:b/>
                <w:sz w:val="20"/>
                <w:szCs w:val="20"/>
                <w:lang w:val="en-US"/>
              </w:rPr>
            </w:pPr>
            <w:r w:rsidRPr="00A06330">
              <w:rPr>
                <w:rFonts w:ascii="Arial" w:hAnsi="Arial" w:cs="Arial"/>
                <w:b/>
                <w:sz w:val="20"/>
                <w:szCs w:val="20"/>
              </w:rPr>
              <w:t>Věcná specifikace (zaměření, aktivity)</w:t>
            </w:r>
          </w:p>
        </w:tc>
        <w:tc>
          <w:tcPr>
            <w:tcW w:w="4516" w:type="dxa"/>
          </w:tcPr>
          <w:p w:rsidR="00BF7493" w:rsidRPr="00A06330" w:rsidRDefault="003A0E84" w:rsidP="00DB7E1B">
            <w:pPr>
              <w:spacing w:before="120" w:after="0" w:afterAutospacing="0"/>
              <w:rPr>
                <w:rFonts w:ascii="Arial" w:hAnsi="Arial" w:cs="Arial"/>
                <w:sz w:val="20"/>
                <w:szCs w:val="20"/>
              </w:rPr>
            </w:pPr>
            <w:r w:rsidRPr="00A06330">
              <w:rPr>
                <w:rFonts w:ascii="Arial" w:hAnsi="Arial" w:cs="Arial"/>
                <w:bCs/>
                <w:sz w:val="20"/>
                <w:szCs w:val="20"/>
              </w:rPr>
              <w:t>Napříč specifickými cíli OP</w:t>
            </w:r>
            <w:r w:rsidR="00E927FB" w:rsidRPr="00A06330">
              <w:rPr>
                <w:rFonts w:ascii="Arial" w:hAnsi="Arial" w:cs="Arial"/>
                <w:bCs/>
                <w:sz w:val="20"/>
                <w:szCs w:val="20"/>
              </w:rPr>
              <w:t xml:space="preserve"> </w:t>
            </w:r>
            <w:r w:rsidRPr="00A06330">
              <w:rPr>
                <w:rFonts w:ascii="Arial" w:hAnsi="Arial" w:cs="Arial"/>
                <w:bCs/>
                <w:sz w:val="20"/>
                <w:szCs w:val="20"/>
              </w:rPr>
              <w:t>ŽP 2014-2020</w:t>
            </w:r>
          </w:p>
        </w:tc>
        <w:tc>
          <w:tcPr>
            <w:tcW w:w="282" w:type="dxa"/>
            <w:vMerge/>
          </w:tcPr>
          <w:p w:rsidR="00BF7493" w:rsidRPr="00A06330" w:rsidRDefault="00BF7493" w:rsidP="00DB7E1B">
            <w:pPr>
              <w:spacing w:before="120"/>
              <w:rPr>
                <w:rFonts w:ascii="Arial" w:hAnsi="Arial" w:cs="Arial"/>
                <w:sz w:val="20"/>
                <w:szCs w:val="20"/>
              </w:rPr>
            </w:pPr>
          </w:p>
        </w:tc>
        <w:tc>
          <w:tcPr>
            <w:tcW w:w="6677" w:type="dxa"/>
          </w:tcPr>
          <w:p w:rsidR="00BF7493" w:rsidRPr="00A06330" w:rsidRDefault="004A2BC2" w:rsidP="00DB7E1B">
            <w:pPr>
              <w:spacing w:before="120" w:after="0" w:afterAutospacing="0"/>
              <w:rPr>
                <w:rFonts w:ascii="Arial" w:hAnsi="Arial" w:cs="Arial"/>
                <w:iCs/>
                <w:sz w:val="20"/>
                <w:szCs w:val="20"/>
              </w:rPr>
            </w:pPr>
            <w:r w:rsidRPr="00A06330">
              <w:rPr>
                <w:rFonts w:ascii="Arial" w:hAnsi="Arial" w:cs="Arial"/>
                <w:iCs/>
                <w:sz w:val="20"/>
                <w:szCs w:val="20"/>
              </w:rPr>
              <w:t>Napříč prioritními oblastmi Strategie EU pro Podunají</w:t>
            </w:r>
          </w:p>
        </w:tc>
      </w:tr>
      <w:tr w:rsidR="00BF7493" w:rsidRPr="00A06330" w:rsidTr="00DA0AD1">
        <w:tc>
          <w:tcPr>
            <w:tcW w:w="2649" w:type="dxa"/>
            <w:shd w:val="clear" w:color="auto" w:fill="BFBFBF" w:themeFill="background1" w:themeFillShade="BF"/>
          </w:tcPr>
          <w:p w:rsidR="00BF7493" w:rsidRPr="00A06330" w:rsidRDefault="00BF7493" w:rsidP="00DB7E1B">
            <w:pPr>
              <w:spacing w:before="120"/>
              <w:rPr>
                <w:rFonts w:ascii="Arial" w:hAnsi="Arial" w:cs="Arial"/>
                <w:b/>
                <w:sz w:val="20"/>
                <w:szCs w:val="20"/>
                <w:lang w:val="en-US"/>
              </w:rPr>
            </w:pPr>
            <w:r w:rsidRPr="00A06330">
              <w:rPr>
                <w:rFonts w:ascii="Arial" w:hAnsi="Arial" w:cs="Arial"/>
                <w:b/>
                <w:sz w:val="20"/>
                <w:szCs w:val="20"/>
              </w:rPr>
              <w:t>Implementační prvky</w:t>
            </w:r>
          </w:p>
        </w:tc>
        <w:tc>
          <w:tcPr>
            <w:tcW w:w="4516" w:type="dxa"/>
          </w:tcPr>
          <w:p w:rsidR="00BF7493" w:rsidRPr="00A06330" w:rsidRDefault="003A0E84" w:rsidP="00DB7E1B">
            <w:pPr>
              <w:spacing w:before="120"/>
              <w:rPr>
                <w:rFonts w:ascii="Arial" w:hAnsi="Arial" w:cs="Arial"/>
                <w:sz w:val="20"/>
                <w:szCs w:val="20"/>
              </w:rPr>
            </w:pPr>
            <w:r w:rsidRPr="00A06330">
              <w:rPr>
                <w:rFonts w:ascii="Arial" w:hAnsi="Arial" w:cs="Arial"/>
                <w:sz w:val="20"/>
                <w:szCs w:val="20"/>
              </w:rPr>
              <w:t>OP ŽP 2014-2020 navazuje na prioritní oblasti 2, 4, 5 a 6 Strategie EU pro Podunají a kapitolu 3.1.4. „Zohlednění makroregionálních strategií“ Dohody o partnerství.</w:t>
            </w:r>
          </w:p>
        </w:tc>
        <w:tc>
          <w:tcPr>
            <w:tcW w:w="282" w:type="dxa"/>
            <w:vMerge/>
          </w:tcPr>
          <w:p w:rsidR="00BF7493" w:rsidRPr="00A06330" w:rsidRDefault="00BF7493" w:rsidP="00DB7E1B">
            <w:pPr>
              <w:spacing w:before="120"/>
              <w:rPr>
                <w:rFonts w:ascii="Arial" w:hAnsi="Arial" w:cs="Arial"/>
                <w:sz w:val="20"/>
                <w:szCs w:val="20"/>
              </w:rPr>
            </w:pPr>
          </w:p>
        </w:tc>
        <w:tc>
          <w:tcPr>
            <w:tcW w:w="6677" w:type="dxa"/>
          </w:tcPr>
          <w:p w:rsidR="00BF7493" w:rsidRPr="00A06330" w:rsidRDefault="00BF7493" w:rsidP="00DB7E1B">
            <w:pPr>
              <w:spacing w:before="120"/>
              <w:rPr>
                <w:rFonts w:ascii="Arial" w:hAnsi="Arial" w:cs="Arial"/>
                <w:sz w:val="20"/>
                <w:szCs w:val="20"/>
              </w:rPr>
            </w:pPr>
          </w:p>
        </w:tc>
      </w:tr>
      <w:tr w:rsidR="00BF7493" w:rsidRPr="00A06330" w:rsidTr="008139E7">
        <w:trPr>
          <w:trHeight w:val="2312"/>
        </w:trPr>
        <w:tc>
          <w:tcPr>
            <w:tcW w:w="2649" w:type="dxa"/>
            <w:shd w:val="clear" w:color="auto" w:fill="BFBFBF" w:themeFill="background1" w:themeFillShade="BF"/>
          </w:tcPr>
          <w:p w:rsidR="00BF7493" w:rsidRPr="00A06330" w:rsidRDefault="00BF7493" w:rsidP="00DB7E1B">
            <w:pPr>
              <w:spacing w:before="120"/>
              <w:rPr>
                <w:rFonts w:ascii="Arial" w:hAnsi="Arial" w:cs="Arial"/>
                <w:b/>
                <w:sz w:val="20"/>
                <w:szCs w:val="20"/>
                <w:lang w:val="en-US"/>
              </w:rPr>
            </w:pPr>
            <w:r w:rsidRPr="00A06330">
              <w:rPr>
                <w:rFonts w:ascii="Arial" w:hAnsi="Arial" w:cs="Arial"/>
                <w:b/>
                <w:sz w:val="20"/>
                <w:szCs w:val="20"/>
              </w:rPr>
              <w:t xml:space="preserve">Mechanismus koordinace </w:t>
            </w:r>
          </w:p>
        </w:tc>
        <w:tc>
          <w:tcPr>
            <w:tcW w:w="4516" w:type="dxa"/>
          </w:tcPr>
          <w:p w:rsidR="00BF7493" w:rsidRPr="00A06330" w:rsidRDefault="00600452" w:rsidP="00DB7E1B">
            <w:pPr>
              <w:spacing w:before="120"/>
              <w:rPr>
                <w:rFonts w:ascii="Arial" w:hAnsi="Arial" w:cs="Arial"/>
                <w:sz w:val="20"/>
                <w:szCs w:val="20"/>
              </w:rPr>
            </w:pPr>
            <w:r w:rsidRPr="00A06330">
              <w:rPr>
                <w:rFonts w:ascii="Arial" w:hAnsi="Arial" w:cs="Arial"/>
                <w:sz w:val="20"/>
                <w:szCs w:val="20"/>
              </w:rPr>
              <w:t xml:space="preserve">Národní kontaktní bod Strategie EU pro Podunají zřídil národní koordinační platformu, která sdružuje zainteresované subjekty na vnitrostátní úrovni s cílem usnadnit provádění koordinace a implementace strategie. Spolupráce s ostatními rezorty v ČR a hlavně s národním kontaktním bodem jako hlavním koordinačním útvarem je zajištěna formou Resortní koordinační skupiny Úřadu vlády, které se účastní zástupce MŽP. </w:t>
            </w:r>
          </w:p>
        </w:tc>
        <w:tc>
          <w:tcPr>
            <w:tcW w:w="282" w:type="dxa"/>
            <w:vMerge/>
          </w:tcPr>
          <w:p w:rsidR="00BF7493" w:rsidRPr="00A06330" w:rsidRDefault="00BF7493" w:rsidP="00DB7E1B">
            <w:pPr>
              <w:spacing w:before="120"/>
              <w:rPr>
                <w:rFonts w:ascii="Arial" w:hAnsi="Arial" w:cs="Arial"/>
                <w:sz w:val="20"/>
                <w:szCs w:val="20"/>
              </w:rPr>
            </w:pPr>
          </w:p>
        </w:tc>
        <w:tc>
          <w:tcPr>
            <w:tcW w:w="6677" w:type="dxa"/>
          </w:tcPr>
          <w:p w:rsidR="00BF7493" w:rsidRPr="00A06330" w:rsidRDefault="003A0E84" w:rsidP="00DB7E1B">
            <w:pPr>
              <w:spacing w:before="120"/>
              <w:rPr>
                <w:rFonts w:ascii="Arial" w:hAnsi="Arial" w:cs="Arial"/>
                <w:sz w:val="20"/>
                <w:szCs w:val="20"/>
              </w:rPr>
            </w:pPr>
            <w:r w:rsidRPr="00A06330">
              <w:rPr>
                <w:rFonts w:ascii="Arial" w:hAnsi="Arial" w:cs="Arial"/>
                <w:sz w:val="20"/>
                <w:szCs w:val="20"/>
              </w:rPr>
              <w:t>Přeshraniční projekty přispějí k teritoriální spolupráci a naplnění cílů v rámci jednotlivých prioritních oblastí Strategie EU pro Podunají a OP ŽP 2014-2020.</w:t>
            </w:r>
          </w:p>
        </w:tc>
      </w:tr>
    </w:tbl>
    <w:p w:rsidR="00DA0AD1" w:rsidRDefault="00DA0AD1" w:rsidP="00DB7E1B">
      <w:pPr>
        <w:spacing w:after="0" w:afterAutospacing="0"/>
        <w:rPr>
          <w:rFonts w:ascii="Arial" w:hAnsi="Arial" w:cs="Arial"/>
          <w:b/>
          <w:sz w:val="20"/>
          <w:szCs w:val="20"/>
          <w:u w:val="single"/>
        </w:rPr>
      </w:pPr>
    </w:p>
    <w:p w:rsidR="006B2B61" w:rsidDel="00276736" w:rsidRDefault="006B2B61" w:rsidP="00DB7E1B">
      <w:pPr>
        <w:spacing w:after="0" w:afterAutospacing="0"/>
        <w:rPr>
          <w:del w:id="242" w:author="User" w:date="2017-04-25T18:02:00Z"/>
          <w:rFonts w:ascii="Arial" w:hAnsi="Arial" w:cs="Arial"/>
          <w:b/>
          <w:sz w:val="20"/>
          <w:szCs w:val="20"/>
          <w:u w:val="single"/>
        </w:rPr>
      </w:pPr>
    </w:p>
    <w:p w:rsidR="006B2B61" w:rsidDel="00276736" w:rsidRDefault="006B2B61" w:rsidP="00DB7E1B">
      <w:pPr>
        <w:spacing w:after="0" w:afterAutospacing="0"/>
        <w:rPr>
          <w:del w:id="243" w:author="User" w:date="2017-04-25T18:02:00Z"/>
          <w:rFonts w:ascii="Arial" w:hAnsi="Arial" w:cs="Arial"/>
          <w:b/>
          <w:sz w:val="20"/>
          <w:szCs w:val="20"/>
          <w:u w:val="single"/>
        </w:rPr>
      </w:pPr>
    </w:p>
    <w:p w:rsidR="006B2B61" w:rsidDel="00276736" w:rsidRDefault="006B2B61" w:rsidP="00DB7E1B">
      <w:pPr>
        <w:spacing w:after="0" w:afterAutospacing="0"/>
        <w:rPr>
          <w:del w:id="244" w:author="User" w:date="2017-04-25T18:02:00Z"/>
          <w:rFonts w:ascii="Arial" w:hAnsi="Arial" w:cs="Arial"/>
          <w:b/>
          <w:sz w:val="20"/>
          <w:szCs w:val="20"/>
          <w:u w:val="single"/>
        </w:rPr>
      </w:pPr>
    </w:p>
    <w:p w:rsidR="006B2B61" w:rsidDel="00276736" w:rsidRDefault="006B2B61" w:rsidP="00DB7E1B">
      <w:pPr>
        <w:spacing w:after="0" w:afterAutospacing="0"/>
        <w:rPr>
          <w:del w:id="245" w:author="User" w:date="2017-04-25T18:02:00Z"/>
          <w:rFonts w:ascii="Arial" w:hAnsi="Arial" w:cs="Arial"/>
          <w:b/>
          <w:sz w:val="20"/>
          <w:szCs w:val="20"/>
          <w:u w:val="single"/>
        </w:rPr>
      </w:pPr>
    </w:p>
    <w:p w:rsidR="006B2B61" w:rsidRDefault="006B2B61" w:rsidP="00DB7E1B">
      <w:pPr>
        <w:spacing w:after="0" w:afterAutospacing="0"/>
        <w:rPr>
          <w:rFonts w:ascii="Arial" w:hAnsi="Arial" w:cs="Arial"/>
          <w:b/>
          <w:sz w:val="20"/>
          <w:szCs w:val="20"/>
          <w:u w:val="single"/>
        </w:rPr>
      </w:pPr>
    </w:p>
    <w:p w:rsidR="006B2B61" w:rsidRPr="00A06330" w:rsidRDefault="006B2B61" w:rsidP="00DB7E1B">
      <w:pPr>
        <w:spacing w:after="0" w:afterAutospacing="0"/>
        <w:rPr>
          <w:rFonts w:ascii="Arial" w:hAnsi="Arial" w:cs="Arial"/>
          <w:b/>
          <w:sz w:val="20"/>
          <w:szCs w:val="20"/>
          <w:u w:val="single"/>
        </w:rPr>
      </w:pPr>
    </w:p>
    <w:p w:rsidR="000211D3" w:rsidRPr="00A06330" w:rsidRDefault="000211D3" w:rsidP="00276736">
      <w:pPr>
        <w:pStyle w:val="Odstavecseseznamem"/>
        <w:numPr>
          <w:ilvl w:val="0"/>
          <w:numId w:val="17"/>
        </w:numPr>
        <w:rPr>
          <w:rFonts w:ascii="Arial" w:hAnsi="Arial" w:cs="Arial"/>
          <w:b/>
          <w:sz w:val="20"/>
          <w:szCs w:val="20"/>
          <w:u w:val="single"/>
        </w:rPr>
      </w:pPr>
      <w:r w:rsidRPr="00A06330">
        <w:rPr>
          <w:rFonts w:ascii="Arial" w:hAnsi="Arial" w:cs="Arial"/>
          <w:b/>
          <w:sz w:val="20"/>
          <w:szCs w:val="20"/>
          <w:u w:val="single"/>
        </w:rPr>
        <w:t xml:space="preserve">Nová zelená úsporám </w:t>
      </w:r>
    </w:p>
    <w:tbl>
      <w:tblPr>
        <w:tblStyle w:val="Mkatabulky"/>
        <w:tblW w:w="14459" w:type="dxa"/>
        <w:tblInd w:w="108" w:type="dxa"/>
        <w:tblLook w:val="04A0" w:firstRow="1" w:lastRow="0" w:firstColumn="1" w:lastColumn="0" w:noHBand="0" w:noVBand="1"/>
      </w:tblPr>
      <w:tblGrid>
        <w:gridCol w:w="2127"/>
        <w:gridCol w:w="4961"/>
        <w:gridCol w:w="283"/>
        <w:gridCol w:w="7088"/>
      </w:tblGrid>
      <w:tr w:rsidR="000211D3" w:rsidRPr="00A06330" w:rsidTr="00BE0AE8">
        <w:tc>
          <w:tcPr>
            <w:tcW w:w="2127" w:type="dxa"/>
            <w:shd w:val="clear" w:color="auto" w:fill="BFBFBF" w:themeFill="background1" w:themeFillShade="BF"/>
          </w:tcPr>
          <w:p w:rsidR="000211D3" w:rsidRPr="00A06330" w:rsidRDefault="000211D3" w:rsidP="00DB7E1B">
            <w:pPr>
              <w:spacing w:before="120"/>
              <w:rPr>
                <w:rFonts w:ascii="Arial" w:hAnsi="Arial" w:cs="Arial"/>
                <w:b/>
                <w:sz w:val="20"/>
                <w:szCs w:val="20"/>
              </w:rPr>
            </w:pPr>
          </w:p>
        </w:tc>
        <w:tc>
          <w:tcPr>
            <w:tcW w:w="4961" w:type="dxa"/>
            <w:shd w:val="clear" w:color="auto" w:fill="BFBFBF" w:themeFill="background1" w:themeFillShade="BF"/>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83" w:type="dxa"/>
            <w:vMerge w:val="restart"/>
            <w:tcBorders>
              <w:top w:val="nil"/>
            </w:tcBorders>
            <w:shd w:val="clear" w:color="auto" w:fill="FFFFFF" w:themeFill="background1"/>
          </w:tcPr>
          <w:p w:rsidR="000211D3" w:rsidRPr="00A06330" w:rsidRDefault="000211D3" w:rsidP="00DB7E1B">
            <w:pPr>
              <w:spacing w:before="120"/>
              <w:rPr>
                <w:rFonts w:ascii="Arial" w:hAnsi="Arial" w:cs="Arial"/>
                <w:b/>
                <w:sz w:val="20"/>
                <w:szCs w:val="20"/>
              </w:rPr>
            </w:pPr>
          </w:p>
        </w:tc>
        <w:tc>
          <w:tcPr>
            <w:tcW w:w="7088" w:type="dxa"/>
            <w:shd w:val="clear" w:color="auto" w:fill="BFBFBF" w:themeFill="background1" w:themeFillShade="BF"/>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 xml:space="preserve">Nová </w:t>
            </w:r>
            <w:ins w:id="246" w:author="User" w:date="2017-04-26T11:40:00Z">
              <w:r w:rsidR="008F44C2">
                <w:rPr>
                  <w:rFonts w:ascii="Arial" w:hAnsi="Arial" w:cs="Arial"/>
                  <w:b/>
                  <w:sz w:val="20"/>
                  <w:szCs w:val="20"/>
                </w:rPr>
                <w:t>z</w:t>
              </w:r>
            </w:ins>
            <w:del w:id="247" w:author="User" w:date="2017-04-26T11:40:00Z">
              <w:r w:rsidRPr="00A06330" w:rsidDel="008F44C2">
                <w:rPr>
                  <w:rFonts w:ascii="Arial" w:hAnsi="Arial" w:cs="Arial"/>
                  <w:b/>
                  <w:sz w:val="20"/>
                  <w:szCs w:val="20"/>
                </w:rPr>
                <w:delText>Z</w:delText>
              </w:r>
            </w:del>
            <w:r w:rsidRPr="00A06330">
              <w:rPr>
                <w:rFonts w:ascii="Arial" w:hAnsi="Arial" w:cs="Arial"/>
                <w:b/>
                <w:sz w:val="20"/>
                <w:szCs w:val="20"/>
              </w:rPr>
              <w:t>elená úsporám</w:t>
            </w:r>
          </w:p>
        </w:tc>
      </w:tr>
      <w:tr w:rsidR="000211D3" w:rsidRPr="00A06330" w:rsidTr="00BE0AE8">
        <w:tc>
          <w:tcPr>
            <w:tcW w:w="2127" w:type="dxa"/>
            <w:shd w:val="clear" w:color="auto" w:fill="D9D9D9" w:themeFill="background1" w:themeFillShade="D9"/>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 xml:space="preserve">Tematický cíl </w:t>
            </w:r>
          </w:p>
        </w:tc>
        <w:tc>
          <w:tcPr>
            <w:tcW w:w="4961" w:type="dxa"/>
          </w:tcPr>
          <w:p w:rsidR="000211D3" w:rsidRPr="00A06330" w:rsidRDefault="000211D3" w:rsidP="00DB7E1B">
            <w:pPr>
              <w:spacing w:before="120"/>
              <w:rPr>
                <w:rFonts w:ascii="Arial" w:hAnsi="Arial" w:cs="Arial"/>
                <w:sz w:val="20"/>
                <w:szCs w:val="20"/>
              </w:rPr>
            </w:pPr>
            <w:r w:rsidRPr="00A06330">
              <w:rPr>
                <w:rFonts w:ascii="Arial" w:hAnsi="Arial" w:cs="Arial"/>
                <w:sz w:val="20"/>
                <w:szCs w:val="20"/>
              </w:rPr>
              <w:t>TC: 4</w:t>
            </w:r>
          </w:p>
        </w:tc>
        <w:tc>
          <w:tcPr>
            <w:tcW w:w="283" w:type="dxa"/>
            <w:vMerge/>
            <w:shd w:val="clear" w:color="auto" w:fill="FFFFFF" w:themeFill="background1"/>
          </w:tcPr>
          <w:p w:rsidR="000211D3" w:rsidRPr="00A06330" w:rsidRDefault="000211D3" w:rsidP="00DB7E1B">
            <w:pPr>
              <w:spacing w:before="120"/>
              <w:rPr>
                <w:rFonts w:ascii="Arial" w:hAnsi="Arial" w:cs="Arial"/>
                <w:sz w:val="20"/>
                <w:szCs w:val="20"/>
              </w:rPr>
            </w:pPr>
          </w:p>
        </w:tc>
        <w:tc>
          <w:tcPr>
            <w:tcW w:w="7088" w:type="dxa"/>
          </w:tcPr>
          <w:p w:rsidR="000211D3" w:rsidRPr="00A06330" w:rsidRDefault="000211D3" w:rsidP="00DB7E1B">
            <w:pPr>
              <w:spacing w:before="120"/>
              <w:rPr>
                <w:rFonts w:ascii="Arial" w:hAnsi="Arial" w:cs="Arial"/>
                <w:sz w:val="20"/>
                <w:szCs w:val="20"/>
              </w:rPr>
            </w:pPr>
          </w:p>
        </w:tc>
      </w:tr>
      <w:tr w:rsidR="000211D3" w:rsidRPr="00A06330" w:rsidTr="00BE0AE8">
        <w:tc>
          <w:tcPr>
            <w:tcW w:w="2127" w:type="dxa"/>
            <w:shd w:val="clear" w:color="auto" w:fill="D9D9D9" w:themeFill="background1" w:themeFillShade="D9"/>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Prioritní osa</w:t>
            </w:r>
          </w:p>
        </w:tc>
        <w:tc>
          <w:tcPr>
            <w:tcW w:w="4961" w:type="dxa"/>
          </w:tcPr>
          <w:p w:rsidR="000211D3" w:rsidRPr="00A06330" w:rsidRDefault="000211D3" w:rsidP="00DB7E1B">
            <w:pPr>
              <w:spacing w:before="120"/>
              <w:rPr>
                <w:rFonts w:ascii="Arial" w:hAnsi="Arial" w:cs="Arial"/>
                <w:sz w:val="20"/>
                <w:szCs w:val="20"/>
              </w:rPr>
            </w:pPr>
            <w:r w:rsidRPr="00A06330">
              <w:rPr>
                <w:rFonts w:ascii="Arial" w:hAnsi="Arial" w:cs="Arial"/>
                <w:sz w:val="20"/>
                <w:szCs w:val="20"/>
              </w:rPr>
              <w:t>PO 5: Energetické úspory</w:t>
            </w:r>
          </w:p>
        </w:tc>
        <w:tc>
          <w:tcPr>
            <w:tcW w:w="283" w:type="dxa"/>
            <w:vMerge/>
            <w:shd w:val="clear" w:color="auto" w:fill="FFFFFF" w:themeFill="background1"/>
          </w:tcPr>
          <w:p w:rsidR="000211D3" w:rsidRPr="00A06330" w:rsidRDefault="000211D3" w:rsidP="00DB7E1B">
            <w:pPr>
              <w:spacing w:before="120"/>
              <w:rPr>
                <w:rFonts w:ascii="Arial" w:hAnsi="Arial" w:cs="Arial"/>
                <w:sz w:val="20"/>
                <w:szCs w:val="20"/>
              </w:rPr>
            </w:pPr>
          </w:p>
        </w:tc>
        <w:tc>
          <w:tcPr>
            <w:tcW w:w="7088" w:type="dxa"/>
          </w:tcPr>
          <w:p w:rsidR="000211D3" w:rsidRPr="00A06330" w:rsidRDefault="000211D3" w:rsidP="00DB7E1B">
            <w:pPr>
              <w:spacing w:before="120"/>
              <w:rPr>
                <w:rFonts w:ascii="Arial" w:hAnsi="Arial" w:cs="Arial"/>
                <w:sz w:val="20"/>
                <w:szCs w:val="20"/>
              </w:rPr>
            </w:pPr>
          </w:p>
        </w:tc>
      </w:tr>
      <w:tr w:rsidR="000211D3" w:rsidRPr="00A06330" w:rsidTr="00BE0AE8">
        <w:tc>
          <w:tcPr>
            <w:tcW w:w="2127" w:type="dxa"/>
            <w:shd w:val="clear" w:color="auto" w:fill="D9D9D9" w:themeFill="background1" w:themeFillShade="D9"/>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Investiční priorita</w:t>
            </w:r>
          </w:p>
        </w:tc>
        <w:tc>
          <w:tcPr>
            <w:tcW w:w="4961" w:type="dxa"/>
          </w:tcPr>
          <w:p w:rsidR="000211D3" w:rsidRPr="00A06330" w:rsidRDefault="000B169D" w:rsidP="00DB7E1B">
            <w:pPr>
              <w:spacing w:before="120"/>
              <w:rPr>
                <w:rFonts w:ascii="Arial" w:hAnsi="Arial" w:cs="Arial"/>
                <w:sz w:val="20"/>
                <w:szCs w:val="20"/>
              </w:rPr>
            </w:pPr>
            <w:r w:rsidRPr="00A06330">
              <w:rPr>
                <w:rFonts w:ascii="Arial" w:hAnsi="Arial" w:cs="Arial"/>
                <w:sz w:val="20"/>
                <w:szCs w:val="20"/>
              </w:rPr>
              <w:t>IP4</w:t>
            </w:r>
            <w:r w:rsidR="000211D3" w:rsidRPr="00A06330">
              <w:rPr>
                <w:rFonts w:ascii="Arial" w:hAnsi="Arial" w:cs="Arial"/>
                <w:sz w:val="20"/>
                <w:szCs w:val="20"/>
              </w:rPr>
              <w:t>c</w:t>
            </w:r>
          </w:p>
        </w:tc>
        <w:tc>
          <w:tcPr>
            <w:tcW w:w="283" w:type="dxa"/>
            <w:vMerge/>
            <w:shd w:val="clear" w:color="auto" w:fill="FFFFFF" w:themeFill="background1"/>
          </w:tcPr>
          <w:p w:rsidR="000211D3" w:rsidRPr="00A06330" w:rsidRDefault="000211D3" w:rsidP="00DB7E1B">
            <w:pPr>
              <w:spacing w:before="120"/>
              <w:rPr>
                <w:rFonts w:ascii="Arial" w:hAnsi="Arial" w:cs="Arial"/>
                <w:sz w:val="20"/>
                <w:szCs w:val="20"/>
              </w:rPr>
            </w:pPr>
          </w:p>
        </w:tc>
        <w:tc>
          <w:tcPr>
            <w:tcW w:w="7088" w:type="dxa"/>
          </w:tcPr>
          <w:p w:rsidR="000211D3" w:rsidRPr="00A06330" w:rsidRDefault="000211D3" w:rsidP="00DB7E1B">
            <w:pPr>
              <w:spacing w:before="120"/>
              <w:rPr>
                <w:rFonts w:ascii="Arial" w:hAnsi="Arial" w:cs="Arial"/>
                <w:sz w:val="20"/>
                <w:szCs w:val="20"/>
              </w:rPr>
            </w:pPr>
          </w:p>
        </w:tc>
      </w:tr>
      <w:tr w:rsidR="000211D3" w:rsidRPr="00A06330" w:rsidTr="00BE0AE8">
        <w:tc>
          <w:tcPr>
            <w:tcW w:w="2127" w:type="dxa"/>
            <w:shd w:val="clear" w:color="auto" w:fill="D9D9D9" w:themeFill="background1" w:themeFillShade="D9"/>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Specifický cíl</w:t>
            </w:r>
          </w:p>
        </w:tc>
        <w:tc>
          <w:tcPr>
            <w:tcW w:w="4961" w:type="dxa"/>
          </w:tcPr>
          <w:p w:rsidR="000211D3" w:rsidRPr="00A06330" w:rsidRDefault="000211D3" w:rsidP="00DB7E1B">
            <w:pPr>
              <w:spacing w:before="120"/>
              <w:rPr>
                <w:rFonts w:ascii="Arial" w:hAnsi="Arial" w:cs="Arial"/>
                <w:sz w:val="20"/>
                <w:szCs w:val="20"/>
              </w:rPr>
            </w:pPr>
            <w:r w:rsidRPr="00A06330">
              <w:rPr>
                <w:rFonts w:ascii="Arial" w:hAnsi="Arial" w:cs="Arial"/>
                <w:sz w:val="20"/>
                <w:szCs w:val="20"/>
              </w:rPr>
              <w:t>SC 5.1: Snížit energetickou náročnost u veřejných budov a zvýšit využití obnovitelných zdrojů energie</w:t>
            </w:r>
            <w:r w:rsidRPr="00A06330" w:rsidDel="009514FB">
              <w:rPr>
                <w:rFonts w:ascii="Arial" w:hAnsi="Arial" w:cs="Arial"/>
                <w:sz w:val="20"/>
                <w:szCs w:val="20"/>
              </w:rPr>
              <w:t xml:space="preserve"> </w:t>
            </w:r>
          </w:p>
          <w:p w:rsidR="00B21E36" w:rsidRPr="00A06330" w:rsidRDefault="00B21E36" w:rsidP="00DB7E1B">
            <w:pPr>
              <w:spacing w:before="120"/>
              <w:rPr>
                <w:rFonts w:ascii="Arial" w:hAnsi="Arial" w:cs="Arial"/>
                <w:sz w:val="20"/>
                <w:szCs w:val="20"/>
              </w:rPr>
            </w:pPr>
            <w:r w:rsidRPr="00A06330">
              <w:rPr>
                <w:rFonts w:ascii="Arial" w:hAnsi="Arial" w:cs="Arial"/>
                <w:sz w:val="20"/>
                <w:szCs w:val="20"/>
              </w:rPr>
              <w:t>SC 5.2</w:t>
            </w:r>
            <w:r w:rsidR="00A54C6C" w:rsidRPr="00A06330">
              <w:rPr>
                <w:rFonts w:ascii="Arial" w:hAnsi="Arial" w:cs="Arial"/>
                <w:sz w:val="20"/>
                <w:szCs w:val="20"/>
              </w:rPr>
              <w:t>:</w:t>
            </w:r>
            <w:r w:rsidRPr="00A06330">
              <w:rPr>
                <w:rFonts w:ascii="Arial" w:hAnsi="Arial" w:cs="Arial"/>
                <w:sz w:val="20"/>
                <w:szCs w:val="20"/>
              </w:rPr>
              <w:t xml:space="preserve"> Dosáhnout vysokého energetického standardu nových veřejných budov</w:t>
            </w:r>
          </w:p>
        </w:tc>
        <w:tc>
          <w:tcPr>
            <w:tcW w:w="283" w:type="dxa"/>
            <w:vMerge/>
            <w:shd w:val="clear" w:color="auto" w:fill="FFFFFF" w:themeFill="background1"/>
          </w:tcPr>
          <w:p w:rsidR="000211D3" w:rsidRPr="00A06330" w:rsidRDefault="000211D3" w:rsidP="00DB7E1B">
            <w:pPr>
              <w:spacing w:before="120"/>
              <w:rPr>
                <w:rFonts w:ascii="Arial" w:hAnsi="Arial" w:cs="Arial"/>
                <w:sz w:val="20"/>
                <w:szCs w:val="20"/>
              </w:rPr>
            </w:pPr>
          </w:p>
        </w:tc>
        <w:tc>
          <w:tcPr>
            <w:tcW w:w="7088" w:type="dxa"/>
          </w:tcPr>
          <w:p w:rsidR="000211D3" w:rsidRPr="00A06330" w:rsidRDefault="000211D3" w:rsidP="00DB7E1B">
            <w:pPr>
              <w:spacing w:before="120"/>
              <w:rPr>
                <w:rFonts w:ascii="Arial" w:hAnsi="Arial" w:cs="Arial"/>
                <w:sz w:val="20"/>
                <w:szCs w:val="20"/>
              </w:rPr>
            </w:pPr>
          </w:p>
        </w:tc>
      </w:tr>
      <w:tr w:rsidR="000211D3" w:rsidRPr="00A06330" w:rsidTr="00BE0AE8">
        <w:tc>
          <w:tcPr>
            <w:tcW w:w="2127" w:type="dxa"/>
            <w:shd w:val="clear" w:color="auto" w:fill="D9D9D9" w:themeFill="background1" w:themeFillShade="D9"/>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Věcná specifikace (zaměření, aktivity)</w:t>
            </w:r>
          </w:p>
        </w:tc>
        <w:tc>
          <w:tcPr>
            <w:tcW w:w="4961" w:type="dxa"/>
          </w:tcPr>
          <w:p w:rsidR="000211D3" w:rsidRPr="00A06330" w:rsidRDefault="000211D3" w:rsidP="00276736">
            <w:pPr>
              <w:pStyle w:val="Odstavecseseznamem"/>
              <w:numPr>
                <w:ilvl w:val="0"/>
                <w:numId w:val="4"/>
              </w:numPr>
              <w:spacing w:before="120"/>
              <w:rPr>
                <w:rFonts w:ascii="Arial" w:hAnsi="Arial" w:cs="Arial"/>
                <w:sz w:val="20"/>
                <w:szCs w:val="20"/>
              </w:rPr>
            </w:pPr>
            <w:r w:rsidRPr="00A06330">
              <w:rPr>
                <w:rFonts w:ascii="Arial" w:hAnsi="Arial" w:cs="Arial"/>
                <w:sz w:val="20"/>
                <w:szCs w:val="20"/>
              </w:rPr>
              <w:t>Snižování spotřeby energie zlepšením tepelně technických vlastností obvodových konstrukcí budov</w:t>
            </w:r>
            <w:r w:rsidR="00600FE2" w:rsidRPr="00A06330">
              <w:rPr>
                <w:rFonts w:ascii="Arial" w:hAnsi="Arial" w:cs="Arial"/>
                <w:sz w:val="20"/>
                <w:szCs w:val="20"/>
              </w:rPr>
              <w:t>, včetně dalších opatření vedoucích ke snížení energetické náročnosti budov.</w:t>
            </w:r>
          </w:p>
          <w:p w:rsidR="00600FE2" w:rsidRPr="00A06330" w:rsidRDefault="00600FE2" w:rsidP="00276736">
            <w:pPr>
              <w:pStyle w:val="Odstavecseseznamem"/>
              <w:numPr>
                <w:ilvl w:val="0"/>
                <w:numId w:val="4"/>
              </w:numPr>
              <w:spacing w:before="120"/>
              <w:rPr>
                <w:rFonts w:ascii="Arial" w:hAnsi="Arial" w:cs="Arial"/>
                <w:sz w:val="20"/>
                <w:szCs w:val="20"/>
              </w:rPr>
            </w:pPr>
            <w:r w:rsidRPr="00A06330">
              <w:rPr>
                <w:rFonts w:ascii="Arial" w:hAnsi="Arial" w:cs="Arial"/>
                <w:sz w:val="20"/>
                <w:szCs w:val="20"/>
              </w:rPr>
              <w:t>Realizace technologií na využití odpadního tepla.</w:t>
            </w:r>
          </w:p>
          <w:p w:rsidR="000211D3" w:rsidRPr="00A06330" w:rsidRDefault="00600FE2" w:rsidP="00276736">
            <w:pPr>
              <w:pStyle w:val="Odstavecseseznamem"/>
              <w:numPr>
                <w:ilvl w:val="0"/>
                <w:numId w:val="4"/>
              </w:numPr>
              <w:spacing w:before="120"/>
              <w:rPr>
                <w:rFonts w:ascii="Arial" w:hAnsi="Arial" w:cs="Arial"/>
                <w:sz w:val="20"/>
                <w:szCs w:val="20"/>
              </w:rPr>
            </w:pPr>
            <w:r w:rsidRPr="00A06330">
              <w:rPr>
                <w:rFonts w:ascii="Arial" w:hAnsi="Arial" w:cs="Arial"/>
                <w:sz w:val="20"/>
                <w:szCs w:val="20"/>
              </w:rPr>
              <w:t>Realizace nízkoemisních a obnovitelných zdrojů tepla.</w:t>
            </w:r>
          </w:p>
        </w:tc>
        <w:tc>
          <w:tcPr>
            <w:tcW w:w="283" w:type="dxa"/>
            <w:vMerge/>
            <w:shd w:val="clear" w:color="auto" w:fill="FFFFFF" w:themeFill="background1"/>
          </w:tcPr>
          <w:p w:rsidR="000211D3" w:rsidRPr="00A06330" w:rsidRDefault="000211D3" w:rsidP="00DB7E1B">
            <w:pPr>
              <w:spacing w:before="120"/>
              <w:rPr>
                <w:rFonts w:ascii="Arial" w:hAnsi="Arial" w:cs="Arial"/>
                <w:sz w:val="20"/>
                <w:szCs w:val="20"/>
              </w:rPr>
            </w:pPr>
          </w:p>
        </w:tc>
        <w:tc>
          <w:tcPr>
            <w:tcW w:w="7088" w:type="dxa"/>
          </w:tcPr>
          <w:p w:rsidR="000211D3" w:rsidRPr="00A06330" w:rsidRDefault="000211D3" w:rsidP="00DB7E1B">
            <w:pPr>
              <w:spacing w:before="120"/>
              <w:rPr>
                <w:rFonts w:ascii="Arial" w:hAnsi="Arial" w:cs="Arial"/>
                <w:color w:val="000000"/>
                <w:sz w:val="20"/>
                <w:szCs w:val="20"/>
              </w:rPr>
            </w:pPr>
            <w:r w:rsidRPr="00A06330">
              <w:rPr>
                <w:rFonts w:ascii="Arial" w:hAnsi="Arial" w:cs="Arial"/>
                <w:color w:val="000000"/>
                <w:sz w:val="20"/>
                <w:szCs w:val="20"/>
              </w:rPr>
              <w:t>Cílem programu Nová zelená úsporám (NZÚ) je podpora realizace opatření vedoucích ke snížení energetické náročnosti budov, a tím snížení emisí skleníkových plynů a dalších znečišťujících látek do ovzduší. Program Nová zelená úsporám bude zdrojově kryt především z výnosů dražeb emisních povolenek dle zákona č. 383/2012 Sb., o podmínkách obchodování s povolenkami na emise skleníkových plynů.</w:t>
            </w:r>
          </w:p>
          <w:p w:rsidR="000211D3" w:rsidRPr="00A06330" w:rsidRDefault="000211D3" w:rsidP="00DB7E1B">
            <w:pPr>
              <w:spacing w:before="120"/>
              <w:rPr>
                <w:rFonts w:ascii="Arial" w:hAnsi="Arial" w:cs="Arial"/>
                <w:sz w:val="20"/>
                <w:szCs w:val="20"/>
              </w:rPr>
            </w:pPr>
          </w:p>
        </w:tc>
      </w:tr>
      <w:tr w:rsidR="000211D3" w:rsidRPr="00A06330" w:rsidTr="00BE0AE8">
        <w:tc>
          <w:tcPr>
            <w:tcW w:w="2127" w:type="dxa"/>
            <w:shd w:val="clear" w:color="auto" w:fill="D9D9D9" w:themeFill="background1" w:themeFillShade="D9"/>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 xml:space="preserve">Implementační prvky </w:t>
            </w:r>
          </w:p>
        </w:tc>
        <w:tc>
          <w:tcPr>
            <w:tcW w:w="4961" w:type="dxa"/>
          </w:tcPr>
          <w:p w:rsidR="00B21E36" w:rsidRPr="00A06330" w:rsidRDefault="00B21E36" w:rsidP="00DB7E1B">
            <w:pPr>
              <w:spacing w:before="120"/>
              <w:rPr>
                <w:rFonts w:ascii="Arial" w:hAnsi="Arial" w:cs="Arial"/>
                <w:sz w:val="20"/>
                <w:szCs w:val="20"/>
              </w:rPr>
            </w:pPr>
            <w:r w:rsidRPr="00A06330">
              <w:rPr>
                <w:rFonts w:ascii="Arial" w:hAnsi="Arial" w:cs="Arial"/>
                <w:sz w:val="20"/>
                <w:szCs w:val="20"/>
              </w:rPr>
              <w:t>Typy příjemců</w:t>
            </w:r>
            <w:r w:rsidR="00C136B3" w:rsidRPr="00A06330">
              <w:rPr>
                <w:rFonts w:ascii="Arial" w:hAnsi="Arial" w:cs="Arial"/>
                <w:sz w:val="20"/>
                <w:szCs w:val="20"/>
              </w:rPr>
              <w:t xml:space="preserve"> </w:t>
            </w:r>
            <w:r w:rsidR="00106B05" w:rsidRPr="00A06330">
              <w:rPr>
                <w:rFonts w:ascii="Arial" w:hAnsi="Arial" w:cs="Arial"/>
                <w:sz w:val="20"/>
                <w:szCs w:val="20"/>
              </w:rPr>
              <w:t xml:space="preserve">SC </w:t>
            </w:r>
            <w:r w:rsidR="00C136B3" w:rsidRPr="00A06330">
              <w:rPr>
                <w:rFonts w:ascii="Arial" w:hAnsi="Arial" w:cs="Arial"/>
                <w:sz w:val="20"/>
                <w:szCs w:val="20"/>
              </w:rPr>
              <w:t>5.1</w:t>
            </w:r>
            <w:r w:rsidRPr="00A06330">
              <w:rPr>
                <w:rFonts w:ascii="Arial" w:hAnsi="Arial" w:cs="Arial"/>
                <w:sz w:val="20"/>
                <w:szCs w:val="20"/>
              </w:rPr>
              <w:t>: kraje</w:t>
            </w:r>
            <w:r w:rsidRPr="00A06330">
              <w:rPr>
                <w:rFonts w:ascii="Arial" w:hAnsi="Arial" w:cs="Arial"/>
                <w:bCs/>
                <w:sz w:val="20"/>
                <w:szCs w:val="20"/>
              </w:rPr>
              <w:t>,</w:t>
            </w:r>
            <w:r w:rsidRPr="00A06330">
              <w:rPr>
                <w:rFonts w:ascii="Arial" w:hAnsi="Arial" w:cs="Arial"/>
                <w:sz w:val="20"/>
                <w:szCs w:val="20"/>
              </w:rPr>
              <w:t xml:space="preserve"> obce, dobrovolné svazky obcí, příspěvkové organizace, veřejné výzkumné instituce, </w:t>
            </w:r>
            <w:r w:rsidR="009B789E" w:rsidRPr="00A06330">
              <w:rPr>
                <w:rFonts w:ascii="Arial" w:hAnsi="Arial" w:cs="Arial"/>
                <w:sz w:val="20"/>
                <w:szCs w:val="20"/>
              </w:rPr>
              <w:t xml:space="preserve">veřejnoprávní instituce, </w:t>
            </w:r>
            <w:r w:rsidRPr="00A06330">
              <w:rPr>
                <w:rFonts w:ascii="Arial" w:hAnsi="Arial" w:cs="Arial"/>
                <w:sz w:val="20"/>
                <w:szCs w:val="20"/>
              </w:rPr>
              <w:t xml:space="preserve">vysoké školy, školy a školská zařízení, </w:t>
            </w:r>
            <w:r w:rsidR="00C136B3" w:rsidRPr="00A06330">
              <w:rPr>
                <w:rFonts w:ascii="Arial" w:hAnsi="Arial" w:cs="Arial"/>
                <w:sz w:val="20"/>
                <w:szCs w:val="20"/>
              </w:rPr>
              <w:t xml:space="preserve">státní organizace, </w:t>
            </w:r>
            <w:r w:rsidRPr="00A06330">
              <w:rPr>
                <w:rFonts w:ascii="Arial" w:hAnsi="Arial" w:cs="Arial"/>
                <w:sz w:val="20"/>
                <w:szCs w:val="20"/>
              </w:rPr>
              <w:t xml:space="preserve">organizační složky státu, </w:t>
            </w:r>
            <w:r w:rsidRPr="00A06330">
              <w:rPr>
                <w:rFonts w:ascii="Arial" w:hAnsi="Arial" w:cs="Arial"/>
                <w:color w:val="000000"/>
                <w:sz w:val="20"/>
                <w:szCs w:val="20"/>
              </w:rPr>
              <w:t>nestátní neziskové organizace (</w:t>
            </w:r>
            <w:r w:rsidRPr="00A06330">
              <w:rPr>
                <w:rFonts w:ascii="Arial" w:hAnsi="Arial" w:cs="Arial"/>
                <w:sz w:val="20"/>
                <w:szCs w:val="20"/>
              </w:rPr>
              <w:t xml:space="preserve">obecně prospěšné společnosti, nadace, nadační fondy, ústavy, spolky), </w:t>
            </w:r>
            <w:r w:rsidRPr="00A06330">
              <w:rPr>
                <w:rFonts w:ascii="Arial" w:hAnsi="Arial" w:cs="Arial"/>
                <w:color w:val="000000"/>
                <w:sz w:val="20"/>
                <w:szCs w:val="20"/>
              </w:rPr>
              <w:t>církve a náboženské společnosti a jejich svazy,</w:t>
            </w:r>
            <w:r w:rsidRPr="00A06330">
              <w:rPr>
                <w:rFonts w:ascii="Arial" w:hAnsi="Arial" w:cs="Arial"/>
                <w:sz w:val="20"/>
                <w:szCs w:val="20"/>
              </w:rPr>
              <w:t xml:space="preserve"> </w:t>
            </w:r>
            <w:r w:rsidRPr="00A06330">
              <w:rPr>
                <w:rFonts w:ascii="Arial" w:hAnsi="Arial" w:cs="Arial"/>
                <w:color w:val="000000"/>
                <w:sz w:val="20"/>
                <w:szCs w:val="20"/>
              </w:rPr>
              <w:t xml:space="preserve">městské části </w:t>
            </w:r>
            <w:r w:rsidRPr="00A06330">
              <w:rPr>
                <w:rFonts w:ascii="Arial" w:hAnsi="Arial" w:cs="Arial"/>
                <w:sz w:val="20"/>
                <w:szCs w:val="20"/>
              </w:rPr>
              <w:t>hl. města Prahy.</w:t>
            </w:r>
          </w:p>
          <w:p w:rsidR="00B21E36" w:rsidRPr="00A06330" w:rsidRDefault="00B21E36" w:rsidP="00DB7E1B">
            <w:pPr>
              <w:spacing w:before="120" w:after="0" w:afterAutospacing="0"/>
              <w:rPr>
                <w:rFonts w:ascii="Arial" w:hAnsi="Arial" w:cs="Arial"/>
                <w:sz w:val="20"/>
                <w:szCs w:val="20"/>
              </w:rPr>
            </w:pPr>
            <w:r w:rsidRPr="00A06330">
              <w:rPr>
                <w:rFonts w:ascii="Arial" w:hAnsi="Arial" w:cs="Arial"/>
                <w:sz w:val="20"/>
                <w:szCs w:val="20"/>
              </w:rPr>
              <w:t xml:space="preserve">Typy příjemců </w:t>
            </w:r>
            <w:r w:rsidR="00106B05" w:rsidRPr="00A06330">
              <w:rPr>
                <w:rFonts w:ascii="Arial" w:hAnsi="Arial" w:cs="Arial"/>
                <w:sz w:val="20"/>
                <w:szCs w:val="20"/>
              </w:rPr>
              <w:t xml:space="preserve">SC </w:t>
            </w:r>
            <w:r w:rsidRPr="00A06330">
              <w:rPr>
                <w:rFonts w:ascii="Arial" w:hAnsi="Arial" w:cs="Arial"/>
                <w:sz w:val="20"/>
                <w:szCs w:val="20"/>
              </w:rPr>
              <w:t>5.2: kraje</w:t>
            </w:r>
            <w:r w:rsidRPr="00A06330">
              <w:rPr>
                <w:rFonts w:ascii="Arial" w:hAnsi="Arial" w:cs="Arial"/>
                <w:bCs/>
                <w:sz w:val="20"/>
                <w:szCs w:val="20"/>
              </w:rPr>
              <w:t>,</w:t>
            </w:r>
            <w:r w:rsidRPr="00A06330">
              <w:rPr>
                <w:rFonts w:ascii="Arial" w:hAnsi="Arial" w:cs="Arial"/>
                <w:sz w:val="20"/>
                <w:szCs w:val="20"/>
              </w:rPr>
              <w:t xml:space="preserve"> obce, dobrovolné svazky obcí, příspěvkové organizace, veřejné výzkumné instituce, vysoké školy, školy a školská zařízení, organizační složky státu.</w:t>
            </w:r>
          </w:p>
          <w:p w:rsidR="000211D3" w:rsidRPr="00A06330" w:rsidRDefault="000211D3" w:rsidP="00DB7E1B">
            <w:pPr>
              <w:spacing w:before="120"/>
              <w:rPr>
                <w:rFonts w:ascii="Arial" w:hAnsi="Arial" w:cs="Arial"/>
                <w:sz w:val="20"/>
                <w:szCs w:val="20"/>
              </w:rPr>
            </w:pPr>
            <w:r w:rsidRPr="00A06330">
              <w:rPr>
                <w:rFonts w:ascii="Arial" w:hAnsi="Arial" w:cs="Arial"/>
                <w:sz w:val="20"/>
                <w:szCs w:val="20"/>
              </w:rPr>
              <w:t>Cílové území: Česká republika</w:t>
            </w:r>
          </w:p>
        </w:tc>
        <w:tc>
          <w:tcPr>
            <w:tcW w:w="283" w:type="dxa"/>
            <w:vMerge/>
            <w:shd w:val="clear" w:color="auto" w:fill="FFFFFF" w:themeFill="background1"/>
          </w:tcPr>
          <w:p w:rsidR="000211D3" w:rsidRPr="00A06330" w:rsidRDefault="000211D3" w:rsidP="00DB7E1B">
            <w:pPr>
              <w:spacing w:before="120"/>
              <w:rPr>
                <w:rFonts w:ascii="Arial" w:hAnsi="Arial" w:cs="Arial"/>
                <w:sz w:val="20"/>
                <w:szCs w:val="20"/>
              </w:rPr>
            </w:pPr>
          </w:p>
        </w:tc>
        <w:tc>
          <w:tcPr>
            <w:tcW w:w="7088" w:type="dxa"/>
          </w:tcPr>
          <w:p w:rsidR="000211D3" w:rsidRPr="00A06330" w:rsidRDefault="000211D3" w:rsidP="00DB7E1B">
            <w:pPr>
              <w:spacing w:before="120"/>
              <w:rPr>
                <w:rFonts w:ascii="Arial" w:hAnsi="Arial" w:cs="Arial"/>
                <w:sz w:val="20"/>
                <w:szCs w:val="20"/>
              </w:rPr>
            </w:pPr>
            <w:r w:rsidRPr="00A06330">
              <w:rPr>
                <w:rFonts w:ascii="Arial" w:hAnsi="Arial" w:cs="Arial"/>
                <w:sz w:val="20"/>
                <w:szCs w:val="20"/>
              </w:rPr>
              <w:t>Příjemce: fyzické osoby, subjekt vlastnící veřejnou budovu a bytová družstva, SVJ, obce, města</w:t>
            </w:r>
          </w:p>
        </w:tc>
      </w:tr>
      <w:tr w:rsidR="000211D3" w:rsidRPr="00A06330" w:rsidTr="00BE0AE8">
        <w:tc>
          <w:tcPr>
            <w:tcW w:w="2127" w:type="dxa"/>
            <w:shd w:val="clear" w:color="auto" w:fill="D9D9D9" w:themeFill="background1" w:themeFillShade="D9"/>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Mechanismus koordinace synergie / komplementarity</w:t>
            </w:r>
          </w:p>
        </w:tc>
        <w:tc>
          <w:tcPr>
            <w:tcW w:w="4961" w:type="dxa"/>
          </w:tcPr>
          <w:p w:rsidR="000211D3" w:rsidRPr="00A06330" w:rsidRDefault="000211D3" w:rsidP="00DB7E1B">
            <w:pPr>
              <w:spacing w:before="120"/>
              <w:rPr>
                <w:rFonts w:ascii="Arial" w:hAnsi="Arial" w:cs="Arial"/>
                <w:sz w:val="20"/>
                <w:szCs w:val="20"/>
              </w:rPr>
            </w:pPr>
            <w:r w:rsidRPr="00A06330">
              <w:rPr>
                <w:rFonts w:ascii="Arial" w:hAnsi="Arial" w:cs="Arial"/>
                <w:sz w:val="20"/>
                <w:szCs w:val="20"/>
              </w:rPr>
              <w:t>Pro zajištění co největší efektivnosti jednotlivých intervencí, respektive zabezpečení synergií intervencí OP</w:t>
            </w:r>
            <w:r w:rsidR="00E927FB" w:rsidRPr="00A06330">
              <w:rPr>
                <w:rFonts w:ascii="Arial" w:hAnsi="Arial" w:cs="Arial"/>
                <w:sz w:val="20"/>
                <w:szCs w:val="20"/>
              </w:rPr>
              <w:t xml:space="preserve"> </w:t>
            </w:r>
            <w:r w:rsidRPr="00A06330">
              <w:rPr>
                <w:rFonts w:ascii="Arial" w:hAnsi="Arial" w:cs="Arial"/>
                <w:sz w:val="20"/>
                <w:szCs w:val="20"/>
              </w:rPr>
              <w:t>ŽP 2014–2020 s</w:t>
            </w:r>
            <w:r w:rsidR="00B056D2" w:rsidRPr="00A06330">
              <w:rPr>
                <w:rFonts w:ascii="Arial" w:hAnsi="Arial" w:cs="Arial"/>
                <w:sz w:val="20"/>
                <w:szCs w:val="20"/>
              </w:rPr>
              <w:t xml:space="preserve"> NZÚ </w:t>
            </w:r>
            <w:r w:rsidRPr="00A06330">
              <w:rPr>
                <w:rFonts w:ascii="Arial" w:hAnsi="Arial" w:cs="Arial"/>
                <w:sz w:val="20"/>
                <w:szCs w:val="20"/>
              </w:rPr>
              <w:t>v gesci MŽP bude zajištěno interním mechanismem v rámci procesu přípravy jednotlivých výzev (časové hledisko, věcný obsah, technické parametry apod.) a jejich následného vyhodnocování. Koordinovaný proces nastavování výzev a jejich hodnocení by měl přispět k realizaci takových projektů, které v maximální možné míře zajistí provázanost jednotlivých intervencí. Důležitým faktorem je, že OP</w:t>
            </w:r>
            <w:r w:rsidR="00E927FB" w:rsidRPr="00A06330">
              <w:rPr>
                <w:rFonts w:ascii="Arial" w:hAnsi="Arial" w:cs="Arial"/>
                <w:sz w:val="20"/>
                <w:szCs w:val="20"/>
              </w:rPr>
              <w:t xml:space="preserve"> </w:t>
            </w:r>
            <w:r w:rsidRPr="00A06330">
              <w:rPr>
                <w:rFonts w:ascii="Arial" w:hAnsi="Arial" w:cs="Arial"/>
                <w:sz w:val="20"/>
                <w:szCs w:val="20"/>
              </w:rPr>
              <w:t xml:space="preserve">ŽP 2014 – 2020 i </w:t>
            </w:r>
            <w:r w:rsidR="00B056D2" w:rsidRPr="00A06330">
              <w:rPr>
                <w:rFonts w:ascii="Arial" w:hAnsi="Arial" w:cs="Arial"/>
                <w:sz w:val="20"/>
                <w:szCs w:val="20"/>
              </w:rPr>
              <w:t xml:space="preserve">NZÚ </w:t>
            </w:r>
            <w:r w:rsidRPr="00A06330">
              <w:rPr>
                <w:rFonts w:ascii="Arial" w:hAnsi="Arial" w:cs="Arial"/>
                <w:sz w:val="20"/>
                <w:szCs w:val="20"/>
              </w:rPr>
              <w:t xml:space="preserve">jsou v gesci MŽP. </w:t>
            </w:r>
          </w:p>
        </w:tc>
        <w:tc>
          <w:tcPr>
            <w:tcW w:w="283" w:type="dxa"/>
            <w:vMerge/>
            <w:tcBorders>
              <w:bottom w:val="nil"/>
            </w:tcBorders>
            <w:shd w:val="clear" w:color="auto" w:fill="FFFFFF" w:themeFill="background1"/>
          </w:tcPr>
          <w:p w:rsidR="000211D3" w:rsidRPr="00A06330" w:rsidRDefault="000211D3" w:rsidP="00DB7E1B">
            <w:pPr>
              <w:spacing w:before="120"/>
              <w:rPr>
                <w:rFonts w:ascii="Arial" w:hAnsi="Arial" w:cs="Arial"/>
                <w:sz w:val="20"/>
                <w:szCs w:val="20"/>
              </w:rPr>
            </w:pPr>
          </w:p>
        </w:tc>
        <w:tc>
          <w:tcPr>
            <w:tcW w:w="7088" w:type="dxa"/>
          </w:tcPr>
          <w:p w:rsidR="000211D3" w:rsidRPr="00A06330" w:rsidRDefault="000211D3" w:rsidP="00DB7E1B">
            <w:pPr>
              <w:spacing w:before="120"/>
              <w:rPr>
                <w:rFonts w:ascii="Arial" w:hAnsi="Arial" w:cs="Arial"/>
                <w:sz w:val="20"/>
                <w:szCs w:val="20"/>
              </w:rPr>
            </w:pPr>
            <w:r w:rsidRPr="00A06330">
              <w:rPr>
                <w:rFonts w:ascii="Arial" w:hAnsi="Arial" w:cs="Arial"/>
                <w:color w:val="000000"/>
                <w:sz w:val="20"/>
                <w:szCs w:val="20"/>
              </w:rPr>
              <w:t>Vláda svým Usnesením č. 220 dne 20. 2. 2013 schválila Věcný záměr programu a dále Usnesením č. 848 ze dne 6. 11. 2013 schválila Dokumentaci programu NZÚ, ve které jsou podrobně rozpracovány podprogramy Rodinné domy a Náklady státu na administraci. Zbývající podprogramy Bytové domy a Budovy veřejného sektoru jsou zpracovány zatím rámcově a budou připraveny na základě vymezení hraničních oblastí podpory mezi jednotlivými programy MMR a MŽP tak, aby si programy vzájemně nekonkurovaly a bylo dosaženo maximálních synergických efektů.</w:t>
            </w:r>
          </w:p>
        </w:tc>
      </w:tr>
    </w:tbl>
    <w:p w:rsidR="006B57E1" w:rsidRPr="00A06330" w:rsidRDefault="006B57E1" w:rsidP="00A54C6C">
      <w:pPr>
        <w:spacing w:after="200" w:afterAutospacing="0"/>
        <w:jc w:val="left"/>
        <w:rPr>
          <w:rFonts w:ascii="Arial" w:hAnsi="Arial" w:cs="Arial"/>
          <w:b/>
          <w:sz w:val="20"/>
          <w:szCs w:val="20"/>
          <w:u w:val="single"/>
        </w:rPr>
      </w:pPr>
    </w:p>
    <w:p w:rsidR="000211D3" w:rsidRPr="00A06330" w:rsidRDefault="000211D3" w:rsidP="00276736">
      <w:pPr>
        <w:pStyle w:val="Odstavecseseznamem"/>
        <w:numPr>
          <w:ilvl w:val="0"/>
          <w:numId w:val="17"/>
        </w:numPr>
        <w:rPr>
          <w:rFonts w:ascii="Arial" w:hAnsi="Arial" w:cs="Arial"/>
          <w:b/>
          <w:sz w:val="20"/>
          <w:szCs w:val="20"/>
          <w:u w:val="single"/>
        </w:rPr>
      </w:pPr>
      <w:r w:rsidRPr="00A06330">
        <w:rPr>
          <w:rFonts w:ascii="Arial" w:hAnsi="Arial" w:cs="Arial"/>
          <w:b/>
          <w:sz w:val="20"/>
          <w:szCs w:val="20"/>
          <w:u w:val="single"/>
        </w:rPr>
        <w:t>Program Panel 201</w:t>
      </w:r>
      <w:r w:rsidR="005D3855" w:rsidRPr="00A06330">
        <w:rPr>
          <w:rFonts w:ascii="Arial" w:hAnsi="Arial" w:cs="Arial"/>
          <w:b/>
          <w:sz w:val="20"/>
          <w:szCs w:val="20"/>
          <w:u w:val="single"/>
        </w:rPr>
        <w:t>3</w:t>
      </w:r>
      <w:r w:rsidRPr="00A06330">
        <w:rPr>
          <w:rFonts w:ascii="Arial" w:hAnsi="Arial" w:cs="Arial"/>
          <w:b/>
          <w:sz w:val="20"/>
          <w:szCs w:val="20"/>
          <w:u w:val="single"/>
        </w:rPr>
        <w:t xml:space="preserve">+ </w:t>
      </w:r>
    </w:p>
    <w:tbl>
      <w:tblPr>
        <w:tblStyle w:val="Mkatabulky"/>
        <w:tblW w:w="14459" w:type="dxa"/>
        <w:tblInd w:w="108" w:type="dxa"/>
        <w:tblLook w:val="04A0" w:firstRow="1" w:lastRow="0" w:firstColumn="1" w:lastColumn="0" w:noHBand="0" w:noVBand="1"/>
      </w:tblPr>
      <w:tblGrid>
        <w:gridCol w:w="2545"/>
        <w:gridCol w:w="4543"/>
        <w:gridCol w:w="283"/>
        <w:gridCol w:w="7088"/>
      </w:tblGrid>
      <w:tr w:rsidR="000211D3" w:rsidRPr="00A06330" w:rsidTr="00BE0AE8">
        <w:tc>
          <w:tcPr>
            <w:tcW w:w="2545" w:type="dxa"/>
            <w:shd w:val="clear" w:color="auto" w:fill="BFBFBF" w:themeFill="background1" w:themeFillShade="BF"/>
          </w:tcPr>
          <w:p w:rsidR="000211D3" w:rsidRPr="00A06330" w:rsidRDefault="000211D3" w:rsidP="00DB7E1B">
            <w:pPr>
              <w:spacing w:before="120"/>
              <w:rPr>
                <w:rFonts w:ascii="Arial" w:hAnsi="Arial" w:cs="Arial"/>
                <w:b/>
                <w:sz w:val="20"/>
                <w:szCs w:val="20"/>
              </w:rPr>
            </w:pPr>
          </w:p>
        </w:tc>
        <w:tc>
          <w:tcPr>
            <w:tcW w:w="4543" w:type="dxa"/>
            <w:shd w:val="clear" w:color="auto" w:fill="BFBFBF" w:themeFill="background1" w:themeFillShade="BF"/>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Operační program Životní prostředí 2014-2020</w:t>
            </w:r>
          </w:p>
        </w:tc>
        <w:tc>
          <w:tcPr>
            <w:tcW w:w="283" w:type="dxa"/>
            <w:vMerge w:val="restart"/>
            <w:tcBorders>
              <w:top w:val="nil"/>
            </w:tcBorders>
            <w:shd w:val="clear" w:color="auto" w:fill="FFFFFF" w:themeFill="background1"/>
          </w:tcPr>
          <w:p w:rsidR="000211D3" w:rsidRPr="00A06330" w:rsidRDefault="000211D3" w:rsidP="00DB7E1B">
            <w:pPr>
              <w:spacing w:before="120"/>
              <w:rPr>
                <w:rFonts w:ascii="Arial" w:hAnsi="Arial" w:cs="Arial"/>
                <w:b/>
                <w:sz w:val="20"/>
                <w:szCs w:val="20"/>
              </w:rPr>
            </w:pPr>
          </w:p>
        </w:tc>
        <w:tc>
          <w:tcPr>
            <w:tcW w:w="7088" w:type="dxa"/>
            <w:shd w:val="clear" w:color="auto" w:fill="BFBFBF" w:themeFill="background1" w:themeFillShade="BF"/>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Program Panel 201</w:t>
            </w:r>
            <w:r w:rsidR="005D3855" w:rsidRPr="00A06330">
              <w:rPr>
                <w:rFonts w:ascii="Arial" w:hAnsi="Arial" w:cs="Arial"/>
                <w:b/>
                <w:sz w:val="20"/>
                <w:szCs w:val="20"/>
              </w:rPr>
              <w:t>3</w:t>
            </w:r>
            <w:r w:rsidRPr="00A06330">
              <w:rPr>
                <w:rFonts w:ascii="Arial" w:hAnsi="Arial" w:cs="Arial"/>
                <w:b/>
                <w:sz w:val="20"/>
                <w:szCs w:val="20"/>
              </w:rPr>
              <w:t>+</w:t>
            </w:r>
          </w:p>
        </w:tc>
      </w:tr>
      <w:tr w:rsidR="000211D3" w:rsidRPr="00A06330" w:rsidTr="00BE0AE8">
        <w:tc>
          <w:tcPr>
            <w:tcW w:w="2545" w:type="dxa"/>
            <w:shd w:val="clear" w:color="auto" w:fill="D9D9D9" w:themeFill="background1" w:themeFillShade="D9"/>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 xml:space="preserve">Tematický cíl </w:t>
            </w:r>
          </w:p>
        </w:tc>
        <w:tc>
          <w:tcPr>
            <w:tcW w:w="4543" w:type="dxa"/>
          </w:tcPr>
          <w:p w:rsidR="000211D3" w:rsidRPr="00A06330" w:rsidRDefault="000211D3" w:rsidP="00DB7E1B">
            <w:pPr>
              <w:spacing w:before="120"/>
              <w:rPr>
                <w:rFonts w:ascii="Arial" w:hAnsi="Arial" w:cs="Arial"/>
                <w:sz w:val="20"/>
                <w:szCs w:val="20"/>
              </w:rPr>
            </w:pPr>
            <w:r w:rsidRPr="00A06330">
              <w:rPr>
                <w:rFonts w:ascii="Arial" w:hAnsi="Arial" w:cs="Arial"/>
                <w:sz w:val="20"/>
                <w:szCs w:val="20"/>
              </w:rPr>
              <w:t>TC</w:t>
            </w:r>
            <w:r w:rsidR="004F7E18" w:rsidRPr="00A06330">
              <w:rPr>
                <w:rFonts w:ascii="Arial" w:hAnsi="Arial" w:cs="Arial"/>
                <w:sz w:val="20"/>
                <w:szCs w:val="20"/>
              </w:rPr>
              <w:t>:</w:t>
            </w:r>
            <w:r w:rsidRPr="00A06330">
              <w:rPr>
                <w:rFonts w:ascii="Arial" w:hAnsi="Arial" w:cs="Arial"/>
                <w:sz w:val="20"/>
                <w:szCs w:val="20"/>
              </w:rPr>
              <w:t xml:space="preserve"> 4</w:t>
            </w:r>
          </w:p>
        </w:tc>
        <w:tc>
          <w:tcPr>
            <w:tcW w:w="283" w:type="dxa"/>
            <w:vMerge/>
            <w:shd w:val="clear" w:color="auto" w:fill="FFFFFF" w:themeFill="background1"/>
          </w:tcPr>
          <w:p w:rsidR="000211D3" w:rsidRPr="00A06330" w:rsidRDefault="000211D3" w:rsidP="00DB7E1B">
            <w:pPr>
              <w:spacing w:before="120"/>
              <w:rPr>
                <w:rFonts w:ascii="Arial" w:hAnsi="Arial" w:cs="Arial"/>
                <w:sz w:val="20"/>
                <w:szCs w:val="20"/>
              </w:rPr>
            </w:pPr>
          </w:p>
        </w:tc>
        <w:tc>
          <w:tcPr>
            <w:tcW w:w="7088" w:type="dxa"/>
          </w:tcPr>
          <w:p w:rsidR="000211D3" w:rsidRPr="00A06330" w:rsidRDefault="000211D3" w:rsidP="00DB7E1B">
            <w:pPr>
              <w:spacing w:before="120"/>
              <w:rPr>
                <w:rFonts w:ascii="Arial" w:hAnsi="Arial" w:cs="Arial"/>
                <w:sz w:val="20"/>
                <w:szCs w:val="20"/>
              </w:rPr>
            </w:pPr>
          </w:p>
        </w:tc>
      </w:tr>
      <w:tr w:rsidR="000211D3" w:rsidRPr="00A06330" w:rsidTr="00BE0AE8">
        <w:tc>
          <w:tcPr>
            <w:tcW w:w="2545" w:type="dxa"/>
            <w:shd w:val="clear" w:color="auto" w:fill="D9D9D9" w:themeFill="background1" w:themeFillShade="D9"/>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Prioritní osa</w:t>
            </w:r>
          </w:p>
        </w:tc>
        <w:tc>
          <w:tcPr>
            <w:tcW w:w="4543" w:type="dxa"/>
          </w:tcPr>
          <w:p w:rsidR="000211D3" w:rsidRPr="00A06330" w:rsidRDefault="000211D3" w:rsidP="00DB7E1B">
            <w:pPr>
              <w:spacing w:before="120"/>
              <w:rPr>
                <w:rFonts w:ascii="Arial" w:hAnsi="Arial" w:cs="Arial"/>
                <w:sz w:val="20"/>
                <w:szCs w:val="20"/>
              </w:rPr>
            </w:pPr>
            <w:r w:rsidRPr="00A06330">
              <w:rPr>
                <w:rFonts w:ascii="Arial" w:hAnsi="Arial" w:cs="Arial"/>
                <w:sz w:val="20"/>
                <w:szCs w:val="20"/>
              </w:rPr>
              <w:t>PO 5: Energetické úspory</w:t>
            </w:r>
          </w:p>
        </w:tc>
        <w:tc>
          <w:tcPr>
            <w:tcW w:w="283" w:type="dxa"/>
            <w:vMerge/>
            <w:shd w:val="clear" w:color="auto" w:fill="FFFFFF" w:themeFill="background1"/>
          </w:tcPr>
          <w:p w:rsidR="000211D3" w:rsidRPr="00A06330" w:rsidRDefault="000211D3" w:rsidP="00DB7E1B">
            <w:pPr>
              <w:spacing w:before="120"/>
              <w:rPr>
                <w:rFonts w:ascii="Arial" w:hAnsi="Arial" w:cs="Arial"/>
                <w:sz w:val="20"/>
                <w:szCs w:val="20"/>
              </w:rPr>
            </w:pPr>
          </w:p>
        </w:tc>
        <w:tc>
          <w:tcPr>
            <w:tcW w:w="7088" w:type="dxa"/>
          </w:tcPr>
          <w:p w:rsidR="000211D3" w:rsidRPr="00A06330" w:rsidRDefault="000211D3" w:rsidP="00DB7E1B">
            <w:pPr>
              <w:spacing w:before="120"/>
              <w:rPr>
                <w:rFonts w:ascii="Arial" w:hAnsi="Arial" w:cs="Arial"/>
                <w:sz w:val="20"/>
                <w:szCs w:val="20"/>
              </w:rPr>
            </w:pPr>
          </w:p>
        </w:tc>
      </w:tr>
      <w:tr w:rsidR="000211D3" w:rsidRPr="00A06330" w:rsidTr="00BE0AE8">
        <w:tc>
          <w:tcPr>
            <w:tcW w:w="2545" w:type="dxa"/>
            <w:shd w:val="clear" w:color="auto" w:fill="D9D9D9" w:themeFill="background1" w:themeFillShade="D9"/>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Investiční priorita</w:t>
            </w:r>
          </w:p>
        </w:tc>
        <w:tc>
          <w:tcPr>
            <w:tcW w:w="4543" w:type="dxa"/>
          </w:tcPr>
          <w:p w:rsidR="000211D3" w:rsidRPr="00A06330" w:rsidRDefault="003E713E" w:rsidP="00DB7E1B">
            <w:pPr>
              <w:spacing w:before="120"/>
              <w:rPr>
                <w:rFonts w:ascii="Arial" w:hAnsi="Arial" w:cs="Arial"/>
                <w:sz w:val="20"/>
                <w:szCs w:val="20"/>
              </w:rPr>
            </w:pPr>
            <w:r w:rsidRPr="00A06330">
              <w:rPr>
                <w:rFonts w:ascii="Arial" w:hAnsi="Arial" w:cs="Arial"/>
                <w:sz w:val="20"/>
                <w:szCs w:val="20"/>
              </w:rPr>
              <w:t>IP4</w:t>
            </w:r>
            <w:r w:rsidR="000211D3" w:rsidRPr="00A06330">
              <w:rPr>
                <w:rFonts w:ascii="Arial" w:hAnsi="Arial" w:cs="Arial"/>
                <w:sz w:val="20"/>
                <w:szCs w:val="20"/>
              </w:rPr>
              <w:t>c</w:t>
            </w:r>
          </w:p>
        </w:tc>
        <w:tc>
          <w:tcPr>
            <w:tcW w:w="283" w:type="dxa"/>
            <w:vMerge/>
            <w:shd w:val="clear" w:color="auto" w:fill="FFFFFF" w:themeFill="background1"/>
          </w:tcPr>
          <w:p w:rsidR="000211D3" w:rsidRPr="00A06330" w:rsidRDefault="000211D3" w:rsidP="00DB7E1B">
            <w:pPr>
              <w:spacing w:before="120"/>
              <w:rPr>
                <w:rFonts w:ascii="Arial" w:hAnsi="Arial" w:cs="Arial"/>
                <w:sz w:val="20"/>
                <w:szCs w:val="20"/>
              </w:rPr>
            </w:pPr>
          </w:p>
        </w:tc>
        <w:tc>
          <w:tcPr>
            <w:tcW w:w="7088" w:type="dxa"/>
          </w:tcPr>
          <w:p w:rsidR="000211D3" w:rsidRPr="00A06330" w:rsidRDefault="000211D3" w:rsidP="00DB7E1B">
            <w:pPr>
              <w:spacing w:before="120"/>
              <w:rPr>
                <w:rFonts w:ascii="Arial" w:hAnsi="Arial" w:cs="Arial"/>
                <w:sz w:val="20"/>
                <w:szCs w:val="20"/>
              </w:rPr>
            </w:pPr>
          </w:p>
        </w:tc>
      </w:tr>
      <w:tr w:rsidR="000211D3" w:rsidRPr="00A06330" w:rsidTr="00BE0AE8">
        <w:tc>
          <w:tcPr>
            <w:tcW w:w="2545" w:type="dxa"/>
            <w:shd w:val="clear" w:color="auto" w:fill="D9D9D9" w:themeFill="background1" w:themeFillShade="D9"/>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Specifický cíl</w:t>
            </w:r>
          </w:p>
        </w:tc>
        <w:tc>
          <w:tcPr>
            <w:tcW w:w="4543" w:type="dxa"/>
          </w:tcPr>
          <w:p w:rsidR="000211D3" w:rsidRPr="00A06330" w:rsidRDefault="000211D3" w:rsidP="00DB7E1B">
            <w:pPr>
              <w:spacing w:before="120"/>
              <w:rPr>
                <w:rFonts w:ascii="Arial" w:hAnsi="Arial" w:cs="Arial"/>
                <w:sz w:val="20"/>
                <w:szCs w:val="20"/>
              </w:rPr>
            </w:pPr>
            <w:r w:rsidRPr="00A06330">
              <w:rPr>
                <w:rFonts w:ascii="Arial" w:hAnsi="Arial" w:cs="Arial"/>
                <w:sz w:val="20"/>
                <w:szCs w:val="20"/>
              </w:rPr>
              <w:t>SC 5.1: Snížit energetickou náročnost u veřejných budov a zvýšit využití obnovitelných zdrojů energie</w:t>
            </w:r>
          </w:p>
          <w:p w:rsidR="00B21E36" w:rsidRPr="00A06330" w:rsidRDefault="00B21E36" w:rsidP="00DB7E1B">
            <w:pPr>
              <w:spacing w:before="120"/>
              <w:rPr>
                <w:rFonts w:ascii="Arial" w:hAnsi="Arial" w:cs="Arial"/>
                <w:sz w:val="20"/>
                <w:szCs w:val="20"/>
              </w:rPr>
            </w:pPr>
            <w:r w:rsidRPr="00A06330">
              <w:rPr>
                <w:rFonts w:ascii="Arial" w:hAnsi="Arial" w:cs="Arial"/>
                <w:sz w:val="20"/>
                <w:szCs w:val="20"/>
              </w:rPr>
              <w:t>SC 5.2</w:t>
            </w:r>
            <w:r w:rsidR="00A54C6C" w:rsidRPr="00A06330">
              <w:rPr>
                <w:rFonts w:ascii="Arial" w:hAnsi="Arial" w:cs="Arial"/>
                <w:sz w:val="20"/>
                <w:szCs w:val="20"/>
              </w:rPr>
              <w:t>:</w:t>
            </w:r>
            <w:r w:rsidRPr="00A06330">
              <w:rPr>
                <w:rFonts w:ascii="Arial" w:hAnsi="Arial" w:cs="Arial"/>
                <w:sz w:val="20"/>
                <w:szCs w:val="20"/>
              </w:rPr>
              <w:t xml:space="preserve"> Dosáhnout vysokého energetického standardu nových veřejných budov</w:t>
            </w:r>
          </w:p>
        </w:tc>
        <w:tc>
          <w:tcPr>
            <w:tcW w:w="283" w:type="dxa"/>
            <w:vMerge/>
            <w:shd w:val="clear" w:color="auto" w:fill="FFFFFF" w:themeFill="background1"/>
          </w:tcPr>
          <w:p w:rsidR="000211D3" w:rsidRPr="00A06330" w:rsidRDefault="000211D3" w:rsidP="00DB7E1B">
            <w:pPr>
              <w:spacing w:before="120"/>
              <w:rPr>
                <w:rFonts w:ascii="Arial" w:hAnsi="Arial" w:cs="Arial"/>
                <w:sz w:val="20"/>
                <w:szCs w:val="20"/>
              </w:rPr>
            </w:pPr>
          </w:p>
        </w:tc>
        <w:tc>
          <w:tcPr>
            <w:tcW w:w="7088" w:type="dxa"/>
          </w:tcPr>
          <w:p w:rsidR="000211D3" w:rsidRPr="00A06330" w:rsidRDefault="000211D3" w:rsidP="00DB7E1B">
            <w:pPr>
              <w:spacing w:before="120"/>
              <w:rPr>
                <w:rFonts w:ascii="Arial" w:hAnsi="Arial" w:cs="Arial"/>
                <w:sz w:val="20"/>
                <w:szCs w:val="20"/>
              </w:rPr>
            </w:pPr>
          </w:p>
        </w:tc>
      </w:tr>
      <w:tr w:rsidR="000211D3" w:rsidRPr="00A06330" w:rsidTr="00BE0AE8">
        <w:tc>
          <w:tcPr>
            <w:tcW w:w="2545" w:type="dxa"/>
            <w:shd w:val="clear" w:color="auto" w:fill="D9D9D9" w:themeFill="background1" w:themeFillShade="D9"/>
          </w:tcPr>
          <w:p w:rsidR="000211D3" w:rsidRPr="00A06330" w:rsidRDefault="00187570" w:rsidP="00DB7E1B">
            <w:pPr>
              <w:spacing w:before="120"/>
              <w:rPr>
                <w:rFonts w:ascii="Arial" w:hAnsi="Arial" w:cs="Arial"/>
                <w:b/>
                <w:sz w:val="20"/>
                <w:szCs w:val="20"/>
              </w:rPr>
            </w:pPr>
            <w:r w:rsidRPr="00A06330">
              <w:rPr>
                <w:rFonts w:ascii="Arial" w:hAnsi="Arial" w:cs="Arial"/>
                <w:b/>
                <w:sz w:val="20"/>
                <w:szCs w:val="20"/>
              </w:rPr>
              <w:t xml:space="preserve">Věcná </w:t>
            </w:r>
            <w:r w:rsidR="000211D3" w:rsidRPr="00A06330">
              <w:rPr>
                <w:rFonts w:ascii="Arial" w:hAnsi="Arial" w:cs="Arial"/>
                <w:b/>
                <w:sz w:val="20"/>
                <w:szCs w:val="20"/>
              </w:rPr>
              <w:t>specifikace (zaměření, aktivity)</w:t>
            </w:r>
          </w:p>
        </w:tc>
        <w:tc>
          <w:tcPr>
            <w:tcW w:w="4543" w:type="dxa"/>
          </w:tcPr>
          <w:p w:rsidR="000211D3" w:rsidRPr="00A06330" w:rsidRDefault="000211D3" w:rsidP="00DB7E1B">
            <w:pPr>
              <w:spacing w:before="120"/>
              <w:rPr>
                <w:rFonts w:ascii="Arial" w:hAnsi="Arial" w:cs="Arial"/>
                <w:sz w:val="20"/>
                <w:szCs w:val="20"/>
              </w:rPr>
            </w:pPr>
            <w:r w:rsidRPr="00A06330">
              <w:rPr>
                <w:rFonts w:ascii="Arial" w:hAnsi="Arial" w:cs="Arial"/>
                <w:sz w:val="20"/>
                <w:szCs w:val="20"/>
              </w:rPr>
              <w:t>Snižování spotřeby energie zlepšením tepelně technických vlastností obvodových konstrukcí budov. Technologie na využití odpadního tepla. Další stavební opatření vedoucí ke snížení energetické náročnosti budov Výměna zdroje tepla v budovách za bezemisní nebo nízkoemisní</w:t>
            </w:r>
            <w:ins w:id="248" w:author="User" w:date="2017-04-25T16:42:00Z">
              <w:r w:rsidR="00550E88">
                <w:rPr>
                  <w:rFonts w:ascii="Arial" w:hAnsi="Arial" w:cs="Arial"/>
                  <w:sz w:val="20"/>
                  <w:szCs w:val="20"/>
                </w:rPr>
                <w:t>.</w:t>
              </w:r>
            </w:ins>
          </w:p>
        </w:tc>
        <w:tc>
          <w:tcPr>
            <w:tcW w:w="283" w:type="dxa"/>
            <w:vMerge/>
            <w:shd w:val="clear" w:color="auto" w:fill="FFFFFF" w:themeFill="background1"/>
          </w:tcPr>
          <w:p w:rsidR="000211D3" w:rsidRPr="00A06330" w:rsidRDefault="000211D3" w:rsidP="00DB7E1B">
            <w:pPr>
              <w:spacing w:before="120"/>
              <w:rPr>
                <w:rFonts w:ascii="Arial" w:hAnsi="Arial" w:cs="Arial"/>
                <w:sz w:val="20"/>
                <w:szCs w:val="20"/>
              </w:rPr>
            </w:pPr>
          </w:p>
        </w:tc>
        <w:tc>
          <w:tcPr>
            <w:tcW w:w="7088" w:type="dxa"/>
          </w:tcPr>
          <w:p w:rsidR="000211D3" w:rsidRPr="00A06330" w:rsidRDefault="000211D3" w:rsidP="00DB7E1B">
            <w:pPr>
              <w:spacing w:before="120"/>
              <w:rPr>
                <w:rFonts w:ascii="Arial" w:hAnsi="Arial" w:cs="Arial"/>
                <w:sz w:val="20"/>
                <w:szCs w:val="20"/>
              </w:rPr>
            </w:pPr>
            <w:r w:rsidRPr="00A06330">
              <w:rPr>
                <w:rFonts w:ascii="Arial" w:hAnsi="Arial" w:cs="Arial"/>
                <w:sz w:val="20"/>
                <w:szCs w:val="20"/>
              </w:rPr>
              <w:t>Program úvěrů na opravy a modernizace bytových domů</w:t>
            </w:r>
          </w:p>
          <w:p w:rsidR="000211D3" w:rsidRPr="00A06330" w:rsidRDefault="000211D3" w:rsidP="00DB7E1B">
            <w:pPr>
              <w:spacing w:before="120"/>
              <w:rPr>
                <w:rFonts w:ascii="Arial" w:hAnsi="Arial" w:cs="Arial"/>
                <w:sz w:val="20"/>
                <w:szCs w:val="20"/>
              </w:rPr>
            </w:pPr>
          </w:p>
        </w:tc>
      </w:tr>
      <w:tr w:rsidR="000211D3" w:rsidRPr="00A06330" w:rsidTr="00BE0AE8">
        <w:trPr>
          <w:trHeight w:val="3080"/>
        </w:trPr>
        <w:tc>
          <w:tcPr>
            <w:tcW w:w="2545" w:type="dxa"/>
            <w:shd w:val="clear" w:color="auto" w:fill="D9D9D9" w:themeFill="background1" w:themeFillShade="D9"/>
          </w:tcPr>
          <w:p w:rsidR="000211D3" w:rsidRPr="00A06330" w:rsidRDefault="002300ED" w:rsidP="00DB7E1B">
            <w:pPr>
              <w:spacing w:before="120"/>
              <w:rPr>
                <w:rFonts w:ascii="Arial" w:hAnsi="Arial" w:cs="Arial"/>
                <w:b/>
                <w:sz w:val="20"/>
                <w:szCs w:val="20"/>
              </w:rPr>
            </w:pPr>
            <w:r w:rsidRPr="00A06330">
              <w:rPr>
                <w:rFonts w:ascii="Arial" w:hAnsi="Arial" w:cs="Arial"/>
                <w:b/>
                <w:sz w:val="20"/>
                <w:szCs w:val="20"/>
              </w:rPr>
              <w:t xml:space="preserve">Implementační </w:t>
            </w:r>
            <w:r w:rsidR="000211D3" w:rsidRPr="00A06330">
              <w:rPr>
                <w:rFonts w:ascii="Arial" w:hAnsi="Arial" w:cs="Arial"/>
                <w:b/>
                <w:sz w:val="20"/>
                <w:szCs w:val="20"/>
              </w:rPr>
              <w:t xml:space="preserve">prvky </w:t>
            </w:r>
          </w:p>
        </w:tc>
        <w:tc>
          <w:tcPr>
            <w:tcW w:w="4543" w:type="dxa"/>
          </w:tcPr>
          <w:p w:rsidR="00B21E36" w:rsidRPr="00A06330" w:rsidRDefault="00B21E36" w:rsidP="00DB7E1B">
            <w:pPr>
              <w:spacing w:before="120"/>
              <w:rPr>
                <w:rFonts w:ascii="Arial" w:hAnsi="Arial" w:cs="Arial"/>
                <w:sz w:val="20"/>
                <w:szCs w:val="20"/>
              </w:rPr>
            </w:pPr>
            <w:r w:rsidRPr="00A06330">
              <w:rPr>
                <w:rFonts w:ascii="Arial" w:hAnsi="Arial" w:cs="Arial"/>
                <w:sz w:val="20"/>
                <w:szCs w:val="20"/>
              </w:rPr>
              <w:t xml:space="preserve">Typy příjemců </w:t>
            </w:r>
            <w:r w:rsidR="00106B05" w:rsidRPr="00A06330">
              <w:rPr>
                <w:rFonts w:ascii="Arial" w:hAnsi="Arial" w:cs="Arial"/>
                <w:sz w:val="20"/>
                <w:szCs w:val="20"/>
              </w:rPr>
              <w:t xml:space="preserve">SC </w:t>
            </w:r>
            <w:r w:rsidRPr="00A06330">
              <w:rPr>
                <w:rFonts w:ascii="Arial" w:hAnsi="Arial" w:cs="Arial"/>
                <w:sz w:val="20"/>
                <w:szCs w:val="20"/>
              </w:rPr>
              <w:t>5.1: kraje</w:t>
            </w:r>
            <w:r w:rsidRPr="00A06330">
              <w:rPr>
                <w:rFonts w:ascii="Arial" w:hAnsi="Arial" w:cs="Arial"/>
                <w:bCs/>
                <w:sz w:val="20"/>
                <w:szCs w:val="20"/>
              </w:rPr>
              <w:t>,</w:t>
            </w:r>
            <w:r w:rsidRPr="00A06330">
              <w:rPr>
                <w:rFonts w:ascii="Arial" w:hAnsi="Arial" w:cs="Arial"/>
                <w:sz w:val="20"/>
                <w:szCs w:val="20"/>
              </w:rPr>
              <w:t xml:space="preserve"> obce, dobrovolné svazky obcí, příspěvkové organizace, veřejné výzkumné instituce, </w:t>
            </w:r>
            <w:r w:rsidR="004E34CB" w:rsidRPr="00A06330">
              <w:rPr>
                <w:rFonts w:ascii="Arial" w:hAnsi="Arial" w:cs="Arial"/>
                <w:sz w:val="20"/>
                <w:szCs w:val="20"/>
              </w:rPr>
              <w:t xml:space="preserve">veřejnoprávní instituce, </w:t>
            </w:r>
            <w:r w:rsidRPr="00A06330">
              <w:rPr>
                <w:rFonts w:ascii="Arial" w:hAnsi="Arial" w:cs="Arial"/>
                <w:sz w:val="20"/>
                <w:szCs w:val="20"/>
              </w:rPr>
              <w:t xml:space="preserve">vysoké školy, školy a školská zařízení, </w:t>
            </w:r>
            <w:r w:rsidR="00C136B3" w:rsidRPr="00A06330">
              <w:rPr>
                <w:rFonts w:ascii="Arial" w:hAnsi="Arial" w:cs="Arial"/>
                <w:sz w:val="20"/>
                <w:szCs w:val="20"/>
              </w:rPr>
              <w:t>státní organizace,</w:t>
            </w:r>
            <w:r w:rsidRPr="00A06330">
              <w:rPr>
                <w:rFonts w:ascii="Arial" w:hAnsi="Arial" w:cs="Arial"/>
                <w:sz w:val="20"/>
                <w:szCs w:val="20"/>
              </w:rPr>
              <w:t xml:space="preserve"> organizační složky státu, </w:t>
            </w:r>
            <w:r w:rsidRPr="00A06330">
              <w:rPr>
                <w:rFonts w:ascii="Arial" w:hAnsi="Arial" w:cs="Arial"/>
                <w:color w:val="000000"/>
                <w:sz w:val="20"/>
                <w:szCs w:val="20"/>
              </w:rPr>
              <w:t>nestátní neziskové organizace (</w:t>
            </w:r>
            <w:r w:rsidRPr="00A06330">
              <w:rPr>
                <w:rFonts w:ascii="Arial" w:hAnsi="Arial" w:cs="Arial"/>
                <w:sz w:val="20"/>
                <w:szCs w:val="20"/>
              </w:rPr>
              <w:t xml:space="preserve">obecně prospěšné společnosti, nadace, nadační fondy, ústavy, spolky), </w:t>
            </w:r>
            <w:r w:rsidRPr="00A06330">
              <w:rPr>
                <w:rFonts w:ascii="Arial" w:hAnsi="Arial" w:cs="Arial"/>
                <w:color w:val="000000"/>
                <w:sz w:val="20"/>
                <w:szCs w:val="20"/>
              </w:rPr>
              <w:t>církve a náboženské společnosti a jejich svazy,</w:t>
            </w:r>
            <w:r w:rsidRPr="00A06330">
              <w:rPr>
                <w:rFonts w:ascii="Arial" w:hAnsi="Arial" w:cs="Arial"/>
                <w:sz w:val="20"/>
                <w:szCs w:val="20"/>
              </w:rPr>
              <w:t xml:space="preserve"> </w:t>
            </w:r>
            <w:r w:rsidRPr="00A06330">
              <w:rPr>
                <w:rFonts w:ascii="Arial" w:hAnsi="Arial" w:cs="Arial"/>
                <w:color w:val="000000"/>
                <w:sz w:val="20"/>
                <w:szCs w:val="20"/>
              </w:rPr>
              <w:t xml:space="preserve">městské části </w:t>
            </w:r>
            <w:r w:rsidRPr="00A06330">
              <w:rPr>
                <w:rFonts w:ascii="Arial" w:hAnsi="Arial" w:cs="Arial"/>
                <w:sz w:val="20"/>
                <w:szCs w:val="20"/>
              </w:rPr>
              <w:t>hl. města Prahy.</w:t>
            </w:r>
          </w:p>
          <w:p w:rsidR="00B21E36" w:rsidRPr="00A06330" w:rsidRDefault="00B21E36" w:rsidP="00DB7E1B">
            <w:pPr>
              <w:spacing w:before="120" w:after="0" w:afterAutospacing="0"/>
              <w:rPr>
                <w:rFonts w:ascii="Arial" w:hAnsi="Arial" w:cs="Arial"/>
                <w:sz w:val="20"/>
                <w:szCs w:val="20"/>
              </w:rPr>
            </w:pPr>
            <w:r w:rsidRPr="00A06330">
              <w:rPr>
                <w:rFonts w:ascii="Arial" w:hAnsi="Arial" w:cs="Arial"/>
                <w:sz w:val="20"/>
                <w:szCs w:val="20"/>
              </w:rPr>
              <w:t xml:space="preserve">Typy příjemců </w:t>
            </w:r>
            <w:r w:rsidR="00106B05" w:rsidRPr="00A06330">
              <w:rPr>
                <w:rFonts w:ascii="Arial" w:hAnsi="Arial" w:cs="Arial"/>
                <w:sz w:val="20"/>
                <w:szCs w:val="20"/>
              </w:rPr>
              <w:t xml:space="preserve">SC </w:t>
            </w:r>
            <w:r w:rsidRPr="00A06330">
              <w:rPr>
                <w:rFonts w:ascii="Arial" w:hAnsi="Arial" w:cs="Arial"/>
                <w:sz w:val="20"/>
                <w:szCs w:val="20"/>
              </w:rPr>
              <w:t>5.2: kraje</w:t>
            </w:r>
            <w:r w:rsidRPr="00A06330">
              <w:rPr>
                <w:rFonts w:ascii="Arial" w:hAnsi="Arial" w:cs="Arial"/>
                <w:bCs/>
                <w:sz w:val="20"/>
                <w:szCs w:val="20"/>
              </w:rPr>
              <w:t>,</w:t>
            </w:r>
            <w:r w:rsidRPr="00A06330">
              <w:rPr>
                <w:rFonts w:ascii="Arial" w:hAnsi="Arial" w:cs="Arial"/>
                <w:sz w:val="20"/>
                <w:szCs w:val="20"/>
              </w:rPr>
              <w:t xml:space="preserve"> obce, dobrovolné svazky obcí, příspěvkové organizace, veřejné výzkumné instituce, vysoké </w:t>
            </w:r>
            <w:r w:rsidR="00A857A0" w:rsidRPr="00A06330">
              <w:rPr>
                <w:rFonts w:ascii="Arial" w:hAnsi="Arial" w:cs="Arial"/>
                <w:sz w:val="20"/>
                <w:szCs w:val="20"/>
              </w:rPr>
              <w:t>školy, školy a školská zařízení</w:t>
            </w:r>
            <w:r w:rsidRPr="00A06330">
              <w:rPr>
                <w:rFonts w:ascii="Arial" w:hAnsi="Arial" w:cs="Arial"/>
                <w:sz w:val="20"/>
                <w:szCs w:val="20"/>
              </w:rPr>
              <w:t>, organizační složky státu.</w:t>
            </w:r>
          </w:p>
          <w:p w:rsidR="000211D3" w:rsidRPr="00A06330" w:rsidRDefault="000211D3" w:rsidP="00DB7E1B">
            <w:pPr>
              <w:spacing w:before="120"/>
              <w:rPr>
                <w:rFonts w:ascii="Arial" w:hAnsi="Arial" w:cs="Arial"/>
                <w:sz w:val="20"/>
                <w:szCs w:val="20"/>
              </w:rPr>
            </w:pPr>
            <w:r w:rsidRPr="00A06330">
              <w:rPr>
                <w:rFonts w:ascii="Arial" w:hAnsi="Arial" w:cs="Arial"/>
                <w:sz w:val="20"/>
                <w:szCs w:val="20"/>
              </w:rPr>
              <w:t>Cílové území: Česká republika.</w:t>
            </w:r>
          </w:p>
        </w:tc>
        <w:tc>
          <w:tcPr>
            <w:tcW w:w="283" w:type="dxa"/>
            <w:vMerge/>
            <w:shd w:val="clear" w:color="auto" w:fill="FFFFFF" w:themeFill="background1"/>
          </w:tcPr>
          <w:p w:rsidR="000211D3" w:rsidRPr="00A06330" w:rsidRDefault="000211D3" w:rsidP="00DB7E1B">
            <w:pPr>
              <w:spacing w:before="120"/>
              <w:rPr>
                <w:rFonts w:ascii="Arial" w:hAnsi="Arial" w:cs="Arial"/>
                <w:sz w:val="20"/>
                <w:szCs w:val="20"/>
              </w:rPr>
            </w:pPr>
          </w:p>
        </w:tc>
        <w:tc>
          <w:tcPr>
            <w:tcW w:w="7088" w:type="dxa"/>
          </w:tcPr>
          <w:p w:rsidR="000211D3" w:rsidRPr="00A06330" w:rsidRDefault="000211D3" w:rsidP="00DB7E1B">
            <w:pPr>
              <w:spacing w:before="120"/>
              <w:rPr>
                <w:rFonts w:ascii="Arial" w:hAnsi="Arial" w:cs="Arial"/>
                <w:sz w:val="20"/>
                <w:szCs w:val="20"/>
              </w:rPr>
            </w:pPr>
            <w:r w:rsidRPr="00A06330">
              <w:rPr>
                <w:rFonts w:ascii="Arial" w:hAnsi="Arial" w:cs="Arial"/>
                <w:sz w:val="20"/>
                <w:szCs w:val="20"/>
              </w:rPr>
              <w:t>Typy příjemců: družstva, společenství vlastníků, fyzické a právnické osoby, stejně jako města či obce, jež mají ve vlastnictví bytový dům</w:t>
            </w:r>
          </w:p>
        </w:tc>
      </w:tr>
      <w:tr w:rsidR="000211D3" w:rsidRPr="00A06330" w:rsidTr="00BE0AE8">
        <w:tc>
          <w:tcPr>
            <w:tcW w:w="2545" w:type="dxa"/>
            <w:shd w:val="clear" w:color="auto" w:fill="D9D9D9" w:themeFill="background1" w:themeFillShade="D9"/>
          </w:tcPr>
          <w:p w:rsidR="000211D3" w:rsidRPr="00A06330" w:rsidRDefault="000211D3" w:rsidP="00DB7E1B">
            <w:pPr>
              <w:spacing w:before="120"/>
              <w:rPr>
                <w:rFonts w:ascii="Arial" w:hAnsi="Arial" w:cs="Arial"/>
                <w:b/>
                <w:sz w:val="20"/>
                <w:szCs w:val="20"/>
              </w:rPr>
            </w:pPr>
            <w:r w:rsidRPr="00A06330">
              <w:rPr>
                <w:rFonts w:ascii="Arial" w:hAnsi="Arial" w:cs="Arial"/>
                <w:b/>
                <w:sz w:val="20"/>
                <w:szCs w:val="20"/>
              </w:rPr>
              <w:t>Mech</w:t>
            </w:r>
            <w:r w:rsidR="002300ED" w:rsidRPr="00A06330">
              <w:rPr>
                <w:rFonts w:ascii="Arial" w:hAnsi="Arial" w:cs="Arial"/>
                <w:b/>
                <w:sz w:val="20"/>
                <w:szCs w:val="20"/>
              </w:rPr>
              <w:t>anismus koordinace synergie</w:t>
            </w:r>
            <w:r w:rsidRPr="00A06330">
              <w:rPr>
                <w:rFonts w:ascii="Arial" w:hAnsi="Arial" w:cs="Arial"/>
                <w:b/>
                <w:sz w:val="20"/>
                <w:szCs w:val="20"/>
              </w:rPr>
              <w:t>/ komplementarity</w:t>
            </w:r>
          </w:p>
        </w:tc>
        <w:tc>
          <w:tcPr>
            <w:tcW w:w="4543" w:type="dxa"/>
          </w:tcPr>
          <w:p w:rsidR="000211D3" w:rsidRPr="00A06330" w:rsidRDefault="000211D3" w:rsidP="00DB7E1B">
            <w:pPr>
              <w:spacing w:before="120"/>
              <w:rPr>
                <w:rFonts w:ascii="Arial" w:hAnsi="Arial" w:cs="Arial"/>
                <w:sz w:val="20"/>
                <w:szCs w:val="20"/>
              </w:rPr>
            </w:pPr>
            <w:r w:rsidRPr="00A06330">
              <w:rPr>
                <w:rFonts w:ascii="Arial" w:hAnsi="Arial" w:cs="Arial"/>
                <w:sz w:val="20"/>
                <w:szCs w:val="20"/>
              </w:rPr>
              <w:t>Jedná se o doplňkovou vazbu, nutná výměna informací o podpořených projektech včetně spolupráce na evaluacích v oblasti energetických úspor napříč všemi zainteresovanými programy</w:t>
            </w:r>
            <w:ins w:id="249" w:author="User" w:date="2017-04-25T16:42:00Z">
              <w:r w:rsidR="00550E88">
                <w:rPr>
                  <w:rFonts w:ascii="Arial" w:hAnsi="Arial" w:cs="Arial"/>
                  <w:sz w:val="20"/>
                  <w:szCs w:val="20"/>
                </w:rPr>
                <w:t>.</w:t>
              </w:r>
            </w:ins>
            <w:r w:rsidRPr="00A06330">
              <w:rPr>
                <w:rFonts w:ascii="Arial" w:hAnsi="Arial" w:cs="Arial"/>
                <w:sz w:val="20"/>
                <w:szCs w:val="20"/>
              </w:rPr>
              <w:t xml:space="preserve"> </w:t>
            </w:r>
          </w:p>
        </w:tc>
        <w:tc>
          <w:tcPr>
            <w:tcW w:w="283" w:type="dxa"/>
            <w:vMerge/>
            <w:tcBorders>
              <w:bottom w:val="nil"/>
            </w:tcBorders>
            <w:shd w:val="clear" w:color="auto" w:fill="FFFFFF" w:themeFill="background1"/>
          </w:tcPr>
          <w:p w:rsidR="000211D3" w:rsidRPr="00A06330" w:rsidRDefault="000211D3" w:rsidP="00DB7E1B">
            <w:pPr>
              <w:spacing w:before="120"/>
              <w:rPr>
                <w:rFonts w:ascii="Arial" w:hAnsi="Arial" w:cs="Arial"/>
                <w:sz w:val="20"/>
                <w:szCs w:val="20"/>
              </w:rPr>
            </w:pPr>
          </w:p>
        </w:tc>
        <w:tc>
          <w:tcPr>
            <w:tcW w:w="7088" w:type="dxa"/>
          </w:tcPr>
          <w:p w:rsidR="000211D3" w:rsidRPr="00A06330" w:rsidRDefault="000211D3" w:rsidP="00DB7E1B">
            <w:pPr>
              <w:spacing w:before="120"/>
              <w:rPr>
                <w:rFonts w:ascii="Arial" w:hAnsi="Arial" w:cs="Arial"/>
                <w:sz w:val="20"/>
                <w:szCs w:val="20"/>
              </w:rPr>
            </w:pPr>
          </w:p>
        </w:tc>
      </w:tr>
    </w:tbl>
    <w:p w:rsidR="002740E2" w:rsidRDefault="002740E2">
      <w:pPr>
        <w:rPr>
          <w:ins w:id="250" w:author="User" w:date="2017-04-25T18:00:00Z"/>
          <w:rFonts w:ascii="Arial" w:hAnsi="Arial" w:cs="Arial"/>
          <w:sz w:val="20"/>
          <w:szCs w:val="20"/>
        </w:rPr>
      </w:pPr>
    </w:p>
    <w:p w:rsidR="00276736" w:rsidRPr="00276736" w:rsidRDefault="00276736" w:rsidP="00276736">
      <w:pPr>
        <w:pStyle w:val="Odstavecseseznamem"/>
        <w:numPr>
          <w:ilvl w:val="0"/>
          <w:numId w:val="17"/>
        </w:numPr>
        <w:rPr>
          <w:ins w:id="251" w:author="User" w:date="2017-04-25T18:00:00Z"/>
          <w:rFonts w:ascii="Arial" w:hAnsi="Arial" w:cs="Arial"/>
          <w:b/>
          <w:sz w:val="20"/>
          <w:szCs w:val="20"/>
          <w:u w:val="single"/>
        </w:rPr>
      </w:pPr>
      <w:ins w:id="252" w:author="User" w:date="2017-04-25T18:00:00Z">
        <w:r w:rsidRPr="00276736">
          <w:rPr>
            <w:rFonts w:ascii="Arial" w:hAnsi="Arial" w:cs="Arial"/>
            <w:b/>
            <w:sz w:val="20"/>
            <w:szCs w:val="20"/>
            <w:u w:val="single"/>
          </w:rPr>
          <w:t>Program 133 330 Podpora vybraných projektů rozvoje výukových kapacit základního vzdělávání zřizovaného obcemi a dobrovolnými svazky obcí</w:t>
        </w:r>
      </w:ins>
    </w:p>
    <w:tbl>
      <w:tblPr>
        <w:tblStyle w:val="Mkatabulky"/>
        <w:tblW w:w="14062" w:type="dxa"/>
        <w:tblInd w:w="108" w:type="dxa"/>
        <w:tblLook w:val="04A0" w:firstRow="1" w:lastRow="0" w:firstColumn="1" w:lastColumn="0" w:noHBand="0" w:noVBand="1"/>
      </w:tblPr>
      <w:tblGrid>
        <w:gridCol w:w="2127"/>
        <w:gridCol w:w="4961"/>
        <w:gridCol w:w="283"/>
        <w:gridCol w:w="6691"/>
      </w:tblGrid>
      <w:tr w:rsidR="00276736" w:rsidRPr="00A06330" w:rsidTr="00783748">
        <w:trPr>
          <w:ins w:id="253" w:author="User" w:date="2017-04-25T18:00:00Z"/>
        </w:trPr>
        <w:tc>
          <w:tcPr>
            <w:tcW w:w="2127" w:type="dxa"/>
            <w:shd w:val="clear" w:color="auto" w:fill="BFBFBF" w:themeFill="background1" w:themeFillShade="BF"/>
          </w:tcPr>
          <w:p w:rsidR="00276736" w:rsidRPr="00A06330" w:rsidRDefault="00276736" w:rsidP="00783748">
            <w:pPr>
              <w:spacing w:before="120"/>
              <w:rPr>
                <w:ins w:id="254" w:author="User" w:date="2017-04-25T18:00:00Z"/>
                <w:rFonts w:ascii="Arial" w:hAnsi="Arial" w:cs="Arial"/>
                <w:b/>
                <w:sz w:val="20"/>
                <w:szCs w:val="20"/>
              </w:rPr>
            </w:pPr>
          </w:p>
        </w:tc>
        <w:tc>
          <w:tcPr>
            <w:tcW w:w="4961" w:type="dxa"/>
            <w:shd w:val="clear" w:color="auto" w:fill="BFBFBF" w:themeFill="background1" w:themeFillShade="BF"/>
          </w:tcPr>
          <w:p w:rsidR="00276736" w:rsidRPr="00A06330" w:rsidRDefault="00276736" w:rsidP="00783748">
            <w:pPr>
              <w:spacing w:before="120"/>
              <w:rPr>
                <w:ins w:id="255" w:author="User" w:date="2017-04-25T18:00:00Z"/>
                <w:rFonts w:ascii="Arial" w:hAnsi="Arial" w:cs="Arial"/>
                <w:b/>
                <w:sz w:val="20"/>
                <w:szCs w:val="20"/>
              </w:rPr>
            </w:pPr>
            <w:ins w:id="256" w:author="User" w:date="2017-04-25T18:00:00Z">
              <w:r w:rsidRPr="00A06330">
                <w:rPr>
                  <w:rFonts w:ascii="Arial" w:hAnsi="Arial" w:cs="Arial"/>
                  <w:b/>
                  <w:sz w:val="20"/>
                  <w:szCs w:val="20"/>
                </w:rPr>
                <w:t>Operační program Životní prostředí 2014-2020</w:t>
              </w:r>
            </w:ins>
          </w:p>
        </w:tc>
        <w:tc>
          <w:tcPr>
            <w:tcW w:w="283" w:type="dxa"/>
            <w:vMerge w:val="restart"/>
            <w:tcBorders>
              <w:top w:val="nil"/>
            </w:tcBorders>
            <w:shd w:val="clear" w:color="auto" w:fill="FFFFFF" w:themeFill="background1"/>
          </w:tcPr>
          <w:p w:rsidR="00276736" w:rsidRPr="00A06330" w:rsidRDefault="00276736" w:rsidP="00783748">
            <w:pPr>
              <w:spacing w:before="120"/>
              <w:rPr>
                <w:ins w:id="257" w:author="User" w:date="2017-04-25T18:00:00Z"/>
                <w:rFonts w:ascii="Arial" w:hAnsi="Arial" w:cs="Arial"/>
                <w:b/>
                <w:sz w:val="20"/>
                <w:szCs w:val="20"/>
              </w:rPr>
            </w:pPr>
          </w:p>
        </w:tc>
        <w:tc>
          <w:tcPr>
            <w:tcW w:w="6691" w:type="dxa"/>
            <w:shd w:val="clear" w:color="auto" w:fill="BFBFBF" w:themeFill="background1" w:themeFillShade="BF"/>
          </w:tcPr>
          <w:p w:rsidR="00276736" w:rsidRPr="00B34081" w:rsidRDefault="00276736" w:rsidP="00783748">
            <w:pPr>
              <w:spacing w:before="120"/>
              <w:rPr>
                <w:ins w:id="258" w:author="User" w:date="2017-04-25T18:00:00Z"/>
                <w:rFonts w:ascii="Arial" w:hAnsi="Arial" w:cs="Arial"/>
                <w:b/>
                <w:sz w:val="20"/>
                <w:szCs w:val="20"/>
              </w:rPr>
            </w:pPr>
            <w:ins w:id="259" w:author="User" w:date="2017-04-25T18:00:00Z">
              <w:r w:rsidRPr="00B34081">
                <w:rPr>
                  <w:rFonts w:ascii="Arial" w:hAnsi="Arial" w:cs="Arial"/>
                  <w:b/>
                  <w:sz w:val="20"/>
                  <w:szCs w:val="20"/>
                </w:rPr>
                <w:t>Program 133 330 Podpora vybraných projektů rozvoje výukových kapacit základního vzdělávání zřizovaného obcemi a dobrovolnými svazky obcí</w:t>
              </w:r>
            </w:ins>
          </w:p>
          <w:p w:rsidR="00276736" w:rsidRPr="00A06330" w:rsidRDefault="00276736" w:rsidP="00783748">
            <w:pPr>
              <w:spacing w:before="120"/>
              <w:rPr>
                <w:ins w:id="260" w:author="User" w:date="2017-04-25T18:00:00Z"/>
                <w:rFonts w:ascii="Arial" w:hAnsi="Arial" w:cs="Arial"/>
                <w:b/>
                <w:sz w:val="20"/>
                <w:szCs w:val="20"/>
              </w:rPr>
            </w:pPr>
          </w:p>
        </w:tc>
      </w:tr>
      <w:tr w:rsidR="00276736" w:rsidRPr="00A06330" w:rsidTr="00783748">
        <w:trPr>
          <w:ins w:id="261" w:author="User" w:date="2017-04-25T18:00:00Z"/>
        </w:trPr>
        <w:tc>
          <w:tcPr>
            <w:tcW w:w="2127" w:type="dxa"/>
            <w:shd w:val="clear" w:color="auto" w:fill="D9D9D9" w:themeFill="background1" w:themeFillShade="D9"/>
          </w:tcPr>
          <w:p w:rsidR="00276736" w:rsidRPr="00A06330" w:rsidRDefault="00276736" w:rsidP="00783748">
            <w:pPr>
              <w:spacing w:before="120"/>
              <w:rPr>
                <w:ins w:id="262" w:author="User" w:date="2017-04-25T18:00:00Z"/>
                <w:rFonts w:ascii="Arial" w:hAnsi="Arial" w:cs="Arial"/>
                <w:b/>
                <w:sz w:val="20"/>
                <w:szCs w:val="20"/>
              </w:rPr>
            </w:pPr>
            <w:ins w:id="263" w:author="User" w:date="2017-04-25T18:00:00Z">
              <w:r w:rsidRPr="00A06330">
                <w:rPr>
                  <w:rFonts w:ascii="Arial" w:hAnsi="Arial" w:cs="Arial"/>
                  <w:b/>
                  <w:sz w:val="20"/>
                  <w:szCs w:val="20"/>
                </w:rPr>
                <w:t xml:space="preserve">Tematický cíl </w:t>
              </w:r>
            </w:ins>
          </w:p>
        </w:tc>
        <w:tc>
          <w:tcPr>
            <w:tcW w:w="4961" w:type="dxa"/>
          </w:tcPr>
          <w:p w:rsidR="00276736" w:rsidRPr="00A06330" w:rsidRDefault="00276736" w:rsidP="00783748">
            <w:pPr>
              <w:spacing w:before="120"/>
              <w:rPr>
                <w:ins w:id="264" w:author="User" w:date="2017-04-25T18:00:00Z"/>
                <w:rFonts w:ascii="Arial" w:hAnsi="Arial" w:cs="Arial"/>
                <w:sz w:val="20"/>
                <w:szCs w:val="20"/>
              </w:rPr>
            </w:pPr>
            <w:ins w:id="265" w:author="User" w:date="2017-04-25T18:00:00Z">
              <w:r w:rsidRPr="00A06330">
                <w:rPr>
                  <w:rFonts w:ascii="Arial" w:hAnsi="Arial" w:cs="Arial"/>
                  <w:sz w:val="20"/>
                  <w:szCs w:val="20"/>
                </w:rPr>
                <w:t>TC: 4</w:t>
              </w:r>
            </w:ins>
          </w:p>
        </w:tc>
        <w:tc>
          <w:tcPr>
            <w:tcW w:w="283" w:type="dxa"/>
            <w:vMerge/>
            <w:shd w:val="clear" w:color="auto" w:fill="FFFFFF" w:themeFill="background1"/>
          </w:tcPr>
          <w:p w:rsidR="00276736" w:rsidRPr="00A06330" w:rsidRDefault="00276736" w:rsidP="00783748">
            <w:pPr>
              <w:spacing w:before="120"/>
              <w:rPr>
                <w:ins w:id="266" w:author="User" w:date="2017-04-25T18:00:00Z"/>
                <w:rFonts w:ascii="Arial" w:hAnsi="Arial" w:cs="Arial"/>
                <w:sz w:val="20"/>
                <w:szCs w:val="20"/>
              </w:rPr>
            </w:pPr>
          </w:p>
        </w:tc>
        <w:tc>
          <w:tcPr>
            <w:tcW w:w="6691" w:type="dxa"/>
          </w:tcPr>
          <w:p w:rsidR="00276736" w:rsidRPr="00A06330" w:rsidRDefault="00276736" w:rsidP="00783748">
            <w:pPr>
              <w:spacing w:before="120"/>
              <w:rPr>
                <w:ins w:id="267" w:author="User" w:date="2017-04-25T18:00:00Z"/>
                <w:rFonts w:ascii="Arial" w:hAnsi="Arial" w:cs="Arial"/>
                <w:sz w:val="20"/>
                <w:szCs w:val="20"/>
              </w:rPr>
            </w:pPr>
          </w:p>
        </w:tc>
      </w:tr>
      <w:tr w:rsidR="00276736" w:rsidRPr="00A06330" w:rsidTr="00783748">
        <w:trPr>
          <w:ins w:id="268" w:author="User" w:date="2017-04-25T18:00:00Z"/>
        </w:trPr>
        <w:tc>
          <w:tcPr>
            <w:tcW w:w="2127" w:type="dxa"/>
            <w:shd w:val="clear" w:color="auto" w:fill="D9D9D9" w:themeFill="background1" w:themeFillShade="D9"/>
          </w:tcPr>
          <w:p w:rsidR="00276736" w:rsidRPr="00A06330" w:rsidRDefault="00276736" w:rsidP="00783748">
            <w:pPr>
              <w:spacing w:before="120"/>
              <w:rPr>
                <w:ins w:id="269" w:author="User" w:date="2017-04-25T18:00:00Z"/>
                <w:rFonts w:ascii="Arial" w:hAnsi="Arial" w:cs="Arial"/>
                <w:b/>
                <w:sz w:val="20"/>
                <w:szCs w:val="20"/>
              </w:rPr>
            </w:pPr>
            <w:ins w:id="270" w:author="User" w:date="2017-04-25T18:00:00Z">
              <w:r w:rsidRPr="00A06330">
                <w:rPr>
                  <w:rFonts w:ascii="Arial" w:hAnsi="Arial" w:cs="Arial"/>
                  <w:b/>
                  <w:sz w:val="20"/>
                  <w:szCs w:val="20"/>
                </w:rPr>
                <w:t>Prioritní osa</w:t>
              </w:r>
            </w:ins>
          </w:p>
        </w:tc>
        <w:tc>
          <w:tcPr>
            <w:tcW w:w="4961" w:type="dxa"/>
          </w:tcPr>
          <w:p w:rsidR="00276736" w:rsidRPr="00A06330" w:rsidRDefault="00276736" w:rsidP="00783748">
            <w:pPr>
              <w:spacing w:before="120"/>
              <w:rPr>
                <w:ins w:id="271" w:author="User" w:date="2017-04-25T18:00:00Z"/>
                <w:rFonts w:ascii="Arial" w:hAnsi="Arial" w:cs="Arial"/>
                <w:sz w:val="20"/>
                <w:szCs w:val="20"/>
              </w:rPr>
            </w:pPr>
            <w:ins w:id="272" w:author="User" w:date="2017-04-25T18:00:00Z">
              <w:r w:rsidRPr="00A06330">
                <w:rPr>
                  <w:rFonts w:ascii="Arial" w:hAnsi="Arial" w:cs="Arial"/>
                  <w:sz w:val="20"/>
                  <w:szCs w:val="20"/>
                </w:rPr>
                <w:t>PO 5: Energetické úspory</w:t>
              </w:r>
            </w:ins>
          </w:p>
        </w:tc>
        <w:tc>
          <w:tcPr>
            <w:tcW w:w="283" w:type="dxa"/>
            <w:vMerge/>
            <w:shd w:val="clear" w:color="auto" w:fill="FFFFFF" w:themeFill="background1"/>
          </w:tcPr>
          <w:p w:rsidR="00276736" w:rsidRPr="00A06330" w:rsidRDefault="00276736" w:rsidP="00783748">
            <w:pPr>
              <w:spacing w:before="120"/>
              <w:rPr>
                <w:ins w:id="273" w:author="User" w:date="2017-04-25T18:00:00Z"/>
                <w:rFonts w:ascii="Arial" w:hAnsi="Arial" w:cs="Arial"/>
                <w:sz w:val="20"/>
                <w:szCs w:val="20"/>
              </w:rPr>
            </w:pPr>
          </w:p>
        </w:tc>
        <w:tc>
          <w:tcPr>
            <w:tcW w:w="6691" w:type="dxa"/>
          </w:tcPr>
          <w:p w:rsidR="00276736" w:rsidRPr="00A06330" w:rsidRDefault="00276736" w:rsidP="00783748">
            <w:pPr>
              <w:spacing w:before="120"/>
              <w:rPr>
                <w:ins w:id="274" w:author="User" w:date="2017-04-25T18:00:00Z"/>
                <w:rFonts w:ascii="Arial" w:hAnsi="Arial" w:cs="Arial"/>
                <w:sz w:val="20"/>
                <w:szCs w:val="20"/>
              </w:rPr>
            </w:pPr>
          </w:p>
        </w:tc>
      </w:tr>
      <w:tr w:rsidR="00276736" w:rsidRPr="00A06330" w:rsidTr="00783748">
        <w:trPr>
          <w:ins w:id="275" w:author="User" w:date="2017-04-25T18:00:00Z"/>
        </w:trPr>
        <w:tc>
          <w:tcPr>
            <w:tcW w:w="2127" w:type="dxa"/>
            <w:shd w:val="clear" w:color="auto" w:fill="D9D9D9" w:themeFill="background1" w:themeFillShade="D9"/>
          </w:tcPr>
          <w:p w:rsidR="00276736" w:rsidRPr="00A06330" w:rsidRDefault="00276736" w:rsidP="00783748">
            <w:pPr>
              <w:spacing w:before="120"/>
              <w:rPr>
                <w:ins w:id="276" w:author="User" w:date="2017-04-25T18:00:00Z"/>
                <w:rFonts w:ascii="Arial" w:hAnsi="Arial" w:cs="Arial"/>
                <w:b/>
                <w:sz w:val="20"/>
                <w:szCs w:val="20"/>
              </w:rPr>
            </w:pPr>
            <w:ins w:id="277" w:author="User" w:date="2017-04-25T18:00:00Z">
              <w:r w:rsidRPr="00A06330">
                <w:rPr>
                  <w:rFonts w:ascii="Arial" w:hAnsi="Arial" w:cs="Arial"/>
                  <w:b/>
                  <w:sz w:val="20"/>
                  <w:szCs w:val="20"/>
                </w:rPr>
                <w:t>Investiční priorita</w:t>
              </w:r>
            </w:ins>
          </w:p>
        </w:tc>
        <w:tc>
          <w:tcPr>
            <w:tcW w:w="4961" w:type="dxa"/>
          </w:tcPr>
          <w:p w:rsidR="00276736" w:rsidRPr="00A06330" w:rsidRDefault="00276736" w:rsidP="00783748">
            <w:pPr>
              <w:spacing w:before="120"/>
              <w:rPr>
                <w:ins w:id="278" w:author="User" w:date="2017-04-25T18:00:00Z"/>
                <w:rFonts w:ascii="Arial" w:hAnsi="Arial" w:cs="Arial"/>
                <w:sz w:val="20"/>
                <w:szCs w:val="20"/>
              </w:rPr>
            </w:pPr>
            <w:ins w:id="279" w:author="User" w:date="2017-04-25T18:00:00Z">
              <w:r w:rsidRPr="004D3960">
                <w:rPr>
                  <w:rFonts w:ascii="Arial" w:hAnsi="Arial" w:cs="Arial"/>
                  <w:sz w:val="20"/>
                  <w:szCs w:val="20"/>
                </w:rPr>
                <w:t>IP4c</w:t>
              </w:r>
            </w:ins>
          </w:p>
        </w:tc>
        <w:tc>
          <w:tcPr>
            <w:tcW w:w="283" w:type="dxa"/>
            <w:vMerge/>
            <w:shd w:val="clear" w:color="auto" w:fill="FFFFFF" w:themeFill="background1"/>
          </w:tcPr>
          <w:p w:rsidR="00276736" w:rsidRPr="00A06330" w:rsidRDefault="00276736" w:rsidP="00783748">
            <w:pPr>
              <w:spacing w:before="120"/>
              <w:rPr>
                <w:ins w:id="280" w:author="User" w:date="2017-04-25T18:00:00Z"/>
                <w:rFonts w:ascii="Arial" w:hAnsi="Arial" w:cs="Arial"/>
                <w:sz w:val="20"/>
                <w:szCs w:val="20"/>
              </w:rPr>
            </w:pPr>
          </w:p>
        </w:tc>
        <w:tc>
          <w:tcPr>
            <w:tcW w:w="6691" w:type="dxa"/>
          </w:tcPr>
          <w:p w:rsidR="00276736" w:rsidRPr="00A06330" w:rsidRDefault="00276736" w:rsidP="00783748">
            <w:pPr>
              <w:spacing w:before="120"/>
              <w:rPr>
                <w:ins w:id="281" w:author="User" w:date="2017-04-25T18:00:00Z"/>
                <w:rFonts w:ascii="Arial" w:hAnsi="Arial" w:cs="Arial"/>
                <w:sz w:val="20"/>
                <w:szCs w:val="20"/>
              </w:rPr>
            </w:pPr>
          </w:p>
        </w:tc>
      </w:tr>
      <w:tr w:rsidR="00276736" w:rsidRPr="00A06330" w:rsidTr="00783748">
        <w:trPr>
          <w:ins w:id="282" w:author="User" w:date="2017-04-25T18:00:00Z"/>
        </w:trPr>
        <w:tc>
          <w:tcPr>
            <w:tcW w:w="2127" w:type="dxa"/>
            <w:shd w:val="clear" w:color="auto" w:fill="D9D9D9" w:themeFill="background1" w:themeFillShade="D9"/>
          </w:tcPr>
          <w:p w:rsidR="00276736" w:rsidRPr="00A06330" w:rsidRDefault="00276736" w:rsidP="00783748">
            <w:pPr>
              <w:spacing w:before="120"/>
              <w:rPr>
                <w:ins w:id="283" w:author="User" w:date="2017-04-25T18:00:00Z"/>
                <w:rFonts w:ascii="Arial" w:hAnsi="Arial" w:cs="Arial"/>
                <w:b/>
                <w:sz w:val="20"/>
                <w:szCs w:val="20"/>
              </w:rPr>
            </w:pPr>
            <w:ins w:id="284" w:author="User" w:date="2017-04-25T18:00:00Z">
              <w:r w:rsidRPr="00A06330">
                <w:rPr>
                  <w:rFonts w:ascii="Arial" w:hAnsi="Arial" w:cs="Arial"/>
                  <w:b/>
                  <w:sz w:val="20"/>
                  <w:szCs w:val="20"/>
                </w:rPr>
                <w:t>Specifický cíl</w:t>
              </w:r>
            </w:ins>
          </w:p>
        </w:tc>
        <w:tc>
          <w:tcPr>
            <w:tcW w:w="4961" w:type="dxa"/>
          </w:tcPr>
          <w:p w:rsidR="00276736" w:rsidRPr="00A06330" w:rsidRDefault="00276736" w:rsidP="00783748">
            <w:pPr>
              <w:spacing w:before="120"/>
              <w:rPr>
                <w:ins w:id="285" w:author="User" w:date="2017-04-25T18:00:00Z"/>
                <w:rFonts w:ascii="Arial" w:hAnsi="Arial" w:cs="Arial"/>
                <w:sz w:val="20"/>
                <w:szCs w:val="20"/>
              </w:rPr>
            </w:pPr>
            <w:ins w:id="286" w:author="User" w:date="2017-04-25T18:00:00Z">
              <w:r w:rsidRPr="00A06330">
                <w:rPr>
                  <w:rFonts w:ascii="Arial" w:hAnsi="Arial" w:cs="Arial"/>
                  <w:sz w:val="20"/>
                  <w:szCs w:val="20"/>
                </w:rPr>
                <w:t>SC 5.2: Dosáhnout vysokého energetického standardu nových veřejných budov</w:t>
              </w:r>
            </w:ins>
          </w:p>
        </w:tc>
        <w:tc>
          <w:tcPr>
            <w:tcW w:w="283" w:type="dxa"/>
            <w:vMerge/>
            <w:shd w:val="clear" w:color="auto" w:fill="FFFFFF" w:themeFill="background1"/>
          </w:tcPr>
          <w:p w:rsidR="00276736" w:rsidRPr="00A06330" w:rsidRDefault="00276736" w:rsidP="00783748">
            <w:pPr>
              <w:spacing w:before="120"/>
              <w:rPr>
                <w:ins w:id="287" w:author="User" w:date="2017-04-25T18:00:00Z"/>
                <w:rFonts w:ascii="Arial" w:hAnsi="Arial" w:cs="Arial"/>
                <w:sz w:val="20"/>
                <w:szCs w:val="20"/>
              </w:rPr>
            </w:pPr>
          </w:p>
        </w:tc>
        <w:tc>
          <w:tcPr>
            <w:tcW w:w="6691" w:type="dxa"/>
          </w:tcPr>
          <w:p w:rsidR="00276736" w:rsidRPr="00A06330" w:rsidRDefault="00276736" w:rsidP="00783748">
            <w:pPr>
              <w:spacing w:before="120"/>
              <w:rPr>
                <w:ins w:id="288" w:author="User" w:date="2017-04-25T18:00:00Z"/>
                <w:rFonts w:ascii="Arial" w:hAnsi="Arial" w:cs="Arial"/>
                <w:sz w:val="20"/>
                <w:szCs w:val="20"/>
              </w:rPr>
            </w:pPr>
          </w:p>
        </w:tc>
      </w:tr>
      <w:tr w:rsidR="00276736" w:rsidRPr="00A06330" w:rsidTr="00783748">
        <w:trPr>
          <w:ins w:id="289" w:author="User" w:date="2017-04-25T18:00:00Z"/>
        </w:trPr>
        <w:tc>
          <w:tcPr>
            <w:tcW w:w="2127" w:type="dxa"/>
            <w:shd w:val="clear" w:color="auto" w:fill="D9D9D9" w:themeFill="background1" w:themeFillShade="D9"/>
          </w:tcPr>
          <w:p w:rsidR="00276736" w:rsidRPr="00A06330" w:rsidRDefault="00276736" w:rsidP="00783748">
            <w:pPr>
              <w:spacing w:before="120"/>
              <w:rPr>
                <w:ins w:id="290" w:author="User" w:date="2017-04-25T18:00:00Z"/>
                <w:rFonts w:ascii="Arial" w:hAnsi="Arial" w:cs="Arial"/>
                <w:b/>
                <w:sz w:val="20"/>
                <w:szCs w:val="20"/>
              </w:rPr>
            </w:pPr>
            <w:ins w:id="291" w:author="User" w:date="2017-04-25T18:00:00Z">
              <w:r w:rsidRPr="00A06330">
                <w:rPr>
                  <w:rFonts w:ascii="Arial" w:hAnsi="Arial" w:cs="Arial"/>
                  <w:b/>
                  <w:sz w:val="20"/>
                  <w:szCs w:val="20"/>
                </w:rPr>
                <w:t>Věcná specifikace (zaměření, aktivity)</w:t>
              </w:r>
            </w:ins>
          </w:p>
        </w:tc>
        <w:tc>
          <w:tcPr>
            <w:tcW w:w="4961" w:type="dxa"/>
          </w:tcPr>
          <w:p w:rsidR="00276736" w:rsidRPr="004E2B96" w:rsidRDefault="00276736" w:rsidP="00783748">
            <w:pPr>
              <w:pStyle w:val="Odrkybod"/>
              <w:numPr>
                <w:ilvl w:val="0"/>
                <w:numId w:val="0"/>
              </w:numPr>
              <w:spacing w:line="240" w:lineRule="auto"/>
              <w:rPr>
                <w:ins w:id="292" w:author="User" w:date="2017-04-25T18:00:00Z"/>
              </w:rPr>
            </w:pPr>
            <w:ins w:id="293" w:author="User" w:date="2017-04-25T18:00:00Z">
              <w:r>
                <w:t xml:space="preserve">Podpora </w:t>
              </w:r>
              <w:r w:rsidRPr="004E2B96">
                <w:rPr>
                  <w:rFonts w:eastAsiaTheme="minorEastAsia"/>
                  <w:lang w:eastAsia="cs-CZ"/>
                </w:rPr>
                <w:t>je zaměřená na výstavbu nových veřejných budov v pasivním energetickém standardu.</w:t>
              </w:r>
            </w:ins>
          </w:p>
        </w:tc>
        <w:tc>
          <w:tcPr>
            <w:tcW w:w="283" w:type="dxa"/>
            <w:vMerge/>
            <w:shd w:val="clear" w:color="auto" w:fill="FFFFFF" w:themeFill="background1"/>
          </w:tcPr>
          <w:p w:rsidR="00276736" w:rsidRPr="00A06330" w:rsidRDefault="00276736" w:rsidP="00783748">
            <w:pPr>
              <w:spacing w:before="120"/>
              <w:rPr>
                <w:ins w:id="294" w:author="User" w:date="2017-04-25T18:00:00Z"/>
                <w:rFonts w:ascii="Arial" w:hAnsi="Arial" w:cs="Arial"/>
                <w:sz w:val="20"/>
                <w:szCs w:val="20"/>
              </w:rPr>
            </w:pPr>
          </w:p>
        </w:tc>
        <w:tc>
          <w:tcPr>
            <w:tcW w:w="6691" w:type="dxa"/>
          </w:tcPr>
          <w:p w:rsidR="00276736" w:rsidRPr="009B1AC0" w:rsidRDefault="00276736" w:rsidP="00783748">
            <w:pPr>
              <w:spacing w:after="120" w:afterAutospacing="0"/>
              <w:rPr>
                <w:ins w:id="295" w:author="User" w:date="2017-04-25T18:00:00Z"/>
                <w:rFonts w:ascii="Arial" w:hAnsi="Arial" w:cs="Arial"/>
                <w:sz w:val="20"/>
                <w:szCs w:val="20"/>
              </w:rPr>
            </w:pPr>
            <w:ins w:id="296" w:author="User" w:date="2017-04-25T18:00:00Z">
              <w:r w:rsidRPr="009B1AC0">
                <w:rPr>
                  <w:rFonts w:ascii="Arial" w:hAnsi="Arial" w:cs="Arial"/>
                  <w:sz w:val="20"/>
                  <w:szCs w:val="20"/>
                </w:rPr>
                <w:t>Dot</w:t>
              </w:r>
              <w:r w:rsidRPr="004E2B96">
                <w:rPr>
                  <w:rFonts w:ascii="Arial" w:hAnsi="Arial" w:cs="Arial"/>
                  <w:sz w:val="20"/>
                  <w:szCs w:val="20"/>
                </w:rPr>
                <w:t xml:space="preserve">aci lze poskytnout na vybudován </w:t>
              </w:r>
              <w:r w:rsidRPr="009B1AC0">
                <w:rPr>
                  <w:rFonts w:ascii="Arial" w:hAnsi="Arial" w:cs="Arial"/>
                  <w:sz w:val="20"/>
                  <w:szCs w:val="20"/>
                </w:rPr>
                <w:t>výukových kapacit plně organizovaných základních škol.</w:t>
              </w:r>
            </w:ins>
          </w:p>
          <w:p w:rsidR="00276736" w:rsidRPr="00A06330" w:rsidRDefault="00276736" w:rsidP="00783748">
            <w:pPr>
              <w:spacing w:after="120" w:afterAutospacing="0"/>
              <w:rPr>
                <w:ins w:id="297" w:author="User" w:date="2017-04-25T18:00:00Z"/>
                <w:rFonts w:ascii="Arial" w:hAnsi="Arial" w:cs="Arial"/>
                <w:sz w:val="20"/>
                <w:szCs w:val="20"/>
              </w:rPr>
            </w:pPr>
            <w:ins w:id="298" w:author="User" w:date="2017-04-25T18:00:00Z">
              <w:r w:rsidRPr="009B1AC0">
                <w:rPr>
                  <w:rFonts w:ascii="Arial" w:hAnsi="Arial" w:cs="Arial"/>
                  <w:sz w:val="20"/>
                  <w:szCs w:val="20"/>
                </w:rPr>
                <w:t>Program je z hlediska účelového určení dotace zacílen na realizaci jmenovitě určených projektů. Konkrétními problematickými lokalitami, které byly vytipovány pro realizaci v tomto programu, jsou zejména obce nacházející se v tzv. prstenci kolem Prahy.</w:t>
              </w:r>
            </w:ins>
          </w:p>
        </w:tc>
      </w:tr>
      <w:tr w:rsidR="00276736" w:rsidRPr="00A06330" w:rsidTr="00783748">
        <w:trPr>
          <w:ins w:id="299" w:author="User" w:date="2017-04-25T18:00:00Z"/>
        </w:trPr>
        <w:tc>
          <w:tcPr>
            <w:tcW w:w="2127" w:type="dxa"/>
            <w:shd w:val="clear" w:color="auto" w:fill="D9D9D9" w:themeFill="background1" w:themeFillShade="D9"/>
          </w:tcPr>
          <w:p w:rsidR="00276736" w:rsidRPr="00A06330" w:rsidRDefault="00276736" w:rsidP="00783748">
            <w:pPr>
              <w:spacing w:before="120"/>
              <w:rPr>
                <w:ins w:id="300" w:author="User" w:date="2017-04-25T18:00:00Z"/>
                <w:rFonts w:ascii="Arial" w:hAnsi="Arial" w:cs="Arial"/>
                <w:b/>
                <w:sz w:val="20"/>
                <w:szCs w:val="20"/>
              </w:rPr>
            </w:pPr>
            <w:ins w:id="301" w:author="User" w:date="2017-04-25T18:00:00Z">
              <w:r w:rsidRPr="00A06330">
                <w:rPr>
                  <w:rFonts w:ascii="Arial" w:hAnsi="Arial" w:cs="Arial"/>
                  <w:b/>
                  <w:sz w:val="20"/>
                  <w:szCs w:val="20"/>
                </w:rPr>
                <w:t xml:space="preserve">Implementační prvky </w:t>
              </w:r>
            </w:ins>
          </w:p>
        </w:tc>
        <w:tc>
          <w:tcPr>
            <w:tcW w:w="4961" w:type="dxa"/>
          </w:tcPr>
          <w:p w:rsidR="00276736" w:rsidRDefault="00276736" w:rsidP="00783748">
            <w:pPr>
              <w:pStyle w:val="Odrkybod"/>
              <w:numPr>
                <w:ilvl w:val="0"/>
                <w:numId w:val="0"/>
              </w:numPr>
              <w:spacing w:line="240" w:lineRule="auto"/>
              <w:rPr>
                <w:ins w:id="302" w:author="User" w:date="2017-04-25T18:00:00Z"/>
              </w:rPr>
            </w:pPr>
            <w:ins w:id="303" w:author="User" w:date="2017-04-25T18:00:00Z">
              <w:r w:rsidRPr="00A06330">
                <w:t>Typy příjemců SC 5.2</w:t>
              </w:r>
              <w:r w:rsidRPr="004513AC">
                <w:t xml:space="preserve"> </w:t>
              </w:r>
            </w:ins>
          </w:p>
          <w:p w:rsidR="00276736" w:rsidRDefault="00276736" w:rsidP="00783748">
            <w:pPr>
              <w:pStyle w:val="Odrkybod"/>
              <w:numPr>
                <w:ilvl w:val="0"/>
                <w:numId w:val="0"/>
              </w:numPr>
              <w:spacing w:line="240" w:lineRule="auto"/>
              <w:rPr>
                <w:ins w:id="304" w:author="User" w:date="2017-04-25T18:00:00Z"/>
              </w:rPr>
            </w:pPr>
          </w:p>
          <w:p w:rsidR="00276736" w:rsidRPr="004513AC" w:rsidRDefault="00276736" w:rsidP="00783748">
            <w:pPr>
              <w:pStyle w:val="Odrkybod"/>
              <w:spacing w:line="240" w:lineRule="auto"/>
              <w:rPr>
                <w:ins w:id="305" w:author="User" w:date="2017-04-25T18:00:00Z"/>
              </w:rPr>
            </w:pPr>
            <w:ins w:id="306" w:author="User" w:date="2017-04-25T18:00:00Z">
              <w:r w:rsidRPr="004513AC">
                <w:t>kraje,</w:t>
              </w:r>
            </w:ins>
          </w:p>
          <w:p w:rsidR="00276736" w:rsidRPr="004513AC" w:rsidRDefault="00276736" w:rsidP="00783748">
            <w:pPr>
              <w:pStyle w:val="Odrkybod"/>
              <w:spacing w:line="240" w:lineRule="auto"/>
              <w:rPr>
                <w:ins w:id="307" w:author="User" w:date="2017-04-25T18:00:00Z"/>
              </w:rPr>
            </w:pPr>
            <w:ins w:id="308" w:author="User" w:date="2017-04-25T18:00:00Z">
              <w:r w:rsidRPr="004513AC">
                <w:t>obce,</w:t>
              </w:r>
            </w:ins>
          </w:p>
          <w:p w:rsidR="00276736" w:rsidRPr="004513AC" w:rsidRDefault="00276736" w:rsidP="00783748">
            <w:pPr>
              <w:pStyle w:val="Odrkybod"/>
              <w:spacing w:line="240" w:lineRule="auto"/>
              <w:rPr>
                <w:ins w:id="309" w:author="User" w:date="2017-04-25T18:00:00Z"/>
              </w:rPr>
            </w:pPr>
            <w:ins w:id="310" w:author="User" w:date="2017-04-25T18:00:00Z">
              <w:r w:rsidRPr="004513AC">
                <w:t>dobrovolné svazky obcí,</w:t>
              </w:r>
            </w:ins>
          </w:p>
          <w:p w:rsidR="00276736" w:rsidRPr="004513AC" w:rsidRDefault="00276736" w:rsidP="00783748">
            <w:pPr>
              <w:pStyle w:val="Odrkybod"/>
              <w:spacing w:line="240" w:lineRule="auto"/>
              <w:rPr>
                <w:ins w:id="311" w:author="User" w:date="2017-04-25T18:00:00Z"/>
              </w:rPr>
            </w:pPr>
            <w:ins w:id="312" w:author="User" w:date="2017-04-25T18:00:00Z">
              <w:r w:rsidRPr="004513AC">
                <w:t>organizační složky státu,</w:t>
              </w:r>
            </w:ins>
          </w:p>
          <w:p w:rsidR="00276736" w:rsidRPr="004513AC" w:rsidRDefault="00276736" w:rsidP="00783748">
            <w:pPr>
              <w:pStyle w:val="Odrkybod"/>
              <w:spacing w:line="240" w:lineRule="auto"/>
              <w:rPr>
                <w:ins w:id="313" w:author="User" w:date="2017-04-25T18:00:00Z"/>
              </w:rPr>
            </w:pPr>
            <w:ins w:id="314" w:author="User" w:date="2017-04-25T18:00:00Z">
              <w:r w:rsidRPr="004513AC">
                <w:t>veřejné výzkumné instituce</w:t>
              </w:r>
              <w:r w:rsidRPr="004E68B9">
                <w:t xml:space="preserve"> </w:t>
              </w:r>
              <w:r w:rsidRPr="00C822A4">
                <w:t>a výzkumné organizace podle zákona č. 130/2002 Sb., o podpoře výzkumu, experimentálního vývoje a inovací z veřejných prostředků a o změně některých souvisejících zákonů (zákon o podpoře výzkumu a experimentálního vývoje a inovací), ve znění pozdějších předpisů, pokud jsou veřejnoprávními subjekty,</w:t>
              </w:r>
            </w:ins>
          </w:p>
          <w:p w:rsidR="00276736" w:rsidRPr="004513AC" w:rsidRDefault="00276736" w:rsidP="00783748">
            <w:pPr>
              <w:pStyle w:val="Odrkybod"/>
              <w:spacing w:line="240" w:lineRule="auto"/>
              <w:rPr>
                <w:ins w:id="315" w:author="User" w:date="2017-04-25T18:00:00Z"/>
              </w:rPr>
            </w:pPr>
            <w:ins w:id="316" w:author="User" w:date="2017-04-25T18:00:00Z">
              <w:r w:rsidRPr="004513AC">
                <w:t>veřejnoprávní instituce,</w:t>
              </w:r>
            </w:ins>
          </w:p>
          <w:p w:rsidR="00276736" w:rsidRPr="004513AC" w:rsidRDefault="00276736" w:rsidP="00783748">
            <w:pPr>
              <w:pStyle w:val="Odrkybod"/>
              <w:spacing w:line="240" w:lineRule="auto"/>
              <w:rPr>
                <w:ins w:id="317" w:author="User" w:date="2017-04-25T18:00:00Z"/>
              </w:rPr>
            </w:pPr>
            <w:ins w:id="318" w:author="User" w:date="2017-04-25T18:00:00Z">
              <w:r w:rsidRPr="004513AC">
                <w:t>příspěvkové organizace,</w:t>
              </w:r>
            </w:ins>
          </w:p>
          <w:p w:rsidR="00276736" w:rsidRDefault="00276736" w:rsidP="00783748">
            <w:pPr>
              <w:pStyle w:val="Odrkybod"/>
              <w:spacing w:line="240" w:lineRule="auto"/>
              <w:rPr>
                <w:ins w:id="319" w:author="User" w:date="2017-04-25T18:00:00Z"/>
              </w:rPr>
            </w:pPr>
            <w:ins w:id="320" w:author="User" w:date="2017-04-25T18:00:00Z">
              <w:r w:rsidRPr="004513AC">
                <w:t>vysoké školy, školy a školská zařízení</w:t>
              </w:r>
              <w:r>
                <w:t>,</w:t>
              </w:r>
            </w:ins>
          </w:p>
          <w:p w:rsidR="00276736" w:rsidRDefault="00276736" w:rsidP="00783748">
            <w:pPr>
              <w:pStyle w:val="Odrkybod"/>
              <w:spacing w:line="240" w:lineRule="auto"/>
              <w:rPr>
                <w:ins w:id="321" w:author="User" w:date="2017-04-25T18:00:00Z"/>
              </w:rPr>
            </w:pPr>
            <w:ins w:id="322" w:author="User" w:date="2017-04-25T18:00:00Z">
              <w:r w:rsidRPr="004E3B65">
                <w:t>obchodní společnosti vlastněné 100</w:t>
              </w:r>
              <w:r>
                <w:t xml:space="preserve"> </w:t>
              </w:r>
              <w:r w:rsidRPr="004E3B65">
                <w:t>% veřejným subjektem vyjma příjemců podporovaných v rámci OP PIK</w:t>
              </w:r>
              <w:r>
                <w:t>.</w:t>
              </w:r>
            </w:ins>
          </w:p>
          <w:p w:rsidR="00276736" w:rsidRPr="00A06330" w:rsidRDefault="00276736" w:rsidP="00783748">
            <w:pPr>
              <w:spacing w:before="120"/>
              <w:rPr>
                <w:ins w:id="323" w:author="User" w:date="2017-04-25T18:00:00Z"/>
                <w:rFonts w:ascii="Arial" w:hAnsi="Arial" w:cs="Arial"/>
                <w:sz w:val="20"/>
                <w:szCs w:val="20"/>
              </w:rPr>
            </w:pPr>
            <w:ins w:id="324" w:author="User" w:date="2017-04-25T18:00:00Z">
              <w:r w:rsidRPr="00A06330">
                <w:rPr>
                  <w:rFonts w:ascii="Arial" w:hAnsi="Arial" w:cs="Arial"/>
                  <w:sz w:val="20"/>
                  <w:szCs w:val="20"/>
                </w:rPr>
                <w:t xml:space="preserve">Cílové území: </w:t>
              </w:r>
              <w:r>
                <w:rPr>
                  <w:rFonts w:ascii="Arial" w:hAnsi="Arial" w:cs="Arial"/>
                  <w:sz w:val="20"/>
                  <w:szCs w:val="20"/>
                </w:rPr>
                <w:t>celá Česká</w:t>
              </w:r>
              <w:r w:rsidRPr="001260FF">
                <w:rPr>
                  <w:rFonts w:ascii="Arial" w:hAnsi="Arial" w:cs="Arial"/>
                  <w:sz w:val="20"/>
                  <w:szCs w:val="20"/>
                </w:rPr>
                <w:t xml:space="preserve"> republiky mimo území hl. města Prahy.</w:t>
              </w:r>
            </w:ins>
          </w:p>
        </w:tc>
        <w:tc>
          <w:tcPr>
            <w:tcW w:w="283" w:type="dxa"/>
            <w:vMerge/>
            <w:shd w:val="clear" w:color="auto" w:fill="FFFFFF" w:themeFill="background1"/>
          </w:tcPr>
          <w:p w:rsidR="00276736" w:rsidRPr="00A06330" w:rsidRDefault="00276736" w:rsidP="00783748">
            <w:pPr>
              <w:spacing w:before="120"/>
              <w:rPr>
                <w:ins w:id="325" w:author="User" w:date="2017-04-25T18:00:00Z"/>
                <w:rFonts w:ascii="Arial" w:hAnsi="Arial" w:cs="Arial"/>
                <w:sz w:val="20"/>
                <w:szCs w:val="20"/>
              </w:rPr>
            </w:pPr>
          </w:p>
        </w:tc>
        <w:tc>
          <w:tcPr>
            <w:tcW w:w="6691" w:type="dxa"/>
          </w:tcPr>
          <w:p w:rsidR="00276736" w:rsidRPr="009B1AC0" w:rsidRDefault="00276736" w:rsidP="00783748">
            <w:pPr>
              <w:spacing w:before="120"/>
              <w:rPr>
                <w:ins w:id="326" w:author="User" w:date="2017-04-25T18:00:00Z"/>
                <w:rFonts w:ascii="Arial" w:hAnsi="Arial" w:cs="Arial"/>
                <w:sz w:val="20"/>
                <w:szCs w:val="20"/>
              </w:rPr>
            </w:pPr>
            <w:ins w:id="327" w:author="User" w:date="2017-04-25T18:00:00Z">
              <w:r w:rsidRPr="009B1AC0">
                <w:rPr>
                  <w:rFonts w:ascii="Arial" w:hAnsi="Arial" w:cs="Arial"/>
                  <w:sz w:val="20"/>
                  <w:szCs w:val="20"/>
                </w:rPr>
                <w:t>Typy příjemců:</w:t>
              </w:r>
            </w:ins>
          </w:p>
          <w:p w:rsidR="00276736" w:rsidRPr="004E2B96" w:rsidRDefault="00276736" w:rsidP="00783748">
            <w:pPr>
              <w:pStyle w:val="Odrkybod"/>
              <w:spacing w:line="240" w:lineRule="auto"/>
              <w:rPr>
                <w:ins w:id="328" w:author="User" w:date="2017-04-25T18:00:00Z"/>
              </w:rPr>
            </w:pPr>
            <w:ins w:id="329" w:author="User" w:date="2017-04-25T18:00:00Z">
              <w:r w:rsidRPr="004E2B96">
                <w:t>obec nebo městská část hlavního města Prahy zřizující základní školu v právní formě příspěvkové organizace nebo školské právnické osoby,</w:t>
              </w:r>
            </w:ins>
          </w:p>
          <w:p w:rsidR="00276736" w:rsidRPr="004E2B96" w:rsidRDefault="00276736" w:rsidP="00783748">
            <w:pPr>
              <w:pStyle w:val="Odrkybod"/>
              <w:spacing w:line="240" w:lineRule="auto"/>
              <w:rPr>
                <w:ins w:id="330" w:author="User" w:date="2017-04-25T18:00:00Z"/>
              </w:rPr>
            </w:pPr>
            <w:ins w:id="331" w:author="User" w:date="2017-04-25T18:00:00Z">
              <w:r>
                <w:t>dobrovolné svazky obcí</w:t>
              </w:r>
              <w:r w:rsidRPr="004E2B96">
                <w:t xml:space="preserve"> – zřizující základní nebo mateřskou školu v právní formě školské právnické osoby zřizované svazkem obcí v souladu § 124 zákona č. 561/2004 Sb., o předškolním, základním, středním, vyšším odborném a jiném vzdělávání (školský zákon), ve znění pozdějších předpisů,</w:t>
              </w:r>
            </w:ins>
          </w:p>
          <w:p w:rsidR="00276736" w:rsidRPr="004E2B96" w:rsidRDefault="00276736" w:rsidP="00783748">
            <w:pPr>
              <w:pStyle w:val="Odrkybod"/>
              <w:spacing w:line="240" w:lineRule="auto"/>
              <w:rPr>
                <w:ins w:id="332" w:author="User" w:date="2017-04-25T18:00:00Z"/>
              </w:rPr>
            </w:pPr>
            <w:ins w:id="333" w:author="User" w:date="2017-04-25T18:00:00Z">
              <w:r w:rsidRPr="004E2B96">
                <w:t>školské právnické osoby - zřizované svazkem obcí v souladu s § 124 školského zákona.</w:t>
              </w:r>
            </w:ins>
          </w:p>
          <w:p w:rsidR="00276736" w:rsidRPr="00A06330" w:rsidRDefault="00276736" w:rsidP="00783748">
            <w:pPr>
              <w:spacing w:before="120"/>
              <w:rPr>
                <w:ins w:id="334" w:author="User" w:date="2017-04-25T18:00:00Z"/>
                <w:rFonts w:ascii="Arial" w:hAnsi="Arial" w:cs="Arial"/>
                <w:sz w:val="20"/>
                <w:szCs w:val="20"/>
              </w:rPr>
            </w:pPr>
          </w:p>
        </w:tc>
      </w:tr>
      <w:tr w:rsidR="00276736" w:rsidRPr="00A06330" w:rsidTr="00783748">
        <w:trPr>
          <w:ins w:id="335" w:author="User" w:date="2017-04-25T18:00:00Z"/>
        </w:trPr>
        <w:tc>
          <w:tcPr>
            <w:tcW w:w="2127" w:type="dxa"/>
            <w:shd w:val="clear" w:color="auto" w:fill="D9D9D9" w:themeFill="background1" w:themeFillShade="D9"/>
          </w:tcPr>
          <w:p w:rsidR="00276736" w:rsidRPr="00A06330" w:rsidRDefault="00276736" w:rsidP="00783748">
            <w:pPr>
              <w:spacing w:before="120"/>
              <w:rPr>
                <w:ins w:id="336" w:author="User" w:date="2017-04-25T18:00:00Z"/>
                <w:rFonts w:ascii="Arial" w:hAnsi="Arial" w:cs="Arial"/>
                <w:b/>
                <w:sz w:val="20"/>
                <w:szCs w:val="20"/>
              </w:rPr>
            </w:pPr>
            <w:ins w:id="337" w:author="User" w:date="2017-04-25T18:00:00Z">
              <w:r w:rsidRPr="00A06330">
                <w:rPr>
                  <w:rFonts w:ascii="Arial" w:hAnsi="Arial" w:cs="Arial"/>
                  <w:b/>
                  <w:sz w:val="20"/>
                  <w:szCs w:val="20"/>
                </w:rPr>
                <w:t>Mechanismus koordinace synergie / komplementarity</w:t>
              </w:r>
            </w:ins>
          </w:p>
        </w:tc>
        <w:tc>
          <w:tcPr>
            <w:tcW w:w="4961" w:type="dxa"/>
          </w:tcPr>
          <w:p w:rsidR="00276736" w:rsidRDefault="00276736" w:rsidP="00783748">
            <w:pPr>
              <w:spacing w:before="120"/>
              <w:rPr>
                <w:ins w:id="338" w:author="User" w:date="2017-04-25T18:00:00Z"/>
                <w:rFonts w:ascii="Arial" w:hAnsi="Arial" w:cs="Arial"/>
                <w:sz w:val="20"/>
                <w:szCs w:val="20"/>
              </w:rPr>
            </w:pPr>
            <w:ins w:id="339" w:author="User" w:date="2017-04-25T18:00:00Z">
              <w:r>
                <w:rPr>
                  <w:rFonts w:ascii="Arial" w:hAnsi="Arial" w:cs="Arial"/>
                  <w:sz w:val="20"/>
                  <w:szCs w:val="20"/>
                </w:rPr>
                <w:t xml:space="preserve">Koordinace bude zajištěna na základě bilaterálních jednání </w:t>
              </w:r>
              <w:r w:rsidRPr="00A06330">
                <w:rPr>
                  <w:rFonts w:ascii="Arial" w:hAnsi="Arial" w:cs="Arial"/>
                  <w:sz w:val="20"/>
                  <w:szCs w:val="20"/>
                </w:rPr>
                <w:t xml:space="preserve">v rámci procesu přípravy </w:t>
              </w:r>
              <w:r>
                <w:rPr>
                  <w:rFonts w:ascii="Arial" w:hAnsi="Arial" w:cs="Arial"/>
                  <w:sz w:val="20"/>
                  <w:szCs w:val="20"/>
                </w:rPr>
                <w:t>jednotlivých projektů.</w:t>
              </w:r>
            </w:ins>
          </w:p>
          <w:p w:rsidR="00276736" w:rsidRDefault="00276736" w:rsidP="00276736">
            <w:pPr>
              <w:autoSpaceDE w:val="0"/>
              <w:autoSpaceDN w:val="0"/>
              <w:adjustRightInd w:val="0"/>
              <w:spacing w:after="0" w:afterAutospacing="0"/>
              <w:rPr>
                <w:ins w:id="340" w:author="User" w:date="2017-04-25T18:00:00Z"/>
                <w:rFonts w:ascii="Helv" w:eastAsiaTheme="minorHAnsi" w:hAnsi="Helv" w:cs="Helv"/>
                <w:color w:val="000000"/>
                <w:sz w:val="20"/>
                <w:szCs w:val="20"/>
                <w:lang w:eastAsia="en-US"/>
              </w:rPr>
            </w:pPr>
            <w:ins w:id="341" w:author="User" w:date="2017-04-25T18:00:00Z">
              <w:r>
                <w:rPr>
                  <w:rFonts w:ascii="Helv" w:eastAsiaTheme="minorHAnsi" w:hAnsi="Helv" w:cs="Helv"/>
                  <w:color w:val="000000"/>
                  <w:sz w:val="20"/>
                  <w:szCs w:val="20"/>
                  <w:lang w:eastAsia="en-US"/>
                </w:rPr>
                <w:t xml:space="preserve">OPŽP a národní </w:t>
              </w:r>
              <w:r w:rsidRPr="00AB0475">
                <w:rPr>
                  <w:rFonts w:ascii="Helv" w:eastAsiaTheme="minorHAnsi" w:hAnsi="Helv" w:cs="Helv"/>
                  <w:color w:val="000000"/>
                  <w:sz w:val="20"/>
                  <w:szCs w:val="20"/>
                  <w:lang w:eastAsia="en-US"/>
                </w:rPr>
                <w:t xml:space="preserve">program </w:t>
              </w:r>
              <w:r w:rsidRPr="00AB0475">
                <w:t xml:space="preserve">133 330 </w:t>
              </w:r>
              <w:r w:rsidRPr="00AB0475">
                <w:rPr>
                  <w:rFonts w:ascii="Helv" w:eastAsiaTheme="minorHAnsi" w:hAnsi="Helv" w:cs="Helv"/>
                  <w:color w:val="000000"/>
                  <w:sz w:val="20"/>
                  <w:szCs w:val="20"/>
                  <w:lang w:eastAsia="en-US"/>
                </w:rPr>
                <w:t>budou</w:t>
              </w:r>
              <w:r>
                <w:rPr>
                  <w:rFonts w:ascii="Helv" w:eastAsiaTheme="minorHAnsi" w:hAnsi="Helv" w:cs="Helv"/>
                  <w:color w:val="000000"/>
                  <w:sz w:val="20"/>
                  <w:szCs w:val="20"/>
                  <w:lang w:eastAsia="en-US"/>
                </w:rPr>
                <w:t xml:space="preserve"> společně podporovat výstavbu škol v lokalitách mimo území hl. m. Prahy, přičemž podpora z OPŽP zajistí výstavbu v pasivním standardu.</w:t>
              </w:r>
            </w:ins>
          </w:p>
          <w:p w:rsidR="00276736" w:rsidRPr="00A06330" w:rsidRDefault="00276736" w:rsidP="00783748">
            <w:pPr>
              <w:spacing w:before="120"/>
              <w:rPr>
                <w:ins w:id="342" w:author="User" w:date="2017-04-25T18:00:00Z"/>
                <w:rFonts w:ascii="Arial" w:hAnsi="Arial" w:cs="Arial"/>
                <w:sz w:val="20"/>
                <w:szCs w:val="20"/>
              </w:rPr>
            </w:pPr>
          </w:p>
        </w:tc>
        <w:tc>
          <w:tcPr>
            <w:tcW w:w="283" w:type="dxa"/>
            <w:vMerge/>
            <w:tcBorders>
              <w:bottom w:val="nil"/>
            </w:tcBorders>
            <w:shd w:val="clear" w:color="auto" w:fill="FFFFFF" w:themeFill="background1"/>
          </w:tcPr>
          <w:p w:rsidR="00276736" w:rsidRPr="00A06330" w:rsidRDefault="00276736" w:rsidP="00783748">
            <w:pPr>
              <w:spacing w:before="120"/>
              <w:rPr>
                <w:ins w:id="343" w:author="User" w:date="2017-04-25T18:00:00Z"/>
                <w:rFonts w:ascii="Arial" w:hAnsi="Arial" w:cs="Arial"/>
                <w:sz w:val="20"/>
                <w:szCs w:val="20"/>
              </w:rPr>
            </w:pPr>
          </w:p>
        </w:tc>
        <w:tc>
          <w:tcPr>
            <w:tcW w:w="6691" w:type="dxa"/>
          </w:tcPr>
          <w:p w:rsidR="00276736" w:rsidRPr="00A06330" w:rsidRDefault="00276736" w:rsidP="00783748">
            <w:pPr>
              <w:spacing w:before="120"/>
              <w:rPr>
                <w:ins w:id="344" w:author="User" w:date="2017-04-25T18:00:00Z"/>
                <w:rFonts w:ascii="Arial" w:hAnsi="Arial" w:cs="Arial"/>
                <w:sz w:val="20"/>
                <w:szCs w:val="20"/>
              </w:rPr>
            </w:pPr>
          </w:p>
        </w:tc>
      </w:tr>
    </w:tbl>
    <w:p w:rsidR="00276736" w:rsidRDefault="00276736" w:rsidP="00276736">
      <w:pPr>
        <w:rPr>
          <w:ins w:id="345" w:author="User" w:date="2017-04-25T18:00:00Z"/>
        </w:rPr>
      </w:pPr>
    </w:p>
    <w:p w:rsidR="00276736" w:rsidRPr="008733D8" w:rsidRDefault="00276736" w:rsidP="00276736">
      <w:pPr>
        <w:pStyle w:val="Odstavecseseznamem"/>
        <w:numPr>
          <w:ilvl w:val="0"/>
          <w:numId w:val="17"/>
        </w:numPr>
        <w:rPr>
          <w:ins w:id="346" w:author="User" w:date="2017-04-25T18:00:00Z"/>
          <w:rFonts w:ascii="Arial" w:hAnsi="Arial" w:cs="Arial"/>
          <w:b/>
          <w:sz w:val="20"/>
          <w:szCs w:val="20"/>
          <w:u w:val="single"/>
        </w:rPr>
      </w:pPr>
      <w:ins w:id="347" w:author="User" w:date="2017-04-25T18:00:00Z">
        <w:r w:rsidRPr="00276736">
          <w:rPr>
            <w:rFonts w:ascii="Arial" w:hAnsi="Arial" w:cs="Arial"/>
            <w:b/>
            <w:sz w:val="20"/>
            <w:szCs w:val="20"/>
            <w:u w:val="single"/>
          </w:rPr>
          <w:t>Program 133 310 Rozvoj výukových kapacit mateřských a základních škol zřizovaných územně samosprávnými celky</w:t>
        </w:r>
      </w:ins>
    </w:p>
    <w:tbl>
      <w:tblPr>
        <w:tblStyle w:val="Mkatabulky"/>
        <w:tblW w:w="14062" w:type="dxa"/>
        <w:tblInd w:w="108" w:type="dxa"/>
        <w:tblLook w:val="04A0" w:firstRow="1" w:lastRow="0" w:firstColumn="1" w:lastColumn="0" w:noHBand="0" w:noVBand="1"/>
      </w:tblPr>
      <w:tblGrid>
        <w:gridCol w:w="2127"/>
        <w:gridCol w:w="4961"/>
        <w:gridCol w:w="283"/>
        <w:gridCol w:w="6691"/>
      </w:tblGrid>
      <w:tr w:rsidR="00276736" w:rsidRPr="00A06330" w:rsidTr="00783748">
        <w:trPr>
          <w:ins w:id="348" w:author="User" w:date="2017-04-25T18:00:00Z"/>
        </w:trPr>
        <w:tc>
          <w:tcPr>
            <w:tcW w:w="2127" w:type="dxa"/>
            <w:shd w:val="clear" w:color="auto" w:fill="BFBFBF" w:themeFill="background1" w:themeFillShade="BF"/>
          </w:tcPr>
          <w:p w:rsidR="00276736" w:rsidRPr="00A06330" w:rsidRDefault="00276736" w:rsidP="00783748">
            <w:pPr>
              <w:spacing w:before="120"/>
              <w:rPr>
                <w:ins w:id="349" w:author="User" w:date="2017-04-25T18:00:00Z"/>
                <w:rFonts w:ascii="Arial" w:hAnsi="Arial" w:cs="Arial"/>
                <w:b/>
                <w:sz w:val="20"/>
                <w:szCs w:val="20"/>
              </w:rPr>
            </w:pPr>
          </w:p>
        </w:tc>
        <w:tc>
          <w:tcPr>
            <w:tcW w:w="4961" w:type="dxa"/>
            <w:shd w:val="clear" w:color="auto" w:fill="BFBFBF" w:themeFill="background1" w:themeFillShade="BF"/>
          </w:tcPr>
          <w:p w:rsidR="00276736" w:rsidRPr="00A06330" w:rsidRDefault="00276736" w:rsidP="00783748">
            <w:pPr>
              <w:spacing w:before="120"/>
              <w:rPr>
                <w:ins w:id="350" w:author="User" w:date="2017-04-25T18:00:00Z"/>
                <w:rFonts w:ascii="Arial" w:hAnsi="Arial" w:cs="Arial"/>
                <w:b/>
                <w:sz w:val="20"/>
                <w:szCs w:val="20"/>
              </w:rPr>
            </w:pPr>
            <w:ins w:id="351" w:author="User" w:date="2017-04-25T18:00:00Z">
              <w:r w:rsidRPr="00A06330">
                <w:rPr>
                  <w:rFonts w:ascii="Arial" w:hAnsi="Arial" w:cs="Arial"/>
                  <w:b/>
                  <w:sz w:val="20"/>
                  <w:szCs w:val="20"/>
                </w:rPr>
                <w:t>Operační program Životní prostředí 2014-2020</w:t>
              </w:r>
            </w:ins>
          </w:p>
        </w:tc>
        <w:tc>
          <w:tcPr>
            <w:tcW w:w="283" w:type="dxa"/>
            <w:vMerge w:val="restart"/>
            <w:tcBorders>
              <w:top w:val="nil"/>
            </w:tcBorders>
            <w:shd w:val="clear" w:color="auto" w:fill="FFFFFF" w:themeFill="background1"/>
          </w:tcPr>
          <w:p w:rsidR="00276736" w:rsidRPr="00A06330" w:rsidRDefault="00276736" w:rsidP="00783748">
            <w:pPr>
              <w:spacing w:before="120"/>
              <w:rPr>
                <w:ins w:id="352" w:author="User" w:date="2017-04-25T18:00:00Z"/>
                <w:rFonts w:ascii="Arial" w:hAnsi="Arial" w:cs="Arial"/>
                <w:b/>
                <w:sz w:val="20"/>
                <w:szCs w:val="20"/>
              </w:rPr>
            </w:pPr>
          </w:p>
        </w:tc>
        <w:tc>
          <w:tcPr>
            <w:tcW w:w="6691" w:type="dxa"/>
            <w:shd w:val="clear" w:color="auto" w:fill="BFBFBF" w:themeFill="background1" w:themeFillShade="BF"/>
          </w:tcPr>
          <w:p w:rsidR="00276736" w:rsidRPr="008733D8" w:rsidRDefault="00276736" w:rsidP="00783748">
            <w:pPr>
              <w:rPr>
                <w:ins w:id="353" w:author="User" w:date="2017-04-25T18:00:00Z"/>
                <w:rFonts w:ascii="Arial" w:hAnsi="Arial" w:cs="Arial"/>
                <w:b/>
                <w:sz w:val="20"/>
                <w:szCs w:val="20"/>
              </w:rPr>
            </w:pPr>
            <w:ins w:id="354" w:author="User" w:date="2017-04-25T18:00:00Z">
              <w:r w:rsidRPr="008733D8">
                <w:rPr>
                  <w:rFonts w:ascii="Arial" w:hAnsi="Arial" w:cs="Arial"/>
                  <w:b/>
                  <w:sz w:val="20"/>
                  <w:szCs w:val="20"/>
                </w:rPr>
                <w:t>Program 133 310 Rozvoj výukových kapacit mateřských a základních škol zřizovaných územně samosprávnými celky</w:t>
              </w:r>
            </w:ins>
          </w:p>
          <w:p w:rsidR="00276736" w:rsidRPr="00A06330" w:rsidRDefault="00276736" w:rsidP="00783748">
            <w:pPr>
              <w:spacing w:before="120"/>
              <w:rPr>
                <w:ins w:id="355" w:author="User" w:date="2017-04-25T18:00:00Z"/>
                <w:rFonts w:ascii="Arial" w:hAnsi="Arial" w:cs="Arial"/>
                <w:b/>
                <w:sz w:val="20"/>
                <w:szCs w:val="20"/>
              </w:rPr>
            </w:pPr>
          </w:p>
        </w:tc>
      </w:tr>
      <w:tr w:rsidR="00276736" w:rsidRPr="00A06330" w:rsidTr="00783748">
        <w:trPr>
          <w:ins w:id="356" w:author="User" w:date="2017-04-25T18:00:00Z"/>
        </w:trPr>
        <w:tc>
          <w:tcPr>
            <w:tcW w:w="2127" w:type="dxa"/>
            <w:shd w:val="clear" w:color="auto" w:fill="D9D9D9" w:themeFill="background1" w:themeFillShade="D9"/>
          </w:tcPr>
          <w:p w:rsidR="00276736" w:rsidRPr="00A06330" w:rsidRDefault="00276736" w:rsidP="00783748">
            <w:pPr>
              <w:spacing w:before="120"/>
              <w:rPr>
                <w:ins w:id="357" w:author="User" w:date="2017-04-25T18:00:00Z"/>
                <w:rFonts w:ascii="Arial" w:hAnsi="Arial" w:cs="Arial"/>
                <w:b/>
                <w:sz w:val="20"/>
                <w:szCs w:val="20"/>
              </w:rPr>
            </w:pPr>
            <w:ins w:id="358" w:author="User" w:date="2017-04-25T18:00:00Z">
              <w:r w:rsidRPr="00A06330">
                <w:rPr>
                  <w:rFonts w:ascii="Arial" w:hAnsi="Arial" w:cs="Arial"/>
                  <w:b/>
                  <w:sz w:val="20"/>
                  <w:szCs w:val="20"/>
                </w:rPr>
                <w:t xml:space="preserve">Tematický cíl </w:t>
              </w:r>
            </w:ins>
          </w:p>
        </w:tc>
        <w:tc>
          <w:tcPr>
            <w:tcW w:w="4961" w:type="dxa"/>
          </w:tcPr>
          <w:p w:rsidR="00276736" w:rsidRPr="00A06330" w:rsidRDefault="00276736" w:rsidP="00783748">
            <w:pPr>
              <w:spacing w:before="120"/>
              <w:rPr>
                <w:ins w:id="359" w:author="User" w:date="2017-04-25T18:00:00Z"/>
                <w:rFonts w:ascii="Arial" w:hAnsi="Arial" w:cs="Arial"/>
                <w:sz w:val="20"/>
                <w:szCs w:val="20"/>
              </w:rPr>
            </w:pPr>
            <w:ins w:id="360" w:author="User" w:date="2017-04-25T18:00:00Z">
              <w:r w:rsidRPr="00A06330">
                <w:rPr>
                  <w:rFonts w:ascii="Arial" w:hAnsi="Arial" w:cs="Arial"/>
                  <w:sz w:val="20"/>
                  <w:szCs w:val="20"/>
                </w:rPr>
                <w:t>TC: 4</w:t>
              </w:r>
            </w:ins>
          </w:p>
        </w:tc>
        <w:tc>
          <w:tcPr>
            <w:tcW w:w="283" w:type="dxa"/>
            <w:vMerge/>
            <w:shd w:val="clear" w:color="auto" w:fill="FFFFFF" w:themeFill="background1"/>
          </w:tcPr>
          <w:p w:rsidR="00276736" w:rsidRPr="00A06330" w:rsidRDefault="00276736" w:rsidP="00783748">
            <w:pPr>
              <w:spacing w:before="120"/>
              <w:rPr>
                <w:ins w:id="361" w:author="User" w:date="2017-04-25T18:00:00Z"/>
                <w:rFonts w:ascii="Arial" w:hAnsi="Arial" w:cs="Arial"/>
                <w:sz w:val="20"/>
                <w:szCs w:val="20"/>
              </w:rPr>
            </w:pPr>
          </w:p>
        </w:tc>
        <w:tc>
          <w:tcPr>
            <w:tcW w:w="6691" w:type="dxa"/>
          </w:tcPr>
          <w:p w:rsidR="00276736" w:rsidRPr="00A06330" w:rsidRDefault="00276736" w:rsidP="00783748">
            <w:pPr>
              <w:spacing w:before="120"/>
              <w:rPr>
                <w:ins w:id="362" w:author="User" w:date="2017-04-25T18:00:00Z"/>
                <w:rFonts w:ascii="Arial" w:hAnsi="Arial" w:cs="Arial"/>
                <w:sz w:val="20"/>
                <w:szCs w:val="20"/>
              </w:rPr>
            </w:pPr>
          </w:p>
        </w:tc>
      </w:tr>
      <w:tr w:rsidR="00276736" w:rsidRPr="00A06330" w:rsidTr="00783748">
        <w:trPr>
          <w:ins w:id="363" w:author="User" w:date="2017-04-25T18:00:00Z"/>
        </w:trPr>
        <w:tc>
          <w:tcPr>
            <w:tcW w:w="2127" w:type="dxa"/>
            <w:shd w:val="clear" w:color="auto" w:fill="D9D9D9" w:themeFill="background1" w:themeFillShade="D9"/>
          </w:tcPr>
          <w:p w:rsidR="00276736" w:rsidRPr="00A06330" w:rsidRDefault="00276736" w:rsidP="00783748">
            <w:pPr>
              <w:spacing w:before="120"/>
              <w:rPr>
                <w:ins w:id="364" w:author="User" w:date="2017-04-25T18:00:00Z"/>
                <w:rFonts w:ascii="Arial" w:hAnsi="Arial" w:cs="Arial"/>
                <w:b/>
                <w:sz w:val="20"/>
                <w:szCs w:val="20"/>
              </w:rPr>
            </w:pPr>
            <w:ins w:id="365" w:author="User" w:date="2017-04-25T18:00:00Z">
              <w:r w:rsidRPr="00A06330">
                <w:rPr>
                  <w:rFonts w:ascii="Arial" w:hAnsi="Arial" w:cs="Arial"/>
                  <w:b/>
                  <w:sz w:val="20"/>
                  <w:szCs w:val="20"/>
                </w:rPr>
                <w:t>Prioritní osa</w:t>
              </w:r>
            </w:ins>
          </w:p>
        </w:tc>
        <w:tc>
          <w:tcPr>
            <w:tcW w:w="4961" w:type="dxa"/>
          </w:tcPr>
          <w:p w:rsidR="00276736" w:rsidRPr="00A06330" w:rsidRDefault="00276736" w:rsidP="00783748">
            <w:pPr>
              <w:spacing w:before="120"/>
              <w:rPr>
                <w:ins w:id="366" w:author="User" w:date="2017-04-25T18:00:00Z"/>
                <w:rFonts w:ascii="Arial" w:hAnsi="Arial" w:cs="Arial"/>
                <w:sz w:val="20"/>
                <w:szCs w:val="20"/>
              </w:rPr>
            </w:pPr>
            <w:ins w:id="367" w:author="User" w:date="2017-04-25T18:00:00Z">
              <w:r w:rsidRPr="00A06330">
                <w:rPr>
                  <w:rFonts w:ascii="Arial" w:hAnsi="Arial" w:cs="Arial"/>
                  <w:sz w:val="20"/>
                  <w:szCs w:val="20"/>
                </w:rPr>
                <w:t>PO 5: Energetické úspory</w:t>
              </w:r>
            </w:ins>
          </w:p>
        </w:tc>
        <w:tc>
          <w:tcPr>
            <w:tcW w:w="283" w:type="dxa"/>
            <w:vMerge/>
            <w:shd w:val="clear" w:color="auto" w:fill="FFFFFF" w:themeFill="background1"/>
          </w:tcPr>
          <w:p w:rsidR="00276736" w:rsidRPr="00A06330" w:rsidRDefault="00276736" w:rsidP="00783748">
            <w:pPr>
              <w:spacing w:before="120"/>
              <w:rPr>
                <w:ins w:id="368" w:author="User" w:date="2017-04-25T18:00:00Z"/>
                <w:rFonts w:ascii="Arial" w:hAnsi="Arial" w:cs="Arial"/>
                <w:sz w:val="20"/>
                <w:szCs w:val="20"/>
              </w:rPr>
            </w:pPr>
          </w:p>
        </w:tc>
        <w:tc>
          <w:tcPr>
            <w:tcW w:w="6691" w:type="dxa"/>
          </w:tcPr>
          <w:p w:rsidR="00276736" w:rsidRPr="00A06330" w:rsidRDefault="00276736" w:rsidP="00783748">
            <w:pPr>
              <w:spacing w:before="120"/>
              <w:rPr>
                <w:ins w:id="369" w:author="User" w:date="2017-04-25T18:00:00Z"/>
                <w:rFonts w:ascii="Arial" w:hAnsi="Arial" w:cs="Arial"/>
                <w:sz w:val="20"/>
                <w:szCs w:val="20"/>
              </w:rPr>
            </w:pPr>
          </w:p>
        </w:tc>
      </w:tr>
      <w:tr w:rsidR="00276736" w:rsidRPr="00A06330" w:rsidTr="00783748">
        <w:trPr>
          <w:ins w:id="370" w:author="User" w:date="2017-04-25T18:00:00Z"/>
        </w:trPr>
        <w:tc>
          <w:tcPr>
            <w:tcW w:w="2127" w:type="dxa"/>
            <w:shd w:val="clear" w:color="auto" w:fill="D9D9D9" w:themeFill="background1" w:themeFillShade="D9"/>
          </w:tcPr>
          <w:p w:rsidR="00276736" w:rsidRPr="00A06330" w:rsidRDefault="00276736" w:rsidP="00783748">
            <w:pPr>
              <w:spacing w:before="120"/>
              <w:rPr>
                <w:ins w:id="371" w:author="User" w:date="2017-04-25T18:00:00Z"/>
                <w:rFonts w:ascii="Arial" w:hAnsi="Arial" w:cs="Arial"/>
                <w:b/>
                <w:sz w:val="20"/>
                <w:szCs w:val="20"/>
              </w:rPr>
            </w:pPr>
            <w:ins w:id="372" w:author="User" w:date="2017-04-25T18:00:00Z">
              <w:r w:rsidRPr="00A06330">
                <w:rPr>
                  <w:rFonts w:ascii="Arial" w:hAnsi="Arial" w:cs="Arial"/>
                  <w:b/>
                  <w:sz w:val="20"/>
                  <w:szCs w:val="20"/>
                </w:rPr>
                <w:t>Investiční priorita</w:t>
              </w:r>
            </w:ins>
          </w:p>
        </w:tc>
        <w:tc>
          <w:tcPr>
            <w:tcW w:w="4961" w:type="dxa"/>
          </w:tcPr>
          <w:p w:rsidR="00276736" w:rsidRPr="00A06330" w:rsidRDefault="00276736" w:rsidP="00783748">
            <w:pPr>
              <w:spacing w:before="120"/>
              <w:rPr>
                <w:ins w:id="373" w:author="User" w:date="2017-04-25T18:00:00Z"/>
                <w:rFonts w:ascii="Arial" w:hAnsi="Arial" w:cs="Arial"/>
                <w:sz w:val="20"/>
                <w:szCs w:val="20"/>
              </w:rPr>
            </w:pPr>
            <w:ins w:id="374" w:author="User" w:date="2017-04-25T18:00:00Z">
              <w:r w:rsidRPr="004D3960">
                <w:rPr>
                  <w:rFonts w:ascii="Arial" w:hAnsi="Arial" w:cs="Arial"/>
                  <w:sz w:val="20"/>
                  <w:szCs w:val="20"/>
                </w:rPr>
                <w:t>IP4c</w:t>
              </w:r>
            </w:ins>
          </w:p>
        </w:tc>
        <w:tc>
          <w:tcPr>
            <w:tcW w:w="283" w:type="dxa"/>
            <w:vMerge/>
            <w:shd w:val="clear" w:color="auto" w:fill="FFFFFF" w:themeFill="background1"/>
          </w:tcPr>
          <w:p w:rsidR="00276736" w:rsidRPr="00A06330" w:rsidRDefault="00276736" w:rsidP="00783748">
            <w:pPr>
              <w:spacing w:before="120"/>
              <w:rPr>
                <w:ins w:id="375" w:author="User" w:date="2017-04-25T18:00:00Z"/>
                <w:rFonts w:ascii="Arial" w:hAnsi="Arial" w:cs="Arial"/>
                <w:sz w:val="20"/>
                <w:szCs w:val="20"/>
              </w:rPr>
            </w:pPr>
          </w:p>
        </w:tc>
        <w:tc>
          <w:tcPr>
            <w:tcW w:w="6691" w:type="dxa"/>
          </w:tcPr>
          <w:p w:rsidR="00276736" w:rsidRPr="00A06330" w:rsidRDefault="00276736" w:rsidP="00783748">
            <w:pPr>
              <w:spacing w:before="120"/>
              <w:rPr>
                <w:ins w:id="376" w:author="User" w:date="2017-04-25T18:00:00Z"/>
                <w:rFonts w:ascii="Arial" w:hAnsi="Arial" w:cs="Arial"/>
                <w:sz w:val="20"/>
                <w:szCs w:val="20"/>
              </w:rPr>
            </w:pPr>
          </w:p>
        </w:tc>
      </w:tr>
      <w:tr w:rsidR="00276736" w:rsidRPr="00A06330" w:rsidTr="00783748">
        <w:trPr>
          <w:ins w:id="377" w:author="User" w:date="2017-04-25T18:00:00Z"/>
        </w:trPr>
        <w:tc>
          <w:tcPr>
            <w:tcW w:w="2127" w:type="dxa"/>
            <w:shd w:val="clear" w:color="auto" w:fill="D9D9D9" w:themeFill="background1" w:themeFillShade="D9"/>
          </w:tcPr>
          <w:p w:rsidR="00276736" w:rsidRPr="00A06330" w:rsidRDefault="00276736" w:rsidP="00783748">
            <w:pPr>
              <w:spacing w:before="120"/>
              <w:rPr>
                <w:ins w:id="378" w:author="User" w:date="2017-04-25T18:00:00Z"/>
                <w:rFonts w:ascii="Arial" w:hAnsi="Arial" w:cs="Arial"/>
                <w:b/>
                <w:sz w:val="20"/>
                <w:szCs w:val="20"/>
              </w:rPr>
            </w:pPr>
            <w:ins w:id="379" w:author="User" w:date="2017-04-25T18:00:00Z">
              <w:r w:rsidRPr="00A06330">
                <w:rPr>
                  <w:rFonts w:ascii="Arial" w:hAnsi="Arial" w:cs="Arial"/>
                  <w:b/>
                  <w:sz w:val="20"/>
                  <w:szCs w:val="20"/>
                </w:rPr>
                <w:t>Specifický cíl</w:t>
              </w:r>
            </w:ins>
          </w:p>
        </w:tc>
        <w:tc>
          <w:tcPr>
            <w:tcW w:w="4961" w:type="dxa"/>
          </w:tcPr>
          <w:p w:rsidR="00276736" w:rsidRPr="00A06330" w:rsidRDefault="00276736" w:rsidP="00783748">
            <w:pPr>
              <w:spacing w:before="120"/>
              <w:rPr>
                <w:ins w:id="380" w:author="User" w:date="2017-04-25T18:00:00Z"/>
                <w:rFonts w:ascii="Arial" w:hAnsi="Arial" w:cs="Arial"/>
                <w:sz w:val="20"/>
                <w:szCs w:val="20"/>
              </w:rPr>
            </w:pPr>
            <w:ins w:id="381" w:author="User" w:date="2017-04-25T18:00:00Z">
              <w:r w:rsidRPr="00A06330">
                <w:rPr>
                  <w:rFonts w:ascii="Arial" w:hAnsi="Arial" w:cs="Arial"/>
                  <w:sz w:val="20"/>
                  <w:szCs w:val="20"/>
                </w:rPr>
                <w:t>SC 5.2: Dosáhnout vysokého energetického standardu nových veřejných budov</w:t>
              </w:r>
            </w:ins>
          </w:p>
        </w:tc>
        <w:tc>
          <w:tcPr>
            <w:tcW w:w="283" w:type="dxa"/>
            <w:vMerge/>
            <w:shd w:val="clear" w:color="auto" w:fill="FFFFFF" w:themeFill="background1"/>
          </w:tcPr>
          <w:p w:rsidR="00276736" w:rsidRPr="00A06330" w:rsidRDefault="00276736" w:rsidP="00783748">
            <w:pPr>
              <w:spacing w:before="120"/>
              <w:rPr>
                <w:ins w:id="382" w:author="User" w:date="2017-04-25T18:00:00Z"/>
                <w:rFonts w:ascii="Arial" w:hAnsi="Arial" w:cs="Arial"/>
                <w:sz w:val="20"/>
                <w:szCs w:val="20"/>
              </w:rPr>
            </w:pPr>
          </w:p>
        </w:tc>
        <w:tc>
          <w:tcPr>
            <w:tcW w:w="6691" w:type="dxa"/>
          </w:tcPr>
          <w:p w:rsidR="00276736" w:rsidRPr="00A06330" w:rsidRDefault="00276736" w:rsidP="00783748">
            <w:pPr>
              <w:spacing w:before="120"/>
              <w:rPr>
                <w:ins w:id="383" w:author="User" w:date="2017-04-25T18:00:00Z"/>
                <w:rFonts w:ascii="Arial" w:hAnsi="Arial" w:cs="Arial"/>
                <w:sz w:val="20"/>
                <w:szCs w:val="20"/>
              </w:rPr>
            </w:pPr>
          </w:p>
        </w:tc>
      </w:tr>
      <w:tr w:rsidR="00276736" w:rsidRPr="00A06330" w:rsidTr="00783748">
        <w:trPr>
          <w:ins w:id="384" w:author="User" w:date="2017-04-25T18:00:00Z"/>
        </w:trPr>
        <w:tc>
          <w:tcPr>
            <w:tcW w:w="2127" w:type="dxa"/>
            <w:shd w:val="clear" w:color="auto" w:fill="D9D9D9" w:themeFill="background1" w:themeFillShade="D9"/>
          </w:tcPr>
          <w:p w:rsidR="00276736" w:rsidRPr="00A06330" w:rsidRDefault="00276736" w:rsidP="00783748">
            <w:pPr>
              <w:spacing w:before="120"/>
              <w:rPr>
                <w:ins w:id="385" w:author="User" w:date="2017-04-25T18:00:00Z"/>
                <w:rFonts w:ascii="Arial" w:hAnsi="Arial" w:cs="Arial"/>
                <w:b/>
                <w:sz w:val="20"/>
                <w:szCs w:val="20"/>
              </w:rPr>
            </w:pPr>
            <w:ins w:id="386" w:author="User" w:date="2017-04-25T18:00:00Z">
              <w:r w:rsidRPr="00A06330">
                <w:rPr>
                  <w:rFonts w:ascii="Arial" w:hAnsi="Arial" w:cs="Arial"/>
                  <w:b/>
                  <w:sz w:val="20"/>
                  <w:szCs w:val="20"/>
                </w:rPr>
                <w:t>Věcná specifikace (zaměření, aktivity)</w:t>
              </w:r>
            </w:ins>
          </w:p>
        </w:tc>
        <w:tc>
          <w:tcPr>
            <w:tcW w:w="4961" w:type="dxa"/>
          </w:tcPr>
          <w:p w:rsidR="00276736" w:rsidRPr="004E2B96" w:rsidRDefault="00276736" w:rsidP="00783748">
            <w:pPr>
              <w:pStyle w:val="Odrkybod"/>
              <w:numPr>
                <w:ilvl w:val="0"/>
                <w:numId w:val="0"/>
              </w:numPr>
              <w:spacing w:line="240" w:lineRule="auto"/>
              <w:rPr>
                <w:ins w:id="387" w:author="User" w:date="2017-04-25T18:00:00Z"/>
              </w:rPr>
            </w:pPr>
            <w:ins w:id="388" w:author="User" w:date="2017-04-25T18:00:00Z">
              <w:r>
                <w:t xml:space="preserve">Podpora </w:t>
              </w:r>
              <w:r w:rsidRPr="004E2B96">
                <w:rPr>
                  <w:rFonts w:eastAsiaTheme="minorEastAsia"/>
                  <w:lang w:eastAsia="cs-CZ"/>
                </w:rPr>
                <w:t>je zaměřená na výstavbu nových veřejných budov v pasivním energetickém standardu.</w:t>
              </w:r>
            </w:ins>
          </w:p>
        </w:tc>
        <w:tc>
          <w:tcPr>
            <w:tcW w:w="283" w:type="dxa"/>
            <w:vMerge/>
            <w:shd w:val="clear" w:color="auto" w:fill="FFFFFF" w:themeFill="background1"/>
          </w:tcPr>
          <w:p w:rsidR="00276736" w:rsidRPr="00A06330" w:rsidRDefault="00276736" w:rsidP="00783748">
            <w:pPr>
              <w:spacing w:before="120"/>
              <w:rPr>
                <w:ins w:id="389" w:author="User" w:date="2017-04-25T18:00:00Z"/>
                <w:rFonts w:ascii="Arial" w:hAnsi="Arial" w:cs="Arial"/>
                <w:sz w:val="20"/>
                <w:szCs w:val="20"/>
              </w:rPr>
            </w:pPr>
          </w:p>
        </w:tc>
        <w:tc>
          <w:tcPr>
            <w:tcW w:w="6691" w:type="dxa"/>
          </w:tcPr>
          <w:p w:rsidR="00276736" w:rsidRDefault="00276736" w:rsidP="00783748">
            <w:pPr>
              <w:spacing w:after="120" w:afterAutospacing="0"/>
              <w:contextualSpacing/>
              <w:rPr>
                <w:ins w:id="390" w:author="User" w:date="2017-04-25T18:00:00Z"/>
                <w:rFonts w:ascii="Arial" w:eastAsia="Times New Roman" w:hAnsi="Arial" w:cs="Arial"/>
                <w:sz w:val="20"/>
                <w:szCs w:val="20"/>
                <w:lang w:eastAsia="en-US"/>
              </w:rPr>
            </w:pPr>
            <w:ins w:id="391" w:author="User" w:date="2017-04-25T18:00:00Z">
              <w:r w:rsidRPr="008733D8">
                <w:rPr>
                  <w:rFonts w:ascii="Arial" w:eastAsia="Times New Roman" w:hAnsi="Arial" w:cs="Arial"/>
                  <w:sz w:val="20"/>
                  <w:szCs w:val="20"/>
                  <w:lang w:eastAsia="en-US"/>
                </w:rPr>
                <w:t xml:space="preserve">Program je zaměřen na podporu následujících aktivit: </w:t>
              </w:r>
            </w:ins>
          </w:p>
          <w:p w:rsidR="00276736" w:rsidRPr="008733D8" w:rsidRDefault="00276736" w:rsidP="00783748">
            <w:pPr>
              <w:spacing w:after="120" w:afterAutospacing="0"/>
              <w:contextualSpacing/>
              <w:rPr>
                <w:ins w:id="392" w:author="User" w:date="2017-04-25T18:00:00Z"/>
                <w:rFonts w:ascii="Arial" w:eastAsia="Times New Roman" w:hAnsi="Arial" w:cs="Arial"/>
                <w:sz w:val="20"/>
                <w:szCs w:val="20"/>
                <w:lang w:eastAsia="en-US"/>
              </w:rPr>
            </w:pPr>
          </w:p>
          <w:p w:rsidR="00276736" w:rsidRPr="008733D8" w:rsidRDefault="00276736" w:rsidP="00276736">
            <w:pPr>
              <w:numPr>
                <w:ilvl w:val="0"/>
                <w:numId w:val="29"/>
              </w:numPr>
              <w:spacing w:after="120" w:afterAutospacing="0"/>
              <w:contextualSpacing/>
              <w:rPr>
                <w:ins w:id="393" w:author="User" w:date="2017-04-25T18:00:00Z"/>
                <w:rFonts w:ascii="Arial" w:eastAsia="Times New Roman" w:hAnsi="Arial" w:cs="Arial"/>
                <w:sz w:val="20"/>
                <w:szCs w:val="20"/>
                <w:lang w:eastAsia="en-US"/>
              </w:rPr>
            </w:pPr>
            <w:ins w:id="394" w:author="User" w:date="2017-04-25T18:00:00Z">
              <w:r w:rsidRPr="008733D8">
                <w:rPr>
                  <w:rFonts w:ascii="Arial" w:eastAsia="Times New Roman" w:hAnsi="Arial" w:cs="Arial"/>
                  <w:sz w:val="20"/>
                  <w:szCs w:val="20"/>
                  <w:lang w:eastAsia="en-US"/>
                </w:rPr>
                <w:t>Podpora rozvoje výukových</w:t>
              </w:r>
              <w:r w:rsidRPr="008733D8">
                <w:rPr>
                  <w:rFonts w:ascii="Arial" w:eastAsia="Times New Roman" w:hAnsi="Arial" w:cs="Arial"/>
                  <w:color w:val="FF0000"/>
                  <w:sz w:val="20"/>
                  <w:szCs w:val="20"/>
                  <w:lang w:eastAsia="en-US"/>
                </w:rPr>
                <w:t xml:space="preserve"> </w:t>
              </w:r>
              <w:r w:rsidRPr="008733D8">
                <w:rPr>
                  <w:rFonts w:ascii="Arial" w:eastAsia="Times New Roman" w:hAnsi="Arial" w:cs="Arial"/>
                  <w:sz w:val="20"/>
                  <w:szCs w:val="20"/>
                  <w:lang w:eastAsia="en-US"/>
                </w:rPr>
                <w:t>kapacit</w:t>
              </w:r>
              <w:r w:rsidRPr="008733D8">
                <w:rPr>
                  <w:rFonts w:ascii="Arial" w:eastAsia="Times New Roman" w:hAnsi="Arial" w:cs="Arial"/>
                  <w:bCs/>
                  <w:sz w:val="20"/>
                  <w:szCs w:val="20"/>
                  <w:lang w:eastAsia="en-US"/>
                </w:rPr>
                <w:t xml:space="preserve"> základních škol pouze s 1. stupněm.</w:t>
              </w:r>
              <w:r w:rsidRPr="008733D8">
                <w:rPr>
                  <w:rFonts w:ascii="Arial" w:eastAsia="Times New Roman" w:hAnsi="Arial" w:cs="Arial"/>
                  <w:sz w:val="20"/>
                  <w:szCs w:val="20"/>
                  <w:lang w:eastAsia="en-US"/>
                </w:rPr>
                <w:t xml:space="preserve"> Dotaci lze poskytnout rovněž na projekt právnické osoby vykonávající činnost současně mateřské a základní školy umístěné v jedné budově, která vyžaduje v rámci jedné budovy redislokace učeben pro oba druhy vzdělávání.</w:t>
              </w:r>
            </w:ins>
          </w:p>
          <w:p w:rsidR="00276736" w:rsidRPr="008733D8" w:rsidRDefault="00276736" w:rsidP="00276736">
            <w:pPr>
              <w:numPr>
                <w:ilvl w:val="0"/>
                <w:numId w:val="29"/>
              </w:numPr>
              <w:spacing w:after="120" w:afterAutospacing="0"/>
              <w:contextualSpacing/>
              <w:rPr>
                <w:ins w:id="395" w:author="User" w:date="2017-04-25T18:00:00Z"/>
                <w:rFonts w:ascii="Arial" w:eastAsia="Times New Roman" w:hAnsi="Arial" w:cs="Arial"/>
                <w:sz w:val="20"/>
                <w:szCs w:val="20"/>
                <w:lang w:eastAsia="en-US"/>
              </w:rPr>
            </w:pPr>
            <w:ins w:id="396" w:author="User" w:date="2017-04-25T18:00:00Z">
              <w:r w:rsidRPr="008733D8">
                <w:rPr>
                  <w:rFonts w:ascii="Arial" w:eastAsia="Times New Roman" w:hAnsi="Arial" w:cs="Arial"/>
                  <w:sz w:val="20"/>
                  <w:szCs w:val="20"/>
                  <w:lang w:eastAsia="en-US"/>
                </w:rPr>
                <w:t>Podpora rozvoje výukových</w:t>
              </w:r>
              <w:r w:rsidRPr="008733D8">
                <w:rPr>
                  <w:rFonts w:ascii="Arial" w:eastAsia="Times New Roman" w:hAnsi="Arial" w:cs="Arial"/>
                  <w:color w:val="FF0000"/>
                  <w:sz w:val="20"/>
                  <w:szCs w:val="20"/>
                  <w:lang w:eastAsia="en-US"/>
                </w:rPr>
                <w:t xml:space="preserve"> </w:t>
              </w:r>
              <w:r w:rsidRPr="008733D8">
                <w:rPr>
                  <w:rFonts w:ascii="Arial" w:eastAsia="Times New Roman" w:hAnsi="Arial" w:cs="Arial"/>
                  <w:sz w:val="20"/>
                  <w:szCs w:val="20"/>
                  <w:lang w:eastAsia="en-US"/>
                </w:rPr>
                <w:t>kapacit</w:t>
              </w:r>
              <w:r w:rsidRPr="008733D8">
                <w:rPr>
                  <w:rFonts w:ascii="Arial" w:eastAsia="Times New Roman" w:hAnsi="Arial" w:cs="Arial"/>
                  <w:bCs/>
                  <w:sz w:val="20"/>
                  <w:szCs w:val="20"/>
                  <w:lang w:eastAsia="en-US"/>
                </w:rPr>
                <w:t xml:space="preserve"> základních škol zřizovaných dobrovolnými svazky obcí </w:t>
              </w:r>
            </w:ins>
          </w:p>
          <w:p w:rsidR="00276736" w:rsidRPr="008733D8" w:rsidRDefault="00276736" w:rsidP="00276736">
            <w:pPr>
              <w:numPr>
                <w:ilvl w:val="0"/>
                <w:numId w:val="29"/>
              </w:numPr>
              <w:spacing w:after="120" w:afterAutospacing="0"/>
              <w:contextualSpacing/>
              <w:rPr>
                <w:ins w:id="397" w:author="User" w:date="2017-04-25T18:00:00Z"/>
                <w:rFonts w:ascii="Arial" w:eastAsia="Times New Roman" w:hAnsi="Arial" w:cs="Arial"/>
                <w:sz w:val="20"/>
                <w:szCs w:val="20"/>
                <w:lang w:eastAsia="en-US"/>
              </w:rPr>
            </w:pPr>
            <w:ins w:id="398" w:author="User" w:date="2017-04-25T18:00:00Z">
              <w:r w:rsidRPr="008733D8">
                <w:rPr>
                  <w:rFonts w:ascii="Arial" w:eastAsia="Times New Roman" w:hAnsi="Arial" w:cs="Arial"/>
                  <w:sz w:val="20"/>
                  <w:szCs w:val="20"/>
                  <w:lang w:eastAsia="en-US"/>
                </w:rPr>
                <w:t xml:space="preserve">Podpora rozvoje výukových kapacit </w:t>
              </w:r>
              <w:r w:rsidRPr="008733D8">
                <w:rPr>
                  <w:rFonts w:ascii="Arial" w:eastAsia="Times New Roman" w:hAnsi="Arial" w:cs="Arial"/>
                  <w:bCs/>
                  <w:sz w:val="20"/>
                  <w:szCs w:val="20"/>
                  <w:lang w:eastAsia="en-US"/>
                </w:rPr>
                <w:t xml:space="preserve">mateřských škol na území hlavního města Prahy. </w:t>
              </w:r>
              <w:r w:rsidRPr="008733D8">
                <w:rPr>
                  <w:rFonts w:ascii="Arial" w:eastAsia="Times New Roman" w:hAnsi="Arial" w:cs="Arial"/>
                  <w:sz w:val="20"/>
                  <w:szCs w:val="20"/>
                  <w:lang w:eastAsia="en-US"/>
                </w:rPr>
                <w:t>Dotaci lze poskytnout pouze na novostavbu mateřské školy</w:t>
              </w:r>
              <w:r w:rsidRPr="008733D8">
                <w:rPr>
                  <w:rFonts w:ascii="Arial" w:eastAsia="Times New Roman" w:hAnsi="Arial" w:cs="Arial"/>
                  <w:bCs/>
                  <w:sz w:val="20"/>
                  <w:szCs w:val="20"/>
                  <w:lang w:eastAsia="en-US"/>
                </w:rPr>
                <w:t>.</w:t>
              </w:r>
            </w:ins>
          </w:p>
          <w:p w:rsidR="00276736" w:rsidRPr="008733D8" w:rsidRDefault="00276736" w:rsidP="00783748">
            <w:pPr>
              <w:spacing w:after="120" w:afterAutospacing="0"/>
              <w:rPr>
                <w:ins w:id="399" w:author="User" w:date="2017-04-25T18:00:00Z"/>
                <w:rFonts w:ascii="Arial" w:hAnsi="Arial" w:cs="Arial"/>
                <w:sz w:val="20"/>
                <w:szCs w:val="20"/>
              </w:rPr>
            </w:pPr>
          </w:p>
        </w:tc>
      </w:tr>
      <w:tr w:rsidR="00276736" w:rsidRPr="00A06330" w:rsidTr="00783748">
        <w:trPr>
          <w:ins w:id="400" w:author="User" w:date="2017-04-25T18:00:00Z"/>
        </w:trPr>
        <w:tc>
          <w:tcPr>
            <w:tcW w:w="2127" w:type="dxa"/>
            <w:shd w:val="clear" w:color="auto" w:fill="D9D9D9" w:themeFill="background1" w:themeFillShade="D9"/>
          </w:tcPr>
          <w:p w:rsidR="00276736" w:rsidRPr="00A06330" w:rsidRDefault="00276736" w:rsidP="00783748">
            <w:pPr>
              <w:spacing w:before="120"/>
              <w:rPr>
                <w:ins w:id="401" w:author="User" w:date="2017-04-25T18:00:00Z"/>
                <w:rFonts w:ascii="Arial" w:hAnsi="Arial" w:cs="Arial"/>
                <w:b/>
                <w:sz w:val="20"/>
                <w:szCs w:val="20"/>
              </w:rPr>
            </w:pPr>
            <w:ins w:id="402" w:author="User" w:date="2017-04-25T18:00:00Z">
              <w:r w:rsidRPr="00A06330">
                <w:rPr>
                  <w:rFonts w:ascii="Arial" w:hAnsi="Arial" w:cs="Arial"/>
                  <w:b/>
                  <w:sz w:val="20"/>
                  <w:szCs w:val="20"/>
                </w:rPr>
                <w:t xml:space="preserve">Implementační prvky </w:t>
              </w:r>
            </w:ins>
          </w:p>
        </w:tc>
        <w:tc>
          <w:tcPr>
            <w:tcW w:w="4961" w:type="dxa"/>
          </w:tcPr>
          <w:p w:rsidR="00276736" w:rsidRDefault="00276736" w:rsidP="00783748">
            <w:pPr>
              <w:pStyle w:val="Odrkybod"/>
              <w:numPr>
                <w:ilvl w:val="0"/>
                <w:numId w:val="0"/>
              </w:numPr>
              <w:spacing w:line="240" w:lineRule="auto"/>
              <w:rPr>
                <w:ins w:id="403" w:author="User" w:date="2017-04-25T18:00:00Z"/>
              </w:rPr>
            </w:pPr>
            <w:ins w:id="404" w:author="User" w:date="2017-04-25T18:00:00Z">
              <w:r w:rsidRPr="00A06330">
                <w:t>Typy příjemců SC 5.2</w:t>
              </w:r>
              <w:r w:rsidRPr="004513AC">
                <w:t xml:space="preserve"> </w:t>
              </w:r>
            </w:ins>
          </w:p>
          <w:p w:rsidR="00276736" w:rsidRDefault="00276736" w:rsidP="00783748">
            <w:pPr>
              <w:pStyle w:val="Odrkybod"/>
              <w:numPr>
                <w:ilvl w:val="0"/>
                <w:numId w:val="0"/>
              </w:numPr>
              <w:spacing w:line="240" w:lineRule="auto"/>
              <w:rPr>
                <w:ins w:id="405" w:author="User" w:date="2017-04-25T18:00:00Z"/>
              </w:rPr>
            </w:pPr>
          </w:p>
          <w:p w:rsidR="00276736" w:rsidRPr="004513AC" w:rsidRDefault="00276736" w:rsidP="00783748">
            <w:pPr>
              <w:pStyle w:val="Odrkybod"/>
              <w:spacing w:line="240" w:lineRule="auto"/>
              <w:rPr>
                <w:ins w:id="406" w:author="User" w:date="2017-04-25T18:00:00Z"/>
              </w:rPr>
            </w:pPr>
            <w:ins w:id="407" w:author="User" w:date="2017-04-25T18:00:00Z">
              <w:r w:rsidRPr="004513AC">
                <w:t>kraje,</w:t>
              </w:r>
            </w:ins>
          </w:p>
          <w:p w:rsidR="00276736" w:rsidRPr="004513AC" w:rsidRDefault="00276736" w:rsidP="00783748">
            <w:pPr>
              <w:pStyle w:val="Odrkybod"/>
              <w:spacing w:line="240" w:lineRule="auto"/>
              <w:rPr>
                <w:ins w:id="408" w:author="User" w:date="2017-04-25T18:00:00Z"/>
              </w:rPr>
            </w:pPr>
            <w:ins w:id="409" w:author="User" w:date="2017-04-25T18:00:00Z">
              <w:r w:rsidRPr="004513AC">
                <w:t>obce,</w:t>
              </w:r>
            </w:ins>
          </w:p>
          <w:p w:rsidR="00276736" w:rsidRPr="004513AC" w:rsidRDefault="00276736" w:rsidP="00783748">
            <w:pPr>
              <w:pStyle w:val="Odrkybod"/>
              <w:spacing w:line="240" w:lineRule="auto"/>
              <w:rPr>
                <w:ins w:id="410" w:author="User" w:date="2017-04-25T18:00:00Z"/>
              </w:rPr>
            </w:pPr>
            <w:ins w:id="411" w:author="User" w:date="2017-04-25T18:00:00Z">
              <w:r w:rsidRPr="004513AC">
                <w:t>dobrovolné svazky obcí,</w:t>
              </w:r>
            </w:ins>
          </w:p>
          <w:p w:rsidR="00276736" w:rsidRPr="004513AC" w:rsidRDefault="00276736" w:rsidP="00783748">
            <w:pPr>
              <w:pStyle w:val="Odrkybod"/>
              <w:spacing w:line="240" w:lineRule="auto"/>
              <w:rPr>
                <w:ins w:id="412" w:author="User" w:date="2017-04-25T18:00:00Z"/>
              </w:rPr>
            </w:pPr>
            <w:ins w:id="413" w:author="User" w:date="2017-04-25T18:00:00Z">
              <w:r w:rsidRPr="004513AC">
                <w:t>organizační složky státu,</w:t>
              </w:r>
            </w:ins>
          </w:p>
          <w:p w:rsidR="00276736" w:rsidRPr="004513AC" w:rsidRDefault="00276736" w:rsidP="00783748">
            <w:pPr>
              <w:pStyle w:val="Odrkybod"/>
              <w:spacing w:line="240" w:lineRule="auto"/>
              <w:rPr>
                <w:ins w:id="414" w:author="User" w:date="2017-04-25T18:00:00Z"/>
              </w:rPr>
            </w:pPr>
            <w:ins w:id="415" w:author="User" w:date="2017-04-25T18:00:00Z">
              <w:r w:rsidRPr="004513AC">
                <w:t>veřejné výzkumné instituce</w:t>
              </w:r>
              <w:r w:rsidRPr="004E68B9">
                <w:t xml:space="preserve"> </w:t>
              </w:r>
              <w:r w:rsidRPr="00C822A4">
                <w:t>a výzkumné organizace podle zákona č. 130/2002 Sb., o podpoře výzkumu, experimentálního vývoje a inovací z veřejných prostředků a o změně některých souvisejících zákonů (zákon o podpoře výzkumu a experimentálního vývoje a inovací), ve znění pozdějších předpisů, pokud jsou veřejnoprávními subjekty,</w:t>
              </w:r>
            </w:ins>
          </w:p>
          <w:p w:rsidR="00276736" w:rsidRPr="004513AC" w:rsidRDefault="00276736" w:rsidP="00783748">
            <w:pPr>
              <w:pStyle w:val="Odrkybod"/>
              <w:spacing w:line="240" w:lineRule="auto"/>
              <w:rPr>
                <w:ins w:id="416" w:author="User" w:date="2017-04-25T18:00:00Z"/>
              </w:rPr>
            </w:pPr>
            <w:ins w:id="417" w:author="User" w:date="2017-04-25T18:00:00Z">
              <w:r w:rsidRPr="004513AC">
                <w:t>veřejnoprávní instituce,</w:t>
              </w:r>
            </w:ins>
          </w:p>
          <w:p w:rsidR="00276736" w:rsidRPr="004513AC" w:rsidRDefault="00276736" w:rsidP="00783748">
            <w:pPr>
              <w:pStyle w:val="Odrkybod"/>
              <w:spacing w:line="240" w:lineRule="auto"/>
              <w:rPr>
                <w:ins w:id="418" w:author="User" w:date="2017-04-25T18:00:00Z"/>
              </w:rPr>
            </w:pPr>
            <w:ins w:id="419" w:author="User" w:date="2017-04-25T18:00:00Z">
              <w:r w:rsidRPr="004513AC">
                <w:t>příspěvkové organizace,</w:t>
              </w:r>
            </w:ins>
          </w:p>
          <w:p w:rsidR="00276736" w:rsidRDefault="00276736" w:rsidP="00783748">
            <w:pPr>
              <w:pStyle w:val="Odrkybod"/>
              <w:spacing w:line="240" w:lineRule="auto"/>
              <w:rPr>
                <w:ins w:id="420" w:author="User" w:date="2017-04-25T18:00:00Z"/>
              </w:rPr>
            </w:pPr>
            <w:ins w:id="421" w:author="User" w:date="2017-04-25T18:00:00Z">
              <w:r w:rsidRPr="004513AC">
                <w:t>vysoké školy, školy a školská zařízení</w:t>
              </w:r>
              <w:r>
                <w:t>,</w:t>
              </w:r>
            </w:ins>
          </w:p>
          <w:p w:rsidR="00276736" w:rsidRDefault="00276736" w:rsidP="00783748">
            <w:pPr>
              <w:pStyle w:val="Odrkybod"/>
              <w:spacing w:line="240" w:lineRule="auto"/>
              <w:rPr>
                <w:ins w:id="422" w:author="User" w:date="2017-04-25T18:00:00Z"/>
              </w:rPr>
            </w:pPr>
            <w:ins w:id="423" w:author="User" w:date="2017-04-25T18:00:00Z">
              <w:r w:rsidRPr="004E3B65">
                <w:t>obchodní společnosti vlastněné 100</w:t>
              </w:r>
              <w:r>
                <w:t xml:space="preserve"> </w:t>
              </w:r>
              <w:r w:rsidRPr="004E3B65">
                <w:t>% veřejným subjektem vyjma příjemců podporovaných v rámci OP PIK</w:t>
              </w:r>
              <w:r>
                <w:t>.</w:t>
              </w:r>
            </w:ins>
          </w:p>
          <w:p w:rsidR="00276736" w:rsidRPr="00A06330" w:rsidRDefault="00276736" w:rsidP="00783748">
            <w:pPr>
              <w:spacing w:before="120"/>
              <w:rPr>
                <w:ins w:id="424" w:author="User" w:date="2017-04-25T18:00:00Z"/>
                <w:rFonts w:ascii="Arial" w:hAnsi="Arial" w:cs="Arial"/>
                <w:sz w:val="20"/>
                <w:szCs w:val="20"/>
              </w:rPr>
            </w:pPr>
            <w:ins w:id="425" w:author="User" w:date="2017-04-25T18:00:00Z">
              <w:r w:rsidRPr="00A06330">
                <w:rPr>
                  <w:rFonts w:ascii="Arial" w:hAnsi="Arial" w:cs="Arial"/>
                  <w:sz w:val="20"/>
                  <w:szCs w:val="20"/>
                </w:rPr>
                <w:t xml:space="preserve">Cílové území: </w:t>
              </w:r>
              <w:r>
                <w:rPr>
                  <w:rFonts w:ascii="Arial" w:hAnsi="Arial" w:cs="Arial"/>
                  <w:sz w:val="20"/>
                  <w:szCs w:val="20"/>
                </w:rPr>
                <w:t>celá Česká</w:t>
              </w:r>
              <w:r w:rsidRPr="001260FF">
                <w:rPr>
                  <w:rFonts w:ascii="Arial" w:hAnsi="Arial" w:cs="Arial"/>
                  <w:sz w:val="20"/>
                  <w:szCs w:val="20"/>
                </w:rPr>
                <w:t xml:space="preserve"> republiky mimo území hl. města Prahy.</w:t>
              </w:r>
            </w:ins>
          </w:p>
        </w:tc>
        <w:tc>
          <w:tcPr>
            <w:tcW w:w="283" w:type="dxa"/>
            <w:vMerge/>
            <w:shd w:val="clear" w:color="auto" w:fill="FFFFFF" w:themeFill="background1"/>
          </w:tcPr>
          <w:p w:rsidR="00276736" w:rsidRPr="00A06330" w:rsidRDefault="00276736" w:rsidP="00783748">
            <w:pPr>
              <w:spacing w:before="120"/>
              <w:rPr>
                <w:ins w:id="426" w:author="User" w:date="2017-04-25T18:00:00Z"/>
                <w:rFonts w:ascii="Arial" w:hAnsi="Arial" w:cs="Arial"/>
                <w:sz w:val="20"/>
                <w:szCs w:val="20"/>
              </w:rPr>
            </w:pPr>
          </w:p>
        </w:tc>
        <w:tc>
          <w:tcPr>
            <w:tcW w:w="6691" w:type="dxa"/>
          </w:tcPr>
          <w:p w:rsidR="00276736" w:rsidRPr="009B1AC0" w:rsidRDefault="00276736" w:rsidP="00783748">
            <w:pPr>
              <w:spacing w:before="120"/>
              <w:rPr>
                <w:ins w:id="427" w:author="User" w:date="2017-04-25T18:00:00Z"/>
                <w:rFonts w:ascii="Arial" w:hAnsi="Arial" w:cs="Arial"/>
                <w:sz w:val="20"/>
                <w:szCs w:val="20"/>
              </w:rPr>
            </w:pPr>
            <w:ins w:id="428" w:author="User" w:date="2017-04-25T18:00:00Z">
              <w:r w:rsidRPr="009B1AC0">
                <w:rPr>
                  <w:rFonts w:ascii="Arial" w:hAnsi="Arial" w:cs="Arial"/>
                  <w:sz w:val="20"/>
                  <w:szCs w:val="20"/>
                </w:rPr>
                <w:t>Typy příjemců:</w:t>
              </w:r>
            </w:ins>
          </w:p>
          <w:p w:rsidR="00276736" w:rsidRDefault="00276736" w:rsidP="00783748">
            <w:pPr>
              <w:pStyle w:val="Odrkybod"/>
              <w:spacing w:line="240" w:lineRule="auto"/>
              <w:rPr>
                <w:ins w:id="429" w:author="User" w:date="2017-04-25T18:00:00Z"/>
              </w:rPr>
            </w:pPr>
            <w:ins w:id="430" w:author="User" w:date="2017-04-25T18:00:00Z">
              <w:r w:rsidRPr="008733D8">
                <w:t>obec nebo městská část hlavního města Prahy zřizující základní nebo mateřskou školu v právní formě příspěvkové organizace nebo školské právnické osoby,</w:t>
              </w:r>
            </w:ins>
          </w:p>
          <w:p w:rsidR="00276736" w:rsidRPr="008733D8" w:rsidRDefault="00276736" w:rsidP="00783748">
            <w:pPr>
              <w:pStyle w:val="Odrkybod"/>
              <w:numPr>
                <w:ilvl w:val="0"/>
                <w:numId w:val="0"/>
              </w:numPr>
              <w:spacing w:line="240" w:lineRule="auto"/>
              <w:ind w:left="720" w:hanging="360"/>
              <w:rPr>
                <w:ins w:id="431" w:author="User" w:date="2017-04-25T18:00:00Z"/>
              </w:rPr>
            </w:pPr>
          </w:p>
          <w:p w:rsidR="00276736" w:rsidRDefault="00276736" w:rsidP="00783748">
            <w:pPr>
              <w:pStyle w:val="Odrkybod"/>
              <w:spacing w:line="240" w:lineRule="auto"/>
              <w:rPr>
                <w:ins w:id="432" w:author="User" w:date="2017-04-25T18:00:00Z"/>
              </w:rPr>
            </w:pPr>
            <w:ins w:id="433" w:author="User" w:date="2017-04-25T18:00:00Z">
              <w:r w:rsidRPr="008733D8">
                <w:t>dobrovolné svazky</w:t>
              </w:r>
              <w:r>
                <w:t xml:space="preserve"> </w:t>
              </w:r>
              <w:r w:rsidRPr="008733D8">
                <w:t>– zřizující základní nebo mateřskou školu v právní formě školské právnické osoby zřizované svazkem obcí v souladu § 124 zákona č. 561/2004 Sb., o předškolním, základním, středním, vyšším odborném a jiném vzdělávání (školský zákon), ve znění pozdějších předpisů,</w:t>
              </w:r>
            </w:ins>
          </w:p>
          <w:p w:rsidR="00276736" w:rsidRPr="008733D8" w:rsidRDefault="00276736" w:rsidP="00783748">
            <w:pPr>
              <w:pStyle w:val="Odrkybod"/>
              <w:numPr>
                <w:ilvl w:val="0"/>
                <w:numId w:val="0"/>
              </w:numPr>
              <w:spacing w:line="240" w:lineRule="auto"/>
              <w:rPr>
                <w:ins w:id="434" w:author="User" w:date="2017-04-25T18:00:00Z"/>
              </w:rPr>
            </w:pPr>
          </w:p>
          <w:p w:rsidR="00276736" w:rsidRPr="008733D8" w:rsidRDefault="00276736" w:rsidP="00783748">
            <w:pPr>
              <w:pStyle w:val="Odrkybod"/>
              <w:spacing w:line="240" w:lineRule="auto"/>
              <w:rPr>
                <w:ins w:id="435" w:author="User" w:date="2017-04-25T18:00:00Z"/>
              </w:rPr>
            </w:pPr>
            <w:ins w:id="436" w:author="User" w:date="2017-04-25T18:00:00Z">
              <w:r w:rsidRPr="008733D8">
                <w:t>školské právnické osoby - zřizované svazkem obcí v souladu s § 124 školského zákona.</w:t>
              </w:r>
            </w:ins>
          </w:p>
          <w:p w:rsidR="00276736" w:rsidRPr="008733D8" w:rsidRDefault="00276736" w:rsidP="00783748">
            <w:pPr>
              <w:pStyle w:val="Odrkybod"/>
              <w:numPr>
                <w:ilvl w:val="0"/>
                <w:numId w:val="0"/>
              </w:numPr>
              <w:spacing w:line="240" w:lineRule="auto"/>
              <w:ind w:left="720"/>
              <w:rPr>
                <w:ins w:id="437" w:author="User" w:date="2017-04-25T18:00:00Z"/>
              </w:rPr>
            </w:pPr>
          </w:p>
          <w:p w:rsidR="00276736" w:rsidRPr="00A06330" w:rsidRDefault="00276736" w:rsidP="00783748">
            <w:pPr>
              <w:spacing w:before="120"/>
              <w:rPr>
                <w:ins w:id="438" w:author="User" w:date="2017-04-25T18:00:00Z"/>
                <w:rFonts w:ascii="Arial" w:hAnsi="Arial" w:cs="Arial"/>
                <w:sz w:val="20"/>
                <w:szCs w:val="20"/>
              </w:rPr>
            </w:pPr>
          </w:p>
        </w:tc>
      </w:tr>
      <w:tr w:rsidR="00276736" w:rsidRPr="00A06330" w:rsidTr="00783748">
        <w:trPr>
          <w:ins w:id="439" w:author="User" w:date="2017-04-25T18:00:00Z"/>
        </w:trPr>
        <w:tc>
          <w:tcPr>
            <w:tcW w:w="2127" w:type="dxa"/>
            <w:shd w:val="clear" w:color="auto" w:fill="D9D9D9" w:themeFill="background1" w:themeFillShade="D9"/>
          </w:tcPr>
          <w:p w:rsidR="00276736" w:rsidRPr="00A06330" w:rsidRDefault="00276736" w:rsidP="00783748">
            <w:pPr>
              <w:spacing w:before="120"/>
              <w:rPr>
                <w:ins w:id="440" w:author="User" w:date="2017-04-25T18:00:00Z"/>
                <w:rFonts w:ascii="Arial" w:hAnsi="Arial" w:cs="Arial"/>
                <w:b/>
                <w:sz w:val="20"/>
                <w:szCs w:val="20"/>
              </w:rPr>
            </w:pPr>
            <w:ins w:id="441" w:author="User" w:date="2017-04-25T18:00:00Z">
              <w:r w:rsidRPr="00A06330">
                <w:rPr>
                  <w:rFonts w:ascii="Arial" w:hAnsi="Arial" w:cs="Arial"/>
                  <w:b/>
                  <w:sz w:val="20"/>
                  <w:szCs w:val="20"/>
                </w:rPr>
                <w:t>Mechanismus koordinace synergie / komplementarity</w:t>
              </w:r>
            </w:ins>
          </w:p>
        </w:tc>
        <w:tc>
          <w:tcPr>
            <w:tcW w:w="4961" w:type="dxa"/>
          </w:tcPr>
          <w:p w:rsidR="00276736" w:rsidRDefault="00276736" w:rsidP="00783748">
            <w:pPr>
              <w:spacing w:before="120"/>
              <w:rPr>
                <w:ins w:id="442" w:author="User" w:date="2017-04-25T18:00:00Z"/>
                <w:rFonts w:ascii="Arial" w:hAnsi="Arial" w:cs="Arial"/>
                <w:sz w:val="20"/>
                <w:szCs w:val="20"/>
              </w:rPr>
            </w:pPr>
            <w:ins w:id="443" w:author="User" w:date="2017-04-25T18:00:00Z">
              <w:r>
                <w:rPr>
                  <w:rFonts w:ascii="Arial" w:hAnsi="Arial" w:cs="Arial"/>
                  <w:sz w:val="20"/>
                  <w:szCs w:val="20"/>
                </w:rPr>
                <w:t xml:space="preserve">Koordinace bude zajištěna na základě bilaterálních jednání </w:t>
              </w:r>
              <w:r w:rsidRPr="00A06330">
                <w:rPr>
                  <w:rFonts w:ascii="Arial" w:hAnsi="Arial" w:cs="Arial"/>
                  <w:sz w:val="20"/>
                  <w:szCs w:val="20"/>
                </w:rPr>
                <w:t xml:space="preserve">v rámci procesu přípravy jednotlivých výzev (časové hledisko, věcný obsah, technické parametry apod.) a jejich následného vyhodnocování. </w:t>
              </w:r>
            </w:ins>
          </w:p>
          <w:p w:rsidR="00276736" w:rsidRDefault="00276736" w:rsidP="00276736">
            <w:pPr>
              <w:autoSpaceDE w:val="0"/>
              <w:autoSpaceDN w:val="0"/>
              <w:adjustRightInd w:val="0"/>
              <w:spacing w:after="0" w:afterAutospacing="0"/>
              <w:rPr>
                <w:ins w:id="444" w:author="User" w:date="2017-04-25T18:00:00Z"/>
                <w:rFonts w:ascii="Helv" w:eastAsiaTheme="minorHAnsi" w:hAnsi="Helv" w:cs="Helv"/>
                <w:color w:val="000000"/>
                <w:sz w:val="20"/>
                <w:szCs w:val="20"/>
                <w:lang w:eastAsia="en-US"/>
              </w:rPr>
            </w:pPr>
            <w:ins w:id="445" w:author="User" w:date="2017-04-25T18:00:00Z">
              <w:r>
                <w:rPr>
                  <w:rFonts w:ascii="Helv" w:eastAsiaTheme="minorHAnsi" w:hAnsi="Helv" w:cs="Helv"/>
                  <w:color w:val="000000"/>
                  <w:sz w:val="20"/>
                  <w:szCs w:val="20"/>
                  <w:lang w:eastAsia="en-US"/>
                </w:rPr>
                <w:t xml:space="preserve">OPŽP a národní </w:t>
              </w:r>
              <w:r w:rsidRPr="00AB0475">
                <w:rPr>
                  <w:rFonts w:ascii="Helv" w:eastAsiaTheme="minorHAnsi" w:hAnsi="Helv" w:cs="Helv"/>
                  <w:color w:val="000000"/>
                  <w:sz w:val="20"/>
                  <w:szCs w:val="20"/>
                  <w:lang w:eastAsia="en-US"/>
                </w:rPr>
                <w:t xml:space="preserve">program </w:t>
              </w:r>
              <w:r w:rsidRPr="00AB0475">
                <w:t>133 </w:t>
              </w:r>
              <w:r>
                <w:t>31</w:t>
              </w:r>
              <w:r w:rsidRPr="00AB0475">
                <w:t xml:space="preserve">0 </w:t>
              </w:r>
              <w:r w:rsidRPr="00AB0475">
                <w:rPr>
                  <w:rFonts w:ascii="Helv" w:eastAsiaTheme="minorHAnsi" w:hAnsi="Helv" w:cs="Helv"/>
                  <w:color w:val="000000"/>
                  <w:sz w:val="20"/>
                  <w:szCs w:val="20"/>
                  <w:lang w:eastAsia="en-US"/>
                </w:rPr>
                <w:t>budou</w:t>
              </w:r>
              <w:r>
                <w:rPr>
                  <w:rFonts w:ascii="Helv" w:eastAsiaTheme="minorHAnsi" w:hAnsi="Helv" w:cs="Helv"/>
                  <w:color w:val="000000"/>
                  <w:sz w:val="20"/>
                  <w:szCs w:val="20"/>
                  <w:lang w:eastAsia="en-US"/>
                </w:rPr>
                <w:t xml:space="preserve"> společně podporovat výstavbu škol v lokalitách mimo území hl. m. Prahy, přičemž podpora z OPŽP zajistí výstavbu v pasivním standardu.</w:t>
              </w:r>
            </w:ins>
          </w:p>
          <w:p w:rsidR="00276736" w:rsidRPr="00A06330" w:rsidRDefault="00276736" w:rsidP="00783748">
            <w:pPr>
              <w:spacing w:before="120"/>
              <w:rPr>
                <w:ins w:id="446" w:author="User" w:date="2017-04-25T18:00:00Z"/>
                <w:rFonts w:ascii="Arial" w:hAnsi="Arial" w:cs="Arial"/>
                <w:sz w:val="20"/>
                <w:szCs w:val="20"/>
              </w:rPr>
            </w:pPr>
          </w:p>
        </w:tc>
        <w:tc>
          <w:tcPr>
            <w:tcW w:w="283" w:type="dxa"/>
            <w:vMerge/>
            <w:tcBorders>
              <w:bottom w:val="nil"/>
            </w:tcBorders>
            <w:shd w:val="clear" w:color="auto" w:fill="FFFFFF" w:themeFill="background1"/>
          </w:tcPr>
          <w:p w:rsidR="00276736" w:rsidRPr="00A06330" w:rsidRDefault="00276736" w:rsidP="00783748">
            <w:pPr>
              <w:spacing w:before="120"/>
              <w:rPr>
                <w:ins w:id="447" w:author="User" w:date="2017-04-25T18:00:00Z"/>
                <w:rFonts w:ascii="Arial" w:hAnsi="Arial" w:cs="Arial"/>
                <w:sz w:val="20"/>
                <w:szCs w:val="20"/>
              </w:rPr>
            </w:pPr>
          </w:p>
        </w:tc>
        <w:tc>
          <w:tcPr>
            <w:tcW w:w="6691" w:type="dxa"/>
          </w:tcPr>
          <w:p w:rsidR="00276736" w:rsidRPr="00A06330" w:rsidRDefault="00276736" w:rsidP="00783748">
            <w:pPr>
              <w:spacing w:before="120"/>
              <w:rPr>
                <w:ins w:id="448" w:author="User" w:date="2017-04-25T18:00:00Z"/>
                <w:rFonts w:ascii="Arial" w:hAnsi="Arial" w:cs="Arial"/>
                <w:sz w:val="20"/>
                <w:szCs w:val="20"/>
              </w:rPr>
            </w:pPr>
          </w:p>
        </w:tc>
      </w:tr>
    </w:tbl>
    <w:p w:rsidR="00276736" w:rsidRDefault="00276736" w:rsidP="00276736">
      <w:pPr>
        <w:rPr>
          <w:ins w:id="449" w:author="User" w:date="2017-04-25T18:00:00Z"/>
        </w:rPr>
      </w:pPr>
    </w:p>
    <w:p w:rsidR="00276736" w:rsidRPr="00A06330" w:rsidRDefault="00276736">
      <w:pPr>
        <w:rPr>
          <w:rFonts w:ascii="Arial" w:hAnsi="Arial" w:cs="Arial"/>
          <w:sz w:val="20"/>
          <w:szCs w:val="20"/>
        </w:rPr>
      </w:pPr>
    </w:p>
    <w:sectPr w:rsidR="00276736" w:rsidRPr="00A06330" w:rsidSect="00CC4281">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3B9A" w:rsidRDefault="00673B9A" w:rsidP="0057693B">
      <w:pPr>
        <w:spacing w:after="0" w:line="240" w:lineRule="auto"/>
      </w:pPr>
      <w:r>
        <w:separator/>
      </w:r>
    </w:p>
  </w:endnote>
  <w:endnote w:type="continuationSeparator" w:id="0">
    <w:p w:rsidR="00673B9A" w:rsidRDefault="00673B9A" w:rsidP="005769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1" w:usb1="00000000" w:usb2="00000000" w:usb3="00000000" w:csb0="00000003"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8640437"/>
      <w:docPartObj>
        <w:docPartGallery w:val="Page Numbers (Bottom of Page)"/>
        <w:docPartUnique/>
      </w:docPartObj>
    </w:sdtPr>
    <w:sdtEndPr/>
    <w:sdtContent>
      <w:p w:rsidR="00550E88" w:rsidRDefault="00550E88">
        <w:pPr>
          <w:pStyle w:val="Zpat"/>
          <w:jc w:val="center"/>
        </w:pPr>
        <w:r>
          <w:fldChar w:fldCharType="begin"/>
        </w:r>
        <w:r>
          <w:instrText>PAGE   \* MERGEFORMAT</w:instrText>
        </w:r>
        <w:r>
          <w:fldChar w:fldCharType="separate"/>
        </w:r>
        <w:r w:rsidR="00FF19B7">
          <w:rPr>
            <w:noProof/>
          </w:rPr>
          <w:t>2</w:t>
        </w:r>
        <w:r>
          <w:fldChar w:fldCharType="end"/>
        </w:r>
      </w:p>
    </w:sdtContent>
  </w:sdt>
  <w:p w:rsidR="00550E88" w:rsidRDefault="00550E88" w:rsidP="00F508C9">
    <w:pPr>
      <w:pStyle w:val="Zpat"/>
      <w:jc w:val="center"/>
    </w:pPr>
    <w:r>
      <w:rPr>
        <w:noProof/>
      </w:rPr>
      <w:drawing>
        <wp:inline distT="0" distB="0" distL="0" distR="0" wp14:anchorId="6A85966E" wp14:editId="6CA9FB65">
          <wp:extent cx="5759450" cy="314325"/>
          <wp:effectExtent l="0" t="0" r="0" b="952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59450" cy="31432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3B9A" w:rsidRDefault="00673B9A" w:rsidP="0057693B">
      <w:pPr>
        <w:spacing w:after="0" w:line="240" w:lineRule="auto"/>
      </w:pPr>
      <w:r>
        <w:separator/>
      </w:r>
    </w:p>
  </w:footnote>
  <w:footnote w:type="continuationSeparator" w:id="0">
    <w:p w:rsidR="00673B9A" w:rsidRDefault="00673B9A" w:rsidP="005769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E88" w:rsidRDefault="00550E88" w:rsidP="00F508C9">
    <w:pPr>
      <w:pStyle w:val="Zhlav"/>
      <w:jc w:val="center"/>
    </w:pPr>
    <w:r>
      <w:rPr>
        <w:noProof/>
      </w:rPr>
      <w:drawing>
        <wp:inline distT="0" distB="0" distL="0" distR="0" wp14:anchorId="2E1C4D29" wp14:editId="0EC8FBDC">
          <wp:extent cx="5753100" cy="638175"/>
          <wp:effectExtent l="0" t="0" r="0" b="9525"/>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76BA7"/>
    <w:multiLevelType w:val="hybridMultilevel"/>
    <w:tmpl w:val="3F7A8866"/>
    <w:lvl w:ilvl="0" w:tplc="0405000F">
      <w:start w:val="1"/>
      <w:numFmt w:val="decimal"/>
      <w:lvlText w:val="%1."/>
      <w:lvlJc w:val="left"/>
      <w:pPr>
        <w:ind w:left="361" w:hanging="360"/>
      </w:pPr>
    </w:lvl>
    <w:lvl w:ilvl="1" w:tplc="04050019">
      <w:start w:val="1"/>
      <w:numFmt w:val="lowerLetter"/>
      <w:lvlText w:val="%2."/>
      <w:lvlJc w:val="left"/>
      <w:pPr>
        <w:ind w:left="1441" w:hanging="360"/>
      </w:pPr>
    </w:lvl>
    <w:lvl w:ilvl="2" w:tplc="0405001B" w:tentative="1">
      <w:start w:val="1"/>
      <w:numFmt w:val="lowerRoman"/>
      <w:lvlText w:val="%3."/>
      <w:lvlJc w:val="right"/>
      <w:pPr>
        <w:ind w:left="2161" w:hanging="180"/>
      </w:pPr>
    </w:lvl>
    <w:lvl w:ilvl="3" w:tplc="0405000F" w:tentative="1">
      <w:start w:val="1"/>
      <w:numFmt w:val="decimal"/>
      <w:lvlText w:val="%4."/>
      <w:lvlJc w:val="left"/>
      <w:pPr>
        <w:ind w:left="2881" w:hanging="360"/>
      </w:pPr>
    </w:lvl>
    <w:lvl w:ilvl="4" w:tplc="04050019" w:tentative="1">
      <w:start w:val="1"/>
      <w:numFmt w:val="lowerLetter"/>
      <w:lvlText w:val="%5."/>
      <w:lvlJc w:val="left"/>
      <w:pPr>
        <w:ind w:left="3601" w:hanging="360"/>
      </w:pPr>
    </w:lvl>
    <w:lvl w:ilvl="5" w:tplc="0405001B" w:tentative="1">
      <w:start w:val="1"/>
      <w:numFmt w:val="lowerRoman"/>
      <w:lvlText w:val="%6."/>
      <w:lvlJc w:val="right"/>
      <w:pPr>
        <w:ind w:left="4321" w:hanging="180"/>
      </w:pPr>
    </w:lvl>
    <w:lvl w:ilvl="6" w:tplc="0405000F" w:tentative="1">
      <w:start w:val="1"/>
      <w:numFmt w:val="decimal"/>
      <w:lvlText w:val="%7."/>
      <w:lvlJc w:val="left"/>
      <w:pPr>
        <w:ind w:left="5041" w:hanging="360"/>
      </w:pPr>
    </w:lvl>
    <w:lvl w:ilvl="7" w:tplc="04050019" w:tentative="1">
      <w:start w:val="1"/>
      <w:numFmt w:val="lowerLetter"/>
      <w:lvlText w:val="%8."/>
      <w:lvlJc w:val="left"/>
      <w:pPr>
        <w:ind w:left="5761" w:hanging="360"/>
      </w:pPr>
    </w:lvl>
    <w:lvl w:ilvl="8" w:tplc="0405001B" w:tentative="1">
      <w:start w:val="1"/>
      <w:numFmt w:val="lowerRoman"/>
      <w:lvlText w:val="%9."/>
      <w:lvlJc w:val="right"/>
      <w:pPr>
        <w:ind w:left="6481" w:hanging="180"/>
      </w:pPr>
    </w:lvl>
  </w:abstractNum>
  <w:abstractNum w:abstractNumId="1" w15:restartNumberingAfterBreak="0">
    <w:nsid w:val="08DC1A9A"/>
    <w:multiLevelType w:val="hybridMultilevel"/>
    <w:tmpl w:val="093819E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620" w:hanging="360"/>
      </w:pPr>
      <w:rPr>
        <w:rFonts w:ascii="Courier New" w:hAnsi="Courier New" w:cs="Courier New" w:hint="default"/>
      </w:rPr>
    </w:lvl>
    <w:lvl w:ilvl="2" w:tplc="04050005" w:tentative="1">
      <w:start w:val="1"/>
      <w:numFmt w:val="bullet"/>
      <w:lvlText w:val=""/>
      <w:lvlJc w:val="left"/>
      <w:pPr>
        <w:ind w:left="2340" w:hanging="360"/>
      </w:pPr>
      <w:rPr>
        <w:rFonts w:ascii="Wingdings" w:hAnsi="Wingdings" w:hint="default"/>
      </w:rPr>
    </w:lvl>
    <w:lvl w:ilvl="3" w:tplc="04050001" w:tentative="1">
      <w:start w:val="1"/>
      <w:numFmt w:val="bullet"/>
      <w:lvlText w:val=""/>
      <w:lvlJc w:val="left"/>
      <w:pPr>
        <w:ind w:left="3060" w:hanging="360"/>
      </w:pPr>
      <w:rPr>
        <w:rFonts w:ascii="Symbol" w:hAnsi="Symbol" w:hint="default"/>
      </w:rPr>
    </w:lvl>
    <w:lvl w:ilvl="4" w:tplc="04050003" w:tentative="1">
      <w:start w:val="1"/>
      <w:numFmt w:val="bullet"/>
      <w:lvlText w:val="o"/>
      <w:lvlJc w:val="left"/>
      <w:pPr>
        <w:ind w:left="3780" w:hanging="360"/>
      </w:pPr>
      <w:rPr>
        <w:rFonts w:ascii="Courier New" w:hAnsi="Courier New" w:cs="Courier New" w:hint="default"/>
      </w:rPr>
    </w:lvl>
    <w:lvl w:ilvl="5" w:tplc="04050005" w:tentative="1">
      <w:start w:val="1"/>
      <w:numFmt w:val="bullet"/>
      <w:lvlText w:val=""/>
      <w:lvlJc w:val="left"/>
      <w:pPr>
        <w:ind w:left="4500" w:hanging="360"/>
      </w:pPr>
      <w:rPr>
        <w:rFonts w:ascii="Wingdings" w:hAnsi="Wingdings" w:hint="default"/>
      </w:rPr>
    </w:lvl>
    <w:lvl w:ilvl="6" w:tplc="04050001" w:tentative="1">
      <w:start w:val="1"/>
      <w:numFmt w:val="bullet"/>
      <w:lvlText w:val=""/>
      <w:lvlJc w:val="left"/>
      <w:pPr>
        <w:ind w:left="5220" w:hanging="360"/>
      </w:pPr>
      <w:rPr>
        <w:rFonts w:ascii="Symbol" w:hAnsi="Symbol" w:hint="default"/>
      </w:rPr>
    </w:lvl>
    <w:lvl w:ilvl="7" w:tplc="04050003" w:tentative="1">
      <w:start w:val="1"/>
      <w:numFmt w:val="bullet"/>
      <w:lvlText w:val="o"/>
      <w:lvlJc w:val="left"/>
      <w:pPr>
        <w:ind w:left="5940" w:hanging="360"/>
      </w:pPr>
      <w:rPr>
        <w:rFonts w:ascii="Courier New" w:hAnsi="Courier New" w:cs="Courier New" w:hint="default"/>
      </w:rPr>
    </w:lvl>
    <w:lvl w:ilvl="8" w:tplc="04050005" w:tentative="1">
      <w:start w:val="1"/>
      <w:numFmt w:val="bullet"/>
      <w:lvlText w:val=""/>
      <w:lvlJc w:val="left"/>
      <w:pPr>
        <w:ind w:left="6660" w:hanging="360"/>
      </w:pPr>
      <w:rPr>
        <w:rFonts w:ascii="Wingdings" w:hAnsi="Wingdings" w:hint="default"/>
      </w:rPr>
    </w:lvl>
  </w:abstractNum>
  <w:abstractNum w:abstractNumId="2" w15:restartNumberingAfterBreak="0">
    <w:nsid w:val="0BBF4F7A"/>
    <w:multiLevelType w:val="hybridMultilevel"/>
    <w:tmpl w:val="5F4685F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0DDF4BC9"/>
    <w:multiLevelType w:val="hybridMultilevel"/>
    <w:tmpl w:val="27DC8FB0"/>
    <w:lvl w:ilvl="0" w:tplc="AF365378">
      <w:numFmt w:val="bullet"/>
      <w:lvlText w:val="-"/>
      <w:lvlJc w:val="left"/>
      <w:pPr>
        <w:ind w:left="720" w:hanging="360"/>
      </w:pPr>
      <w:rPr>
        <w:rFonts w:ascii="Times New Roman" w:eastAsia="Times New Roman" w:hAnsi="Times New Roman" w:hint="default"/>
        <w:b/>
      </w:rPr>
    </w:lvl>
    <w:lvl w:ilvl="1" w:tplc="04050003">
      <w:start w:val="1"/>
      <w:numFmt w:val="bullet"/>
      <w:lvlText w:val="o"/>
      <w:lvlJc w:val="left"/>
      <w:pPr>
        <w:ind w:left="927"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0F6FB6"/>
    <w:multiLevelType w:val="hybridMultilevel"/>
    <w:tmpl w:val="0504BEC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26D055B"/>
    <w:multiLevelType w:val="hybridMultilevel"/>
    <w:tmpl w:val="5EBCBEBC"/>
    <w:lvl w:ilvl="0" w:tplc="04050001">
      <w:start w:val="1"/>
      <w:numFmt w:val="bullet"/>
      <w:lvlText w:val=""/>
      <w:lvlJc w:val="left"/>
      <w:pPr>
        <w:ind w:left="372" w:hanging="360"/>
      </w:pPr>
      <w:rPr>
        <w:rFonts w:ascii="Symbol" w:hAnsi="Symbol" w:hint="default"/>
      </w:rPr>
    </w:lvl>
    <w:lvl w:ilvl="1" w:tplc="04050003" w:tentative="1">
      <w:start w:val="1"/>
      <w:numFmt w:val="bullet"/>
      <w:lvlText w:val="o"/>
      <w:lvlJc w:val="left"/>
      <w:pPr>
        <w:ind w:left="1092" w:hanging="360"/>
      </w:pPr>
      <w:rPr>
        <w:rFonts w:ascii="Courier New" w:hAnsi="Courier New" w:cs="Courier New" w:hint="default"/>
      </w:rPr>
    </w:lvl>
    <w:lvl w:ilvl="2" w:tplc="04050005" w:tentative="1">
      <w:start w:val="1"/>
      <w:numFmt w:val="bullet"/>
      <w:lvlText w:val=""/>
      <w:lvlJc w:val="left"/>
      <w:pPr>
        <w:ind w:left="1812" w:hanging="360"/>
      </w:pPr>
      <w:rPr>
        <w:rFonts w:ascii="Wingdings" w:hAnsi="Wingdings" w:hint="default"/>
      </w:rPr>
    </w:lvl>
    <w:lvl w:ilvl="3" w:tplc="04050001" w:tentative="1">
      <w:start w:val="1"/>
      <w:numFmt w:val="bullet"/>
      <w:lvlText w:val=""/>
      <w:lvlJc w:val="left"/>
      <w:pPr>
        <w:ind w:left="2532" w:hanging="360"/>
      </w:pPr>
      <w:rPr>
        <w:rFonts w:ascii="Symbol" w:hAnsi="Symbol" w:hint="default"/>
      </w:rPr>
    </w:lvl>
    <w:lvl w:ilvl="4" w:tplc="04050003" w:tentative="1">
      <w:start w:val="1"/>
      <w:numFmt w:val="bullet"/>
      <w:lvlText w:val="o"/>
      <w:lvlJc w:val="left"/>
      <w:pPr>
        <w:ind w:left="3252" w:hanging="360"/>
      </w:pPr>
      <w:rPr>
        <w:rFonts w:ascii="Courier New" w:hAnsi="Courier New" w:cs="Courier New" w:hint="default"/>
      </w:rPr>
    </w:lvl>
    <w:lvl w:ilvl="5" w:tplc="04050005" w:tentative="1">
      <w:start w:val="1"/>
      <w:numFmt w:val="bullet"/>
      <w:lvlText w:val=""/>
      <w:lvlJc w:val="left"/>
      <w:pPr>
        <w:ind w:left="3972" w:hanging="360"/>
      </w:pPr>
      <w:rPr>
        <w:rFonts w:ascii="Wingdings" w:hAnsi="Wingdings" w:hint="default"/>
      </w:rPr>
    </w:lvl>
    <w:lvl w:ilvl="6" w:tplc="04050001" w:tentative="1">
      <w:start w:val="1"/>
      <w:numFmt w:val="bullet"/>
      <w:lvlText w:val=""/>
      <w:lvlJc w:val="left"/>
      <w:pPr>
        <w:ind w:left="4692" w:hanging="360"/>
      </w:pPr>
      <w:rPr>
        <w:rFonts w:ascii="Symbol" w:hAnsi="Symbol" w:hint="default"/>
      </w:rPr>
    </w:lvl>
    <w:lvl w:ilvl="7" w:tplc="04050003" w:tentative="1">
      <w:start w:val="1"/>
      <w:numFmt w:val="bullet"/>
      <w:lvlText w:val="o"/>
      <w:lvlJc w:val="left"/>
      <w:pPr>
        <w:ind w:left="5412" w:hanging="360"/>
      </w:pPr>
      <w:rPr>
        <w:rFonts w:ascii="Courier New" w:hAnsi="Courier New" w:cs="Courier New" w:hint="default"/>
      </w:rPr>
    </w:lvl>
    <w:lvl w:ilvl="8" w:tplc="04050005" w:tentative="1">
      <w:start w:val="1"/>
      <w:numFmt w:val="bullet"/>
      <w:lvlText w:val=""/>
      <w:lvlJc w:val="left"/>
      <w:pPr>
        <w:ind w:left="6132" w:hanging="360"/>
      </w:pPr>
      <w:rPr>
        <w:rFonts w:ascii="Wingdings" w:hAnsi="Wingdings" w:hint="default"/>
      </w:rPr>
    </w:lvl>
  </w:abstractNum>
  <w:abstractNum w:abstractNumId="6" w15:restartNumberingAfterBreak="0">
    <w:nsid w:val="156D3419"/>
    <w:multiLevelType w:val="hybridMultilevel"/>
    <w:tmpl w:val="AFAAA4F6"/>
    <w:lvl w:ilvl="0" w:tplc="6EBA2DC8">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E8039B3"/>
    <w:multiLevelType w:val="hybridMultilevel"/>
    <w:tmpl w:val="9F980A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5D434D"/>
    <w:multiLevelType w:val="hybridMultilevel"/>
    <w:tmpl w:val="6CFA470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29A02125"/>
    <w:multiLevelType w:val="hybridMultilevel"/>
    <w:tmpl w:val="25B4BF42"/>
    <w:lvl w:ilvl="0" w:tplc="B80E65D4">
      <w:start w:val="1"/>
      <w:numFmt w:val="decimal"/>
      <w:pStyle w:val="Nadpis3"/>
      <w:lvlText w:val="1. 3. %1"/>
      <w:lvlJc w:val="left"/>
      <w:pPr>
        <w:ind w:left="1284" w:hanging="360"/>
      </w:pPr>
      <w:rPr>
        <w:rFonts w:hint="default"/>
      </w:rPr>
    </w:lvl>
    <w:lvl w:ilvl="1" w:tplc="04050019" w:tentative="1">
      <w:start w:val="1"/>
      <w:numFmt w:val="lowerLetter"/>
      <w:lvlText w:val="%2."/>
      <w:lvlJc w:val="left"/>
      <w:pPr>
        <w:ind w:left="2004" w:hanging="360"/>
      </w:pPr>
    </w:lvl>
    <w:lvl w:ilvl="2" w:tplc="0405001B" w:tentative="1">
      <w:start w:val="1"/>
      <w:numFmt w:val="lowerRoman"/>
      <w:lvlText w:val="%3."/>
      <w:lvlJc w:val="right"/>
      <w:pPr>
        <w:ind w:left="2724" w:hanging="180"/>
      </w:pPr>
    </w:lvl>
    <w:lvl w:ilvl="3" w:tplc="0405000F" w:tentative="1">
      <w:start w:val="1"/>
      <w:numFmt w:val="decimal"/>
      <w:lvlText w:val="%4."/>
      <w:lvlJc w:val="left"/>
      <w:pPr>
        <w:ind w:left="3444" w:hanging="360"/>
      </w:pPr>
    </w:lvl>
    <w:lvl w:ilvl="4" w:tplc="04050019" w:tentative="1">
      <w:start w:val="1"/>
      <w:numFmt w:val="lowerLetter"/>
      <w:lvlText w:val="%5."/>
      <w:lvlJc w:val="left"/>
      <w:pPr>
        <w:ind w:left="4164" w:hanging="360"/>
      </w:pPr>
    </w:lvl>
    <w:lvl w:ilvl="5" w:tplc="0405001B" w:tentative="1">
      <w:start w:val="1"/>
      <w:numFmt w:val="lowerRoman"/>
      <w:lvlText w:val="%6."/>
      <w:lvlJc w:val="right"/>
      <w:pPr>
        <w:ind w:left="4884" w:hanging="180"/>
      </w:pPr>
    </w:lvl>
    <w:lvl w:ilvl="6" w:tplc="0405000F" w:tentative="1">
      <w:start w:val="1"/>
      <w:numFmt w:val="decimal"/>
      <w:lvlText w:val="%7."/>
      <w:lvlJc w:val="left"/>
      <w:pPr>
        <w:ind w:left="5604" w:hanging="360"/>
      </w:pPr>
    </w:lvl>
    <w:lvl w:ilvl="7" w:tplc="04050019" w:tentative="1">
      <w:start w:val="1"/>
      <w:numFmt w:val="lowerLetter"/>
      <w:lvlText w:val="%8."/>
      <w:lvlJc w:val="left"/>
      <w:pPr>
        <w:ind w:left="6324" w:hanging="360"/>
      </w:pPr>
    </w:lvl>
    <w:lvl w:ilvl="8" w:tplc="0405001B" w:tentative="1">
      <w:start w:val="1"/>
      <w:numFmt w:val="lowerRoman"/>
      <w:lvlText w:val="%9."/>
      <w:lvlJc w:val="right"/>
      <w:pPr>
        <w:ind w:left="7044" w:hanging="180"/>
      </w:pPr>
    </w:lvl>
  </w:abstractNum>
  <w:abstractNum w:abstractNumId="10" w15:restartNumberingAfterBreak="0">
    <w:nsid w:val="2F71451C"/>
    <w:multiLevelType w:val="hybridMultilevel"/>
    <w:tmpl w:val="F6BE84C4"/>
    <w:lvl w:ilvl="0" w:tplc="ED22F55C">
      <w:start w:val="1"/>
      <w:numFmt w:val="decimal"/>
      <w:pStyle w:val="Nadpis1"/>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3137477D"/>
    <w:multiLevelType w:val="hybridMultilevel"/>
    <w:tmpl w:val="743E0C7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38D624F1"/>
    <w:multiLevelType w:val="hybridMultilevel"/>
    <w:tmpl w:val="C36EF05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3D1462AE"/>
    <w:multiLevelType w:val="hybridMultilevel"/>
    <w:tmpl w:val="282ECA96"/>
    <w:lvl w:ilvl="0" w:tplc="565EDA7E">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454018B"/>
    <w:multiLevelType w:val="hybridMultilevel"/>
    <w:tmpl w:val="17405C4C"/>
    <w:lvl w:ilvl="0" w:tplc="6C78969C">
      <w:start w:val="1"/>
      <w:numFmt w:val="decimal"/>
      <w:pStyle w:val="Nadpis2"/>
      <w:lvlText w:val="1. %1"/>
      <w:lvlJc w:val="left"/>
      <w:pPr>
        <w:ind w:left="106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5" w15:restartNumberingAfterBreak="0">
    <w:nsid w:val="463B7F83"/>
    <w:multiLevelType w:val="hybridMultilevel"/>
    <w:tmpl w:val="1200F9C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6805969"/>
    <w:multiLevelType w:val="hybridMultilevel"/>
    <w:tmpl w:val="C85039F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E240AA5"/>
    <w:multiLevelType w:val="hybridMultilevel"/>
    <w:tmpl w:val="282ECA96"/>
    <w:lvl w:ilvl="0" w:tplc="565EDA7E">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49A6216"/>
    <w:multiLevelType w:val="hybridMultilevel"/>
    <w:tmpl w:val="88BE5730"/>
    <w:lvl w:ilvl="0" w:tplc="AF365378">
      <w:numFmt w:val="bullet"/>
      <w:lvlText w:val="-"/>
      <w:lvlJc w:val="left"/>
      <w:pPr>
        <w:ind w:left="360" w:hanging="360"/>
      </w:pPr>
      <w:rPr>
        <w:rFonts w:ascii="Times New Roman" w:eastAsia="Times New Roman" w:hAnsi="Times New Roman" w:hint="default"/>
        <w:b/>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55E207B5"/>
    <w:multiLevelType w:val="hybridMultilevel"/>
    <w:tmpl w:val="8BE0841A"/>
    <w:lvl w:ilvl="0" w:tplc="AF365378">
      <w:numFmt w:val="bullet"/>
      <w:lvlText w:val="-"/>
      <w:lvlJc w:val="left"/>
      <w:pPr>
        <w:ind w:left="360" w:hanging="360"/>
      </w:pPr>
      <w:rPr>
        <w:rFonts w:ascii="Times New Roman" w:eastAsia="Times New Roman" w:hAnsi="Times New Roman" w:hint="default"/>
        <w:b/>
      </w:rPr>
    </w:lvl>
    <w:lvl w:ilvl="1" w:tplc="55565B86">
      <w:start w:val="1"/>
      <w:numFmt w:val="bullet"/>
      <w:lvlText w:val="•"/>
      <w:lvlJc w:val="left"/>
      <w:pPr>
        <w:ind w:left="1425" w:hanging="705"/>
      </w:pPr>
      <w:rPr>
        <w:rFonts w:ascii="Cambria" w:eastAsiaTheme="minorEastAsia" w:hAnsi="Cambria" w:cstheme="minorBidi"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59A7162C"/>
    <w:multiLevelType w:val="hybridMultilevel"/>
    <w:tmpl w:val="8DAA4C0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5E7C014A"/>
    <w:multiLevelType w:val="hybridMultilevel"/>
    <w:tmpl w:val="1F3EF2E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27141E3"/>
    <w:multiLevelType w:val="hybridMultilevel"/>
    <w:tmpl w:val="D2442BDC"/>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88A536E"/>
    <w:multiLevelType w:val="hybridMultilevel"/>
    <w:tmpl w:val="8CBEB6BE"/>
    <w:lvl w:ilvl="0" w:tplc="3FBC9FC0">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6A8659D3"/>
    <w:multiLevelType w:val="hybridMultilevel"/>
    <w:tmpl w:val="405ECA2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5" w15:restartNumberingAfterBreak="0">
    <w:nsid w:val="741A4F89"/>
    <w:multiLevelType w:val="hybridMultilevel"/>
    <w:tmpl w:val="FFFAD24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15:restartNumberingAfterBreak="0">
    <w:nsid w:val="774F6223"/>
    <w:multiLevelType w:val="hybridMultilevel"/>
    <w:tmpl w:val="506494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8D60EF6"/>
    <w:multiLevelType w:val="hybridMultilevel"/>
    <w:tmpl w:val="29E0E3D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8" w15:restartNumberingAfterBreak="0">
    <w:nsid w:val="79172A08"/>
    <w:multiLevelType w:val="hybridMultilevel"/>
    <w:tmpl w:val="51AA72F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4"/>
  </w:num>
  <w:num w:numId="2">
    <w:abstractNumId w:val="9"/>
  </w:num>
  <w:num w:numId="3">
    <w:abstractNumId w:val="10"/>
  </w:num>
  <w:num w:numId="4">
    <w:abstractNumId w:val="28"/>
  </w:num>
  <w:num w:numId="5">
    <w:abstractNumId w:val="24"/>
  </w:num>
  <w:num w:numId="6">
    <w:abstractNumId w:val="0"/>
  </w:num>
  <w:num w:numId="7">
    <w:abstractNumId w:val="7"/>
  </w:num>
  <w:num w:numId="8">
    <w:abstractNumId w:val="8"/>
  </w:num>
  <w:num w:numId="9">
    <w:abstractNumId w:val="27"/>
  </w:num>
  <w:num w:numId="10">
    <w:abstractNumId w:val="15"/>
  </w:num>
  <w:num w:numId="11">
    <w:abstractNumId w:val="5"/>
  </w:num>
  <w:num w:numId="12">
    <w:abstractNumId w:val="11"/>
  </w:num>
  <w:num w:numId="13">
    <w:abstractNumId w:val="4"/>
  </w:num>
  <w:num w:numId="14">
    <w:abstractNumId w:val="20"/>
  </w:num>
  <w:num w:numId="15">
    <w:abstractNumId w:val="26"/>
  </w:num>
  <w:num w:numId="16">
    <w:abstractNumId w:val="17"/>
  </w:num>
  <w:num w:numId="17">
    <w:abstractNumId w:val="21"/>
  </w:num>
  <w:num w:numId="18">
    <w:abstractNumId w:val="18"/>
  </w:num>
  <w:num w:numId="19">
    <w:abstractNumId w:val="19"/>
  </w:num>
  <w:num w:numId="20">
    <w:abstractNumId w:val="2"/>
  </w:num>
  <w:num w:numId="21">
    <w:abstractNumId w:val="25"/>
  </w:num>
  <w:num w:numId="22">
    <w:abstractNumId w:val="16"/>
  </w:num>
  <w:num w:numId="23">
    <w:abstractNumId w:val="3"/>
  </w:num>
  <w:num w:numId="24">
    <w:abstractNumId w:val="1"/>
  </w:num>
  <w:num w:numId="25">
    <w:abstractNumId w:val="13"/>
  </w:num>
  <w:num w:numId="26">
    <w:abstractNumId w:val="6"/>
  </w:num>
  <w:num w:numId="27">
    <w:abstractNumId w:val="12"/>
  </w:num>
  <w:num w:numId="28">
    <w:abstractNumId w:val="22"/>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ristýna Bláhová">
    <w15:presenceInfo w15:providerId="None" w15:userId="Kristýna Bláhová"/>
  </w15:person>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oNotTrackFormatting/>
  <w:defaultTabStop w:val="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11D3"/>
    <w:rsid w:val="00001F9A"/>
    <w:rsid w:val="00004DE0"/>
    <w:rsid w:val="00011161"/>
    <w:rsid w:val="00011966"/>
    <w:rsid w:val="000178DF"/>
    <w:rsid w:val="000200EC"/>
    <w:rsid w:val="000211D3"/>
    <w:rsid w:val="00022FAF"/>
    <w:rsid w:val="0003700F"/>
    <w:rsid w:val="00040D78"/>
    <w:rsid w:val="00042BFF"/>
    <w:rsid w:val="00050105"/>
    <w:rsid w:val="00055578"/>
    <w:rsid w:val="00066E1B"/>
    <w:rsid w:val="00073741"/>
    <w:rsid w:val="00080053"/>
    <w:rsid w:val="0009093C"/>
    <w:rsid w:val="00091224"/>
    <w:rsid w:val="000923F5"/>
    <w:rsid w:val="00093870"/>
    <w:rsid w:val="000A2436"/>
    <w:rsid w:val="000A6268"/>
    <w:rsid w:val="000B169D"/>
    <w:rsid w:val="000B4D12"/>
    <w:rsid w:val="000C4B03"/>
    <w:rsid w:val="000C7A1F"/>
    <w:rsid w:val="000D21CA"/>
    <w:rsid w:val="000D4729"/>
    <w:rsid w:val="000D52A4"/>
    <w:rsid w:val="000D6152"/>
    <w:rsid w:val="000F22EC"/>
    <w:rsid w:val="000F5D05"/>
    <w:rsid w:val="000F69FE"/>
    <w:rsid w:val="000F6F12"/>
    <w:rsid w:val="000F7CDC"/>
    <w:rsid w:val="001007D3"/>
    <w:rsid w:val="00106B05"/>
    <w:rsid w:val="00112586"/>
    <w:rsid w:val="00117357"/>
    <w:rsid w:val="0012407F"/>
    <w:rsid w:val="00125A2A"/>
    <w:rsid w:val="00127E61"/>
    <w:rsid w:val="001304FB"/>
    <w:rsid w:val="00144DEB"/>
    <w:rsid w:val="00157B01"/>
    <w:rsid w:val="00161D61"/>
    <w:rsid w:val="00163984"/>
    <w:rsid w:val="0017337C"/>
    <w:rsid w:val="00173EF1"/>
    <w:rsid w:val="00174114"/>
    <w:rsid w:val="0018207B"/>
    <w:rsid w:val="00187570"/>
    <w:rsid w:val="001914FB"/>
    <w:rsid w:val="001933C8"/>
    <w:rsid w:val="0019744D"/>
    <w:rsid w:val="001A0B09"/>
    <w:rsid w:val="001B1A7F"/>
    <w:rsid w:val="001B1B05"/>
    <w:rsid w:val="001B29B6"/>
    <w:rsid w:val="001C4AE1"/>
    <w:rsid w:val="001D00A0"/>
    <w:rsid w:val="001D3E9C"/>
    <w:rsid w:val="001D52AA"/>
    <w:rsid w:val="001E2A47"/>
    <w:rsid w:val="001E3BF6"/>
    <w:rsid w:val="001E4280"/>
    <w:rsid w:val="001E6AE6"/>
    <w:rsid w:val="001F3439"/>
    <w:rsid w:val="001F3C70"/>
    <w:rsid w:val="002052BE"/>
    <w:rsid w:val="00212829"/>
    <w:rsid w:val="00212A0F"/>
    <w:rsid w:val="00217A8A"/>
    <w:rsid w:val="002300ED"/>
    <w:rsid w:val="002316A5"/>
    <w:rsid w:val="00242AE5"/>
    <w:rsid w:val="002476EA"/>
    <w:rsid w:val="00253A87"/>
    <w:rsid w:val="00257B1C"/>
    <w:rsid w:val="002643C6"/>
    <w:rsid w:val="002740E2"/>
    <w:rsid w:val="00275F42"/>
    <w:rsid w:val="00276736"/>
    <w:rsid w:val="00277D86"/>
    <w:rsid w:val="0028094F"/>
    <w:rsid w:val="002826D8"/>
    <w:rsid w:val="00282EF3"/>
    <w:rsid w:val="00287F70"/>
    <w:rsid w:val="0029159B"/>
    <w:rsid w:val="00292792"/>
    <w:rsid w:val="00296A57"/>
    <w:rsid w:val="00297735"/>
    <w:rsid w:val="002A46F3"/>
    <w:rsid w:val="002A7013"/>
    <w:rsid w:val="002B616E"/>
    <w:rsid w:val="002B6B6F"/>
    <w:rsid w:val="002B771F"/>
    <w:rsid w:val="002C3BAA"/>
    <w:rsid w:val="002C5F81"/>
    <w:rsid w:val="002D2F1C"/>
    <w:rsid w:val="002E11DF"/>
    <w:rsid w:val="002F06C9"/>
    <w:rsid w:val="0030174B"/>
    <w:rsid w:val="00302311"/>
    <w:rsid w:val="00305305"/>
    <w:rsid w:val="0031033A"/>
    <w:rsid w:val="003165A9"/>
    <w:rsid w:val="003255A2"/>
    <w:rsid w:val="00333C0E"/>
    <w:rsid w:val="00341CE4"/>
    <w:rsid w:val="00342E84"/>
    <w:rsid w:val="00347267"/>
    <w:rsid w:val="003527E0"/>
    <w:rsid w:val="00353D3A"/>
    <w:rsid w:val="0035550B"/>
    <w:rsid w:val="003637FD"/>
    <w:rsid w:val="003643D3"/>
    <w:rsid w:val="00377054"/>
    <w:rsid w:val="00385135"/>
    <w:rsid w:val="003866B0"/>
    <w:rsid w:val="003924FC"/>
    <w:rsid w:val="0039644E"/>
    <w:rsid w:val="003A09E8"/>
    <w:rsid w:val="003A0E84"/>
    <w:rsid w:val="003A727A"/>
    <w:rsid w:val="003B34D4"/>
    <w:rsid w:val="003B6397"/>
    <w:rsid w:val="003C27B4"/>
    <w:rsid w:val="003C560C"/>
    <w:rsid w:val="003D156B"/>
    <w:rsid w:val="003D3A55"/>
    <w:rsid w:val="003D659F"/>
    <w:rsid w:val="003E1948"/>
    <w:rsid w:val="003E713E"/>
    <w:rsid w:val="00405114"/>
    <w:rsid w:val="00410AB3"/>
    <w:rsid w:val="00413B42"/>
    <w:rsid w:val="00421FC7"/>
    <w:rsid w:val="00426E10"/>
    <w:rsid w:val="00440E40"/>
    <w:rsid w:val="00452E26"/>
    <w:rsid w:val="00454592"/>
    <w:rsid w:val="00456065"/>
    <w:rsid w:val="00456A34"/>
    <w:rsid w:val="004574E8"/>
    <w:rsid w:val="004637D2"/>
    <w:rsid w:val="0046654B"/>
    <w:rsid w:val="00473B99"/>
    <w:rsid w:val="004861AA"/>
    <w:rsid w:val="00490BA8"/>
    <w:rsid w:val="004A0FA2"/>
    <w:rsid w:val="004A2BC2"/>
    <w:rsid w:val="004B19ED"/>
    <w:rsid w:val="004B2764"/>
    <w:rsid w:val="004B64C8"/>
    <w:rsid w:val="004C1D46"/>
    <w:rsid w:val="004C51FE"/>
    <w:rsid w:val="004C7FEA"/>
    <w:rsid w:val="004E0D98"/>
    <w:rsid w:val="004E34CB"/>
    <w:rsid w:val="004F3135"/>
    <w:rsid w:val="004F329B"/>
    <w:rsid w:val="004F5730"/>
    <w:rsid w:val="004F7E18"/>
    <w:rsid w:val="00511987"/>
    <w:rsid w:val="005119B2"/>
    <w:rsid w:val="00525537"/>
    <w:rsid w:val="00527FA7"/>
    <w:rsid w:val="005305BF"/>
    <w:rsid w:val="005315FF"/>
    <w:rsid w:val="00535A04"/>
    <w:rsid w:val="00541D05"/>
    <w:rsid w:val="0054202F"/>
    <w:rsid w:val="005428CF"/>
    <w:rsid w:val="00543256"/>
    <w:rsid w:val="00550D14"/>
    <w:rsid w:val="00550E88"/>
    <w:rsid w:val="00552C54"/>
    <w:rsid w:val="00554780"/>
    <w:rsid w:val="005562CE"/>
    <w:rsid w:val="00563100"/>
    <w:rsid w:val="00572369"/>
    <w:rsid w:val="0057631C"/>
    <w:rsid w:val="0057693B"/>
    <w:rsid w:val="00581745"/>
    <w:rsid w:val="00584D7E"/>
    <w:rsid w:val="00591CBF"/>
    <w:rsid w:val="00592B0E"/>
    <w:rsid w:val="005A7D36"/>
    <w:rsid w:val="005C1D66"/>
    <w:rsid w:val="005D2652"/>
    <w:rsid w:val="005D3855"/>
    <w:rsid w:val="005E26A0"/>
    <w:rsid w:val="005E4574"/>
    <w:rsid w:val="005E720A"/>
    <w:rsid w:val="005E7842"/>
    <w:rsid w:val="005F1A80"/>
    <w:rsid w:val="005F6A3D"/>
    <w:rsid w:val="00600452"/>
    <w:rsid w:val="00600FE2"/>
    <w:rsid w:val="00602986"/>
    <w:rsid w:val="00604656"/>
    <w:rsid w:val="00604AA1"/>
    <w:rsid w:val="006065E9"/>
    <w:rsid w:val="00606F21"/>
    <w:rsid w:val="0061025E"/>
    <w:rsid w:val="00612449"/>
    <w:rsid w:val="00614442"/>
    <w:rsid w:val="00614AE2"/>
    <w:rsid w:val="0061631F"/>
    <w:rsid w:val="0062624B"/>
    <w:rsid w:val="00636D04"/>
    <w:rsid w:val="00643040"/>
    <w:rsid w:val="0065188F"/>
    <w:rsid w:val="006529B0"/>
    <w:rsid w:val="0065417A"/>
    <w:rsid w:val="00656766"/>
    <w:rsid w:val="00666115"/>
    <w:rsid w:val="00670DBC"/>
    <w:rsid w:val="00673B9A"/>
    <w:rsid w:val="00677C90"/>
    <w:rsid w:val="00682EB2"/>
    <w:rsid w:val="0069229A"/>
    <w:rsid w:val="00696657"/>
    <w:rsid w:val="006A2D9E"/>
    <w:rsid w:val="006B2B61"/>
    <w:rsid w:val="006B3583"/>
    <w:rsid w:val="006B57E1"/>
    <w:rsid w:val="006C2CD6"/>
    <w:rsid w:val="006C6FCF"/>
    <w:rsid w:val="006D3759"/>
    <w:rsid w:val="006E1DAB"/>
    <w:rsid w:val="006E25BE"/>
    <w:rsid w:val="006F0E04"/>
    <w:rsid w:val="006F1C43"/>
    <w:rsid w:val="006F2480"/>
    <w:rsid w:val="00700C2C"/>
    <w:rsid w:val="007026D2"/>
    <w:rsid w:val="0070575B"/>
    <w:rsid w:val="00706CB9"/>
    <w:rsid w:val="00710392"/>
    <w:rsid w:val="00715132"/>
    <w:rsid w:val="007162A8"/>
    <w:rsid w:val="007206D0"/>
    <w:rsid w:val="00721577"/>
    <w:rsid w:val="00723AAB"/>
    <w:rsid w:val="007256E8"/>
    <w:rsid w:val="0073378C"/>
    <w:rsid w:val="00740E19"/>
    <w:rsid w:val="00743F72"/>
    <w:rsid w:val="00744BA8"/>
    <w:rsid w:val="00751B7D"/>
    <w:rsid w:val="00761A89"/>
    <w:rsid w:val="007662DD"/>
    <w:rsid w:val="0076756D"/>
    <w:rsid w:val="00784BA7"/>
    <w:rsid w:val="00785A5D"/>
    <w:rsid w:val="00794A15"/>
    <w:rsid w:val="007A4460"/>
    <w:rsid w:val="007C0A30"/>
    <w:rsid w:val="007C0C1C"/>
    <w:rsid w:val="007C227A"/>
    <w:rsid w:val="007C6A84"/>
    <w:rsid w:val="007D4B33"/>
    <w:rsid w:val="007E5356"/>
    <w:rsid w:val="007E54A3"/>
    <w:rsid w:val="007F04B3"/>
    <w:rsid w:val="007F2D75"/>
    <w:rsid w:val="007F64AF"/>
    <w:rsid w:val="0080277E"/>
    <w:rsid w:val="00803C69"/>
    <w:rsid w:val="00811AA5"/>
    <w:rsid w:val="008139E7"/>
    <w:rsid w:val="00821D26"/>
    <w:rsid w:val="00836FE4"/>
    <w:rsid w:val="0084023A"/>
    <w:rsid w:val="00840F51"/>
    <w:rsid w:val="00854436"/>
    <w:rsid w:val="00856281"/>
    <w:rsid w:val="0089258F"/>
    <w:rsid w:val="00892B77"/>
    <w:rsid w:val="00897505"/>
    <w:rsid w:val="008A2338"/>
    <w:rsid w:val="008A24E9"/>
    <w:rsid w:val="008A52C2"/>
    <w:rsid w:val="008B12BE"/>
    <w:rsid w:val="008B5F3A"/>
    <w:rsid w:val="008C02E4"/>
    <w:rsid w:val="008C058E"/>
    <w:rsid w:val="008C7C54"/>
    <w:rsid w:val="008D4317"/>
    <w:rsid w:val="008D51EA"/>
    <w:rsid w:val="008D6A67"/>
    <w:rsid w:val="008E2E4C"/>
    <w:rsid w:val="008F0DEB"/>
    <w:rsid w:val="008F12F4"/>
    <w:rsid w:val="008F44C2"/>
    <w:rsid w:val="00914A1A"/>
    <w:rsid w:val="00915518"/>
    <w:rsid w:val="00916FEC"/>
    <w:rsid w:val="00917D3C"/>
    <w:rsid w:val="00921754"/>
    <w:rsid w:val="009242B8"/>
    <w:rsid w:val="00925101"/>
    <w:rsid w:val="009303D0"/>
    <w:rsid w:val="009309BF"/>
    <w:rsid w:val="0093191C"/>
    <w:rsid w:val="0094505A"/>
    <w:rsid w:val="009507C0"/>
    <w:rsid w:val="00951673"/>
    <w:rsid w:val="00954081"/>
    <w:rsid w:val="009543FF"/>
    <w:rsid w:val="009630C6"/>
    <w:rsid w:val="00971E86"/>
    <w:rsid w:val="00972FF2"/>
    <w:rsid w:val="00976A2E"/>
    <w:rsid w:val="00977146"/>
    <w:rsid w:val="00985060"/>
    <w:rsid w:val="0098646B"/>
    <w:rsid w:val="00993927"/>
    <w:rsid w:val="009A56C1"/>
    <w:rsid w:val="009B54A0"/>
    <w:rsid w:val="009B5C7D"/>
    <w:rsid w:val="009B789E"/>
    <w:rsid w:val="009C34A3"/>
    <w:rsid w:val="009C39BB"/>
    <w:rsid w:val="009C43D4"/>
    <w:rsid w:val="009F0B9E"/>
    <w:rsid w:val="009F1AA6"/>
    <w:rsid w:val="00A02031"/>
    <w:rsid w:val="00A03FB4"/>
    <w:rsid w:val="00A06330"/>
    <w:rsid w:val="00A132F8"/>
    <w:rsid w:val="00A209BE"/>
    <w:rsid w:val="00A20A82"/>
    <w:rsid w:val="00A20BF3"/>
    <w:rsid w:val="00A220D3"/>
    <w:rsid w:val="00A2643F"/>
    <w:rsid w:val="00A26C76"/>
    <w:rsid w:val="00A344CF"/>
    <w:rsid w:val="00A35524"/>
    <w:rsid w:val="00A3737A"/>
    <w:rsid w:val="00A42E28"/>
    <w:rsid w:val="00A44C2A"/>
    <w:rsid w:val="00A477CF"/>
    <w:rsid w:val="00A51B4B"/>
    <w:rsid w:val="00A521B4"/>
    <w:rsid w:val="00A5363C"/>
    <w:rsid w:val="00A53B6E"/>
    <w:rsid w:val="00A54A08"/>
    <w:rsid w:val="00A54C6C"/>
    <w:rsid w:val="00A56029"/>
    <w:rsid w:val="00A6481A"/>
    <w:rsid w:val="00A65141"/>
    <w:rsid w:val="00A72E7D"/>
    <w:rsid w:val="00A736ED"/>
    <w:rsid w:val="00A74359"/>
    <w:rsid w:val="00A75AFB"/>
    <w:rsid w:val="00A77366"/>
    <w:rsid w:val="00A80FDA"/>
    <w:rsid w:val="00A857A0"/>
    <w:rsid w:val="00A87AAC"/>
    <w:rsid w:val="00A90270"/>
    <w:rsid w:val="00A93411"/>
    <w:rsid w:val="00AA0692"/>
    <w:rsid w:val="00AA1B14"/>
    <w:rsid w:val="00AB2A63"/>
    <w:rsid w:val="00AB2E1E"/>
    <w:rsid w:val="00AB6F18"/>
    <w:rsid w:val="00AB7684"/>
    <w:rsid w:val="00AC7A99"/>
    <w:rsid w:val="00AE0BF1"/>
    <w:rsid w:val="00AE1A13"/>
    <w:rsid w:val="00AE60DC"/>
    <w:rsid w:val="00AF319A"/>
    <w:rsid w:val="00B056D2"/>
    <w:rsid w:val="00B151DD"/>
    <w:rsid w:val="00B21E36"/>
    <w:rsid w:val="00B250F0"/>
    <w:rsid w:val="00B26E8E"/>
    <w:rsid w:val="00B27612"/>
    <w:rsid w:val="00B3125A"/>
    <w:rsid w:val="00B31E0B"/>
    <w:rsid w:val="00B31E4C"/>
    <w:rsid w:val="00B32148"/>
    <w:rsid w:val="00B42446"/>
    <w:rsid w:val="00B42DF8"/>
    <w:rsid w:val="00B44DBE"/>
    <w:rsid w:val="00B504B6"/>
    <w:rsid w:val="00B545AF"/>
    <w:rsid w:val="00B831CE"/>
    <w:rsid w:val="00B91550"/>
    <w:rsid w:val="00BA5DB4"/>
    <w:rsid w:val="00BB0F02"/>
    <w:rsid w:val="00BC1848"/>
    <w:rsid w:val="00BC2D6D"/>
    <w:rsid w:val="00BC6FB7"/>
    <w:rsid w:val="00BD159C"/>
    <w:rsid w:val="00BD33F7"/>
    <w:rsid w:val="00BD5F07"/>
    <w:rsid w:val="00BD7EC5"/>
    <w:rsid w:val="00BE0AE8"/>
    <w:rsid w:val="00BE1A72"/>
    <w:rsid w:val="00BF7493"/>
    <w:rsid w:val="00C00194"/>
    <w:rsid w:val="00C02CD5"/>
    <w:rsid w:val="00C10F1A"/>
    <w:rsid w:val="00C12001"/>
    <w:rsid w:val="00C13085"/>
    <w:rsid w:val="00C136B3"/>
    <w:rsid w:val="00C13C7C"/>
    <w:rsid w:val="00C14C80"/>
    <w:rsid w:val="00C14F49"/>
    <w:rsid w:val="00C2004F"/>
    <w:rsid w:val="00C20707"/>
    <w:rsid w:val="00C2554A"/>
    <w:rsid w:val="00C32AEB"/>
    <w:rsid w:val="00C361A7"/>
    <w:rsid w:val="00C361D2"/>
    <w:rsid w:val="00C40C1A"/>
    <w:rsid w:val="00C44F2D"/>
    <w:rsid w:val="00C50001"/>
    <w:rsid w:val="00C501F5"/>
    <w:rsid w:val="00C52D33"/>
    <w:rsid w:val="00C72100"/>
    <w:rsid w:val="00C818A6"/>
    <w:rsid w:val="00C81943"/>
    <w:rsid w:val="00C8571E"/>
    <w:rsid w:val="00C95407"/>
    <w:rsid w:val="00CA2408"/>
    <w:rsid w:val="00CA41B4"/>
    <w:rsid w:val="00CA795F"/>
    <w:rsid w:val="00CB61CA"/>
    <w:rsid w:val="00CC4281"/>
    <w:rsid w:val="00CC6731"/>
    <w:rsid w:val="00CD0942"/>
    <w:rsid w:val="00CD17DD"/>
    <w:rsid w:val="00CD2ECE"/>
    <w:rsid w:val="00CE15DD"/>
    <w:rsid w:val="00CE50BC"/>
    <w:rsid w:val="00CE68A8"/>
    <w:rsid w:val="00CE71D2"/>
    <w:rsid w:val="00CF2932"/>
    <w:rsid w:val="00CF52DB"/>
    <w:rsid w:val="00CF6008"/>
    <w:rsid w:val="00D05CF1"/>
    <w:rsid w:val="00D07D40"/>
    <w:rsid w:val="00D1159A"/>
    <w:rsid w:val="00D11637"/>
    <w:rsid w:val="00D129E1"/>
    <w:rsid w:val="00D141E9"/>
    <w:rsid w:val="00D234F3"/>
    <w:rsid w:val="00D248AE"/>
    <w:rsid w:val="00D25C65"/>
    <w:rsid w:val="00D322DB"/>
    <w:rsid w:val="00D32D8D"/>
    <w:rsid w:val="00D34733"/>
    <w:rsid w:val="00D372D2"/>
    <w:rsid w:val="00D44B51"/>
    <w:rsid w:val="00D4502A"/>
    <w:rsid w:val="00D450D6"/>
    <w:rsid w:val="00D45EC6"/>
    <w:rsid w:val="00D47E79"/>
    <w:rsid w:val="00D57B60"/>
    <w:rsid w:val="00D64680"/>
    <w:rsid w:val="00D6624F"/>
    <w:rsid w:val="00D86327"/>
    <w:rsid w:val="00D913C8"/>
    <w:rsid w:val="00D92759"/>
    <w:rsid w:val="00D944EA"/>
    <w:rsid w:val="00D965A8"/>
    <w:rsid w:val="00DA0AD1"/>
    <w:rsid w:val="00DA11A8"/>
    <w:rsid w:val="00DA2A0F"/>
    <w:rsid w:val="00DB114D"/>
    <w:rsid w:val="00DB16CA"/>
    <w:rsid w:val="00DB1D65"/>
    <w:rsid w:val="00DB2BEF"/>
    <w:rsid w:val="00DB3589"/>
    <w:rsid w:val="00DB5F44"/>
    <w:rsid w:val="00DB7A5D"/>
    <w:rsid w:val="00DB7E1B"/>
    <w:rsid w:val="00DC0D59"/>
    <w:rsid w:val="00DC2976"/>
    <w:rsid w:val="00DC2E74"/>
    <w:rsid w:val="00DC47A8"/>
    <w:rsid w:val="00DC68DC"/>
    <w:rsid w:val="00DD1C7F"/>
    <w:rsid w:val="00DD1F8F"/>
    <w:rsid w:val="00DE498A"/>
    <w:rsid w:val="00DE6806"/>
    <w:rsid w:val="00E01889"/>
    <w:rsid w:val="00E01DF0"/>
    <w:rsid w:val="00E03821"/>
    <w:rsid w:val="00E05919"/>
    <w:rsid w:val="00E0594F"/>
    <w:rsid w:val="00E07FBE"/>
    <w:rsid w:val="00E138EA"/>
    <w:rsid w:val="00E14320"/>
    <w:rsid w:val="00E166E1"/>
    <w:rsid w:val="00E21EB3"/>
    <w:rsid w:val="00E229BC"/>
    <w:rsid w:val="00E255BE"/>
    <w:rsid w:val="00E27976"/>
    <w:rsid w:val="00E30976"/>
    <w:rsid w:val="00E3193C"/>
    <w:rsid w:val="00E35588"/>
    <w:rsid w:val="00E379A4"/>
    <w:rsid w:val="00E4528B"/>
    <w:rsid w:val="00E56545"/>
    <w:rsid w:val="00E6271E"/>
    <w:rsid w:val="00E644F0"/>
    <w:rsid w:val="00E7690E"/>
    <w:rsid w:val="00E813C8"/>
    <w:rsid w:val="00E8188F"/>
    <w:rsid w:val="00E820FF"/>
    <w:rsid w:val="00E82FC5"/>
    <w:rsid w:val="00E86551"/>
    <w:rsid w:val="00E8785B"/>
    <w:rsid w:val="00E927FB"/>
    <w:rsid w:val="00EA5FF9"/>
    <w:rsid w:val="00EA6274"/>
    <w:rsid w:val="00EB3941"/>
    <w:rsid w:val="00ED3285"/>
    <w:rsid w:val="00ED5777"/>
    <w:rsid w:val="00ED6D47"/>
    <w:rsid w:val="00EE0BFE"/>
    <w:rsid w:val="00EE502B"/>
    <w:rsid w:val="00EE5995"/>
    <w:rsid w:val="00EE5DDF"/>
    <w:rsid w:val="00EF001A"/>
    <w:rsid w:val="00EF01E2"/>
    <w:rsid w:val="00EF5A33"/>
    <w:rsid w:val="00EF6456"/>
    <w:rsid w:val="00F00733"/>
    <w:rsid w:val="00F02F8C"/>
    <w:rsid w:val="00F103F3"/>
    <w:rsid w:val="00F11346"/>
    <w:rsid w:val="00F1314C"/>
    <w:rsid w:val="00F14C62"/>
    <w:rsid w:val="00F1667C"/>
    <w:rsid w:val="00F21719"/>
    <w:rsid w:val="00F21A41"/>
    <w:rsid w:val="00F373C1"/>
    <w:rsid w:val="00F4455A"/>
    <w:rsid w:val="00F508C9"/>
    <w:rsid w:val="00F51282"/>
    <w:rsid w:val="00F533D8"/>
    <w:rsid w:val="00F5425A"/>
    <w:rsid w:val="00F547FA"/>
    <w:rsid w:val="00F55398"/>
    <w:rsid w:val="00F57305"/>
    <w:rsid w:val="00F6055E"/>
    <w:rsid w:val="00F60EDB"/>
    <w:rsid w:val="00F65344"/>
    <w:rsid w:val="00F65DC7"/>
    <w:rsid w:val="00F734F5"/>
    <w:rsid w:val="00F7424E"/>
    <w:rsid w:val="00F7517D"/>
    <w:rsid w:val="00F77F4B"/>
    <w:rsid w:val="00F82463"/>
    <w:rsid w:val="00F82B07"/>
    <w:rsid w:val="00F85765"/>
    <w:rsid w:val="00F8600D"/>
    <w:rsid w:val="00F867AE"/>
    <w:rsid w:val="00F86AF6"/>
    <w:rsid w:val="00F87EF2"/>
    <w:rsid w:val="00F90462"/>
    <w:rsid w:val="00F92A15"/>
    <w:rsid w:val="00F95802"/>
    <w:rsid w:val="00F9764A"/>
    <w:rsid w:val="00FA1582"/>
    <w:rsid w:val="00FB07EC"/>
    <w:rsid w:val="00FB0F0B"/>
    <w:rsid w:val="00FB1F8B"/>
    <w:rsid w:val="00FB548C"/>
    <w:rsid w:val="00FB6E12"/>
    <w:rsid w:val="00FC26A7"/>
    <w:rsid w:val="00FC3460"/>
    <w:rsid w:val="00FC495B"/>
    <w:rsid w:val="00FC5B11"/>
    <w:rsid w:val="00FC6E26"/>
    <w:rsid w:val="00FD0205"/>
    <w:rsid w:val="00FF19B7"/>
    <w:rsid w:val="00FF72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B79F69-BE35-48DC-8FBA-48046EEDF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211D3"/>
    <w:pPr>
      <w:spacing w:after="100" w:afterAutospacing="1"/>
      <w:jc w:val="both"/>
    </w:pPr>
    <w:rPr>
      <w:rFonts w:ascii="Cambria" w:eastAsiaTheme="minorEastAsia" w:hAnsi="Cambria"/>
      <w:lang w:eastAsia="cs-CZ"/>
    </w:rPr>
  </w:style>
  <w:style w:type="paragraph" w:styleId="Nadpis1">
    <w:name w:val="heading 1"/>
    <w:basedOn w:val="Normln"/>
    <w:next w:val="Normln"/>
    <w:link w:val="Nadpis1Char"/>
    <w:uiPriority w:val="9"/>
    <w:qFormat/>
    <w:rsid w:val="00785A5D"/>
    <w:pPr>
      <w:keepNext/>
      <w:keepLines/>
      <w:numPr>
        <w:numId w:val="3"/>
      </w:numPr>
      <w:spacing w:before="480"/>
      <w:outlineLvl w:val="0"/>
    </w:pPr>
    <w:rPr>
      <w:rFonts w:asciiTheme="majorHAnsi" w:eastAsiaTheme="majorEastAsia" w:hAnsiTheme="majorHAnsi" w:cstheme="majorBidi"/>
      <w:b/>
      <w:bCs/>
      <w:color w:val="76923C" w:themeColor="accent3" w:themeShade="BF"/>
      <w:sz w:val="28"/>
      <w:szCs w:val="28"/>
    </w:rPr>
  </w:style>
  <w:style w:type="paragraph" w:styleId="Nadpis2">
    <w:name w:val="heading 2"/>
    <w:aliases w:val="Outline2,HAA-Section,Sub Heading,ignorer2,Numbered - 2,Nadpis_2,AB,Naslov_12BI,Znak2,h2,Heading 2 Hidden,A.B.C.,hoofd 2,Heading2-bio,Career Exp.,H2,head...,adpis 2,Antraste 2,H21,H22,H23,H24,H211,H221,H25,H212,H222,H26,H213,H223,H27,H214,H224"/>
    <w:basedOn w:val="Normln"/>
    <w:next w:val="Normln"/>
    <w:link w:val="Nadpis2Char"/>
    <w:uiPriority w:val="9"/>
    <w:unhideWhenUsed/>
    <w:qFormat/>
    <w:rsid w:val="00785A5D"/>
    <w:pPr>
      <w:keepNext/>
      <w:keepLines/>
      <w:numPr>
        <w:numId w:val="1"/>
      </w:numPr>
      <w:spacing w:before="200"/>
      <w:outlineLvl w:val="1"/>
    </w:pPr>
    <w:rPr>
      <w:rFonts w:asciiTheme="majorHAnsi" w:hAnsiTheme="majorHAnsi" w:cstheme="majorBidi"/>
      <w:b/>
      <w:bCs/>
      <w:color w:val="76923C" w:themeColor="accent3" w:themeShade="BF"/>
      <w:sz w:val="24"/>
      <w:szCs w:val="24"/>
    </w:rPr>
  </w:style>
  <w:style w:type="paragraph" w:styleId="Nadpis3">
    <w:name w:val="heading 3"/>
    <w:basedOn w:val="Normln"/>
    <w:next w:val="Normln"/>
    <w:link w:val="Nadpis3Char"/>
    <w:uiPriority w:val="9"/>
    <w:unhideWhenUsed/>
    <w:qFormat/>
    <w:rsid w:val="003255A2"/>
    <w:pPr>
      <w:keepNext/>
      <w:keepLines/>
      <w:numPr>
        <w:numId w:val="2"/>
      </w:numPr>
      <w:spacing w:before="200"/>
      <w:outlineLvl w:val="2"/>
    </w:pPr>
    <w:rPr>
      <w:rFonts w:asciiTheme="majorHAnsi" w:eastAsiaTheme="majorEastAsia" w:hAnsiTheme="majorHAnsi" w:cstheme="majorBidi"/>
      <w:b/>
      <w:bCs/>
      <w:color w:val="76923C" w:themeColor="accent3" w:themeShade="BF"/>
      <w:sz w:val="24"/>
    </w:rPr>
  </w:style>
  <w:style w:type="paragraph" w:styleId="Nadpis4">
    <w:name w:val="heading 4"/>
    <w:basedOn w:val="Normln"/>
    <w:next w:val="Normln"/>
    <w:link w:val="Nadpis4Char"/>
    <w:uiPriority w:val="9"/>
    <w:unhideWhenUsed/>
    <w:qFormat/>
    <w:rsid w:val="003255A2"/>
    <w:pPr>
      <w:keepNext/>
      <w:keepLines/>
      <w:spacing w:before="200"/>
      <w:outlineLvl w:val="3"/>
    </w:pPr>
    <w:rPr>
      <w:rFonts w:asciiTheme="majorHAnsi" w:eastAsiaTheme="majorEastAsia" w:hAnsiTheme="majorHAnsi" w:cstheme="majorBidi"/>
      <w:b/>
      <w:bCs/>
      <w:i/>
      <w:iCs/>
      <w:color w:val="76923C" w:themeColor="accent3" w:themeShade="BF"/>
      <w:sz w:val="24"/>
    </w:rPr>
  </w:style>
  <w:style w:type="paragraph" w:styleId="Nadpis5">
    <w:name w:val="heading 5"/>
    <w:basedOn w:val="Normln"/>
    <w:next w:val="Normln"/>
    <w:link w:val="Nadpis5Char"/>
    <w:uiPriority w:val="9"/>
    <w:semiHidden/>
    <w:unhideWhenUsed/>
    <w:qFormat/>
    <w:rsid w:val="003255A2"/>
    <w:pPr>
      <w:keepNext/>
      <w:keepLines/>
      <w:spacing w:before="200"/>
      <w:outlineLvl w:val="4"/>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qFormat/>
    <w:rsid w:val="0076756D"/>
    <w:pPr>
      <w:tabs>
        <w:tab w:val="num" w:pos="1726"/>
      </w:tabs>
      <w:spacing w:before="240" w:after="60" w:afterAutospacing="0" w:line="240" w:lineRule="auto"/>
      <w:ind w:left="1726" w:hanging="1584"/>
      <w:jc w:val="left"/>
      <w:outlineLvl w:val="8"/>
    </w:pPr>
    <w:rPr>
      <w:rFonts w:ascii="Arial" w:eastAsia="Times New Roman" w:hAnsi="Arial"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85A5D"/>
    <w:rPr>
      <w:rFonts w:asciiTheme="majorHAnsi" w:eastAsiaTheme="majorEastAsia" w:hAnsiTheme="majorHAnsi" w:cstheme="majorBidi"/>
      <w:b/>
      <w:bCs/>
      <w:color w:val="76923C" w:themeColor="accent3" w:themeShade="BF"/>
      <w:sz w:val="28"/>
      <w:szCs w:val="28"/>
      <w:lang w:eastAsia="cs-CZ"/>
    </w:rPr>
  </w:style>
  <w:style w:type="character" w:customStyle="1" w:styleId="Nadpis2Char">
    <w:name w:val="Nadpis 2 Char"/>
    <w:aliases w:val="Outline2 Char,HAA-Section Char,Sub Heading Char,ignorer2 Char,Numbered - 2 Char,Nadpis_2 Char,AB Char,Naslov_12BI Char,Znak2 Char,h2 Char,Heading 2 Hidden Char,A.B.C. Char,hoofd 2 Char,Heading2-bio Char,Career Exp. Char,H2 Char,H21 Char"/>
    <w:basedOn w:val="Standardnpsmoodstavce"/>
    <w:link w:val="Nadpis2"/>
    <w:uiPriority w:val="9"/>
    <w:rsid w:val="00785A5D"/>
    <w:rPr>
      <w:rFonts w:asciiTheme="majorHAnsi" w:eastAsiaTheme="minorEastAsia" w:hAnsiTheme="majorHAnsi" w:cstheme="majorBidi"/>
      <w:b/>
      <w:bCs/>
      <w:color w:val="76923C" w:themeColor="accent3" w:themeShade="BF"/>
      <w:sz w:val="24"/>
      <w:szCs w:val="24"/>
      <w:lang w:eastAsia="cs-CZ"/>
    </w:rPr>
  </w:style>
  <w:style w:type="character" w:customStyle="1" w:styleId="Nadpis3Char">
    <w:name w:val="Nadpis 3 Char"/>
    <w:basedOn w:val="Standardnpsmoodstavce"/>
    <w:link w:val="Nadpis3"/>
    <w:uiPriority w:val="9"/>
    <w:rsid w:val="003255A2"/>
    <w:rPr>
      <w:rFonts w:asciiTheme="majorHAnsi" w:eastAsiaTheme="majorEastAsia" w:hAnsiTheme="majorHAnsi" w:cstheme="majorBidi"/>
      <w:b/>
      <w:bCs/>
      <w:color w:val="76923C" w:themeColor="accent3" w:themeShade="BF"/>
      <w:sz w:val="24"/>
      <w:lang w:eastAsia="cs-CZ"/>
    </w:rPr>
  </w:style>
  <w:style w:type="character" w:customStyle="1" w:styleId="Nadpis4Char">
    <w:name w:val="Nadpis 4 Char"/>
    <w:basedOn w:val="Standardnpsmoodstavce"/>
    <w:link w:val="Nadpis4"/>
    <w:uiPriority w:val="9"/>
    <w:rsid w:val="003255A2"/>
    <w:rPr>
      <w:rFonts w:asciiTheme="majorHAnsi" w:eastAsiaTheme="majorEastAsia" w:hAnsiTheme="majorHAnsi" w:cstheme="majorBidi"/>
      <w:b/>
      <w:bCs/>
      <w:i/>
      <w:iCs/>
      <w:color w:val="76923C" w:themeColor="accent3" w:themeShade="BF"/>
      <w:sz w:val="24"/>
    </w:rPr>
  </w:style>
  <w:style w:type="character" w:customStyle="1" w:styleId="Nadpis5Char">
    <w:name w:val="Nadpis 5 Char"/>
    <w:basedOn w:val="Standardnpsmoodstavce"/>
    <w:link w:val="Nadpis5"/>
    <w:uiPriority w:val="9"/>
    <w:semiHidden/>
    <w:rsid w:val="003255A2"/>
    <w:rPr>
      <w:rFonts w:asciiTheme="majorHAnsi" w:eastAsiaTheme="majorEastAsia" w:hAnsiTheme="majorHAnsi" w:cstheme="majorBidi"/>
      <w:color w:val="243F60" w:themeColor="accent1" w:themeShade="7F"/>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qFormat/>
    <w:rsid w:val="003255A2"/>
    <w:pPr>
      <w:spacing w:after="240" w:line="240" w:lineRule="auto"/>
      <w:ind w:left="357" w:hanging="357"/>
    </w:pPr>
    <w:rPr>
      <w:rFonts w:ascii="Times New Roman" w:eastAsia="Times New Roman" w:hAnsi="Times New Roman" w:cs="Times New Roman"/>
      <w:sz w:val="20"/>
      <w:szCs w:val="20"/>
      <w:lang w:val="en-GB"/>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3255A2"/>
    <w:rPr>
      <w:rFonts w:ascii="Times New Roman" w:eastAsia="Times New Roman" w:hAnsi="Times New Roman" w:cs="Times New Roman"/>
      <w:sz w:val="20"/>
      <w:szCs w:val="20"/>
      <w:lang w:val="en-GB" w:eastAsia="en-US"/>
    </w:rPr>
  </w:style>
  <w:style w:type="paragraph" w:styleId="Titulek">
    <w:name w:val="caption"/>
    <w:basedOn w:val="Normln"/>
    <w:next w:val="Normln"/>
    <w:uiPriority w:val="99"/>
    <w:unhideWhenUsed/>
    <w:qFormat/>
    <w:rsid w:val="003255A2"/>
    <w:pPr>
      <w:spacing w:line="240" w:lineRule="auto"/>
    </w:pPr>
    <w:rPr>
      <w:b/>
      <w:bCs/>
      <w:color w:val="76923C" w:themeColor="accent3" w:themeShade="BF"/>
      <w:sz w:val="18"/>
      <w:szCs w:val="18"/>
    </w:rPr>
  </w:style>
  <w:style w:type="paragraph" w:styleId="Nzev">
    <w:name w:val="Title"/>
    <w:basedOn w:val="Normln"/>
    <w:next w:val="Normln"/>
    <w:link w:val="NzevChar"/>
    <w:uiPriority w:val="10"/>
    <w:qFormat/>
    <w:rsid w:val="003255A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3255A2"/>
    <w:rPr>
      <w:rFonts w:asciiTheme="majorHAnsi" w:eastAsiaTheme="majorEastAsia" w:hAnsiTheme="majorHAnsi" w:cstheme="majorBidi"/>
      <w:color w:val="17365D" w:themeColor="text2" w:themeShade="BF"/>
      <w:spacing w:val="5"/>
      <w:kern w:val="28"/>
      <w:sz w:val="52"/>
      <w:szCs w:val="52"/>
    </w:rPr>
  </w:style>
  <w:style w:type="paragraph" w:styleId="Podtitul">
    <w:name w:val="Subtitle"/>
    <w:basedOn w:val="Normln"/>
    <w:next w:val="Normln"/>
    <w:link w:val="PodtitulChar"/>
    <w:uiPriority w:val="99"/>
    <w:qFormat/>
    <w:rsid w:val="003255A2"/>
    <w:pPr>
      <w:numPr>
        <w:ilvl w:val="1"/>
      </w:numPr>
    </w:pPr>
    <w:rPr>
      <w:rFonts w:eastAsia="Times New Roman" w:cs="Cambria"/>
      <w:i/>
      <w:iCs/>
      <w:color w:val="4F81BD"/>
      <w:spacing w:val="15"/>
    </w:rPr>
  </w:style>
  <w:style w:type="character" w:customStyle="1" w:styleId="PodtitulChar">
    <w:name w:val="Podtitul Char"/>
    <w:basedOn w:val="Standardnpsmoodstavce"/>
    <w:link w:val="Podtitul"/>
    <w:uiPriority w:val="99"/>
    <w:rsid w:val="003255A2"/>
    <w:rPr>
      <w:rFonts w:ascii="Cambria" w:eastAsia="Times New Roman" w:hAnsi="Cambria" w:cs="Cambria"/>
      <w:i/>
      <w:iCs/>
      <w:color w:val="4F81BD"/>
      <w:spacing w:val="15"/>
      <w:lang w:eastAsia="en-US"/>
    </w:rPr>
  </w:style>
  <w:style w:type="paragraph" w:styleId="Bezmezer">
    <w:name w:val="No Spacing"/>
    <w:link w:val="BezmezerChar"/>
    <w:uiPriority w:val="1"/>
    <w:qFormat/>
    <w:rsid w:val="003255A2"/>
    <w:pPr>
      <w:spacing w:after="0" w:line="240" w:lineRule="auto"/>
    </w:pPr>
    <w:rPr>
      <w:lang w:val="en-US"/>
    </w:rPr>
  </w:style>
  <w:style w:type="character" w:customStyle="1" w:styleId="BezmezerChar">
    <w:name w:val="Bez mezer Char"/>
    <w:basedOn w:val="Standardnpsmoodstavce"/>
    <w:link w:val="Bezmezer"/>
    <w:uiPriority w:val="1"/>
    <w:rsid w:val="003255A2"/>
    <w:rPr>
      <w:lang w:val="en-US" w:eastAsia="en-US"/>
    </w:rPr>
  </w:style>
  <w:style w:type="paragraph" w:styleId="Odstavecseseznamem">
    <w:name w:val="List Paragraph"/>
    <w:aliases w:val="Nad,Odstavec cíl se seznamem,Odstavec se seznamem5,List Paragraph"/>
    <w:basedOn w:val="Normln"/>
    <w:link w:val="OdstavecseseznamemChar"/>
    <w:uiPriority w:val="34"/>
    <w:qFormat/>
    <w:rsid w:val="003255A2"/>
    <w:pPr>
      <w:ind w:left="720"/>
      <w:contextualSpacing/>
    </w:pPr>
  </w:style>
  <w:style w:type="character" w:customStyle="1" w:styleId="OdstavecseseznamemChar">
    <w:name w:val="Odstavec se seznamem Char"/>
    <w:aliases w:val="Nad Char,Odstavec cíl se seznamem Char,Odstavec se seznamem5 Char,List Paragraph Char1"/>
    <w:basedOn w:val="Standardnpsmoodstavce"/>
    <w:link w:val="Odstavecseseznamem"/>
    <w:uiPriority w:val="34"/>
    <w:locked/>
    <w:rsid w:val="003255A2"/>
    <w:rPr>
      <w:rFonts w:ascii="Cambria" w:hAnsi="Cambria"/>
    </w:rPr>
  </w:style>
  <w:style w:type="character" w:styleId="Odkazjemn">
    <w:name w:val="Subtle Reference"/>
    <w:basedOn w:val="Standardnpsmoodstavce"/>
    <w:uiPriority w:val="31"/>
    <w:qFormat/>
    <w:rsid w:val="003255A2"/>
    <w:rPr>
      <w:smallCaps/>
      <w:color w:val="C0504D" w:themeColor="accent2"/>
      <w:u w:val="single"/>
    </w:rPr>
  </w:style>
  <w:style w:type="character" w:styleId="Odkazintenzivn">
    <w:name w:val="Intense Reference"/>
    <w:basedOn w:val="Standardnpsmoodstavce"/>
    <w:uiPriority w:val="32"/>
    <w:qFormat/>
    <w:rsid w:val="003255A2"/>
    <w:rPr>
      <w:b/>
      <w:bCs/>
      <w:smallCaps/>
      <w:color w:val="C0504D" w:themeColor="accent2"/>
      <w:spacing w:val="5"/>
      <w:u w:val="single"/>
    </w:rPr>
  </w:style>
  <w:style w:type="paragraph" w:styleId="Nadpisobsahu">
    <w:name w:val="TOC Heading"/>
    <w:basedOn w:val="Nadpis1"/>
    <w:next w:val="Normln"/>
    <w:uiPriority w:val="39"/>
    <w:semiHidden/>
    <w:unhideWhenUsed/>
    <w:qFormat/>
    <w:rsid w:val="003255A2"/>
    <w:pPr>
      <w:numPr>
        <w:numId w:val="0"/>
      </w:numPr>
      <w:outlineLvl w:val="9"/>
    </w:pPr>
    <w:rPr>
      <w:lang w:val="en-US"/>
    </w:rPr>
  </w:style>
  <w:style w:type="paragraph" w:customStyle="1" w:styleId="Poznmkapodarou">
    <w:name w:val="Poznámka pod čarou"/>
    <w:basedOn w:val="Normln"/>
    <w:qFormat/>
    <w:rsid w:val="003255A2"/>
    <w:rPr>
      <w:sz w:val="20"/>
    </w:rPr>
  </w:style>
  <w:style w:type="paragraph" w:customStyle="1" w:styleId="Odstavecseseznamem1">
    <w:name w:val="Odstavec se seznamem1"/>
    <w:basedOn w:val="Normln"/>
    <w:qFormat/>
    <w:rsid w:val="003255A2"/>
    <w:pPr>
      <w:ind w:left="720"/>
      <w:contextualSpacing/>
    </w:pPr>
    <w:rPr>
      <w:rFonts w:eastAsia="Times New Roman" w:cs="Times New Roman"/>
    </w:rPr>
  </w:style>
  <w:style w:type="paragraph" w:customStyle="1" w:styleId="TextMetodika">
    <w:name w:val="Text Metodika"/>
    <w:basedOn w:val="Normln"/>
    <w:link w:val="TextMetodikaChar"/>
    <w:qFormat/>
    <w:rsid w:val="003255A2"/>
    <w:pPr>
      <w:spacing w:before="120" w:after="120" w:line="312" w:lineRule="auto"/>
    </w:pPr>
    <w:rPr>
      <w:rFonts w:ascii="Arial" w:eastAsia="Times New Roman" w:hAnsi="Arial" w:cs="Arial"/>
      <w:sz w:val="20"/>
      <w:szCs w:val="20"/>
    </w:rPr>
  </w:style>
  <w:style w:type="character" w:customStyle="1" w:styleId="TextMetodikaChar">
    <w:name w:val="Text Metodika Char"/>
    <w:basedOn w:val="Standardnpsmoodstavce"/>
    <w:link w:val="TextMetodika"/>
    <w:rsid w:val="003255A2"/>
    <w:rPr>
      <w:rFonts w:ascii="Arial" w:eastAsia="Times New Roman" w:hAnsi="Arial" w:cs="Arial"/>
      <w:sz w:val="20"/>
      <w:szCs w:val="20"/>
    </w:rPr>
  </w:style>
  <w:style w:type="paragraph" w:customStyle="1" w:styleId="DAVA">
    <w:name w:val="DAVA"/>
    <w:basedOn w:val="Normln"/>
    <w:link w:val="DAVAChar"/>
    <w:qFormat/>
    <w:rsid w:val="003255A2"/>
    <w:pPr>
      <w:spacing w:before="120" w:line="240" w:lineRule="auto"/>
    </w:pPr>
    <w:rPr>
      <w:rFonts w:ascii="Calibri" w:eastAsia="Calibri" w:hAnsi="Calibri" w:cs="Calibri"/>
      <w:sz w:val="24"/>
      <w:szCs w:val="24"/>
    </w:rPr>
  </w:style>
  <w:style w:type="character" w:customStyle="1" w:styleId="DAVAChar">
    <w:name w:val="DAVA Char"/>
    <w:basedOn w:val="Standardnpsmoodstavce"/>
    <w:link w:val="DAVA"/>
    <w:locked/>
    <w:rsid w:val="003255A2"/>
    <w:rPr>
      <w:rFonts w:ascii="Calibri" w:eastAsia="Calibri" w:hAnsi="Calibri" w:cs="Calibri"/>
      <w:sz w:val="24"/>
      <w:szCs w:val="24"/>
      <w:lang w:eastAsia="en-US"/>
    </w:rPr>
  </w:style>
  <w:style w:type="paragraph" w:customStyle="1" w:styleId="Odstavecseseznamem3">
    <w:name w:val="Odstavec se seznamem3"/>
    <w:basedOn w:val="Normln"/>
    <w:link w:val="ListParagraphChar"/>
    <w:uiPriority w:val="99"/>
    <w:qFormat/>
    <w:rsid w:val="003255A2"/>
    <w:pPr>
      <w:spacing w:after="200"/>
      <w:ind w:left="720"/>
      <w:jc w:val="left"/>
    </w:pPr>
    <w:rPr>
      <w:rFonts w:ascii="Calibri" w:eastAsia="Calibri" w:hAnsi="Calibri" w:cs="Calibri"/>
    </w:rPr>
  </w:style>
  <w:style w:type="character" w:customStyle="1" w:styleId="ListParagraphChar">
    <w:name w:val="List Paragraph Char"/>
    <w:basedOn w:val="Standardnpsmoodstavce"/>
    <w:link w:val="Odstavecseseznamem3"/>
    <w:uiPriority w:val="99"/>
    <w:locked/>
    <w:rsid w:val="003255A2"/>
    <w:rPr>
      <w:rFonts w:ascii="Calibri" w:eastAsia="Calibri" w:hAnsi="Calibri" w:cs="Calibri"/>
      <w:lang w:eastAsia="en-US"/>
    </w:rPr>
  </w:style>
  <w:style w:type="paragraph" w:customStyle="1" w:styleId="Odstavecseseznamem4">
    <w:name w:val="Odstavec se seznamem4"/>
    <w:basedOn w:val="Normln"/>
    <w:uiPriority w:val="99"/>
    <w:qFormat/>
    <w:rsid w:val="003255A2"/>
    <w:pPr>
      <w:spacing w:after="200"/>
      <w:ind w:left="720"/>
      <w:jc w:val="left"/>
    </w:pPr>
    <w:rPr>
      <w:rFonts w:ascii="Calibri" w:eastAsia="Calibri" w:hAnsi="Calibri" w:cs="Calibri"/>
    </w:rPr>
  </w:style>
  <w:style w:type="paragraph" w:customStyle="1" w:styleId="Standardntext">
    <w:name w:val="Standardní text"/>
    <w:basedOn w:val="Normln"/>
    <w:link w:val="StandardntextChar"/>
    <w:qFormat/>
    <w:rsid w:val="003255A2"/>
    <w:pPr>
      <w:overflowPunct w:val="0"/>
      <w:autoSpaceDE w:val="0"/>
      <w:autoSpaceDN w:val="0"/>
      <w:adjustRightInd w:val="0"/>
      <w:spacing w:after="120" w:line="240" w:lineRule="auto"/>
      <w:textAlignment w:val="baseline"/>
    </w:pPr>
    <w:rPr>
      <w:rFonts w:ascii="Times New Roman" w:eastAsia="Times New Roman" w:hAnsi="Times New Roman" w:cs="Calibri"/>
      <w:sz w:val="24"/>
      <w:szCs w:val="24"/>
    </w:rPr>
  </w:style>
  <w:style w:type="character" w:customStyle="1" w:styleId="StandardntextChar">
    <w:name w:val="Standardní text Char"/>
    <w:link w:val="Standardntext"/>
    <w:rsid w:val="003255A2"/>
    <w:rPr>
      <w:rFonts w:ascii="Times New Roman" w:eastAsia="Times New Roman" w:hAnsi="Times New Roman" w:cs="Calibri"/>
      <w:sz w:val="24"/>
      <w:szCs w:val="24"/>
    </w:rPr>
  </w:style>
  <w:style w:type="paragraph" w:customStyle="1" w:styleId="Modrnadpis">
    <w:name w:val="Modrý nadpis"/>
    <w:basedOn w:val="Nadpis4"/>
    <w:link w:val="ModrnadpisChar"/>
    <w:qFormat/>
    <w:rsid w:val="003255A2"/>
    <w:pPr>
      <w:spacing w:before="240" w:after="120"/>
      <w:ind w:left="862" w:hanging="862"/>
    </w:pPr>
    <w:rPr>
      <w:rFonts w:ascii="Times New Roman" w:eastAsia="Times New Roman" w:hAnsi="Times New Roman" w:cs="Times New Roman"/>
      <w:i w:val="0"/>
      <w:color w:val="548DD4"/>
      <w:szCs w:val="20"/>
    </w:rPr>
  </w:style>
  <w:style w:type="character" w:customStyle="1" w:styleId="ModrnadpisChar">
    <w:name w:val="Modrý nadpis Char"/>
    <w:link w:val="Modrnadpis"/>
    <w:rsid w:val="003255A2"/>
    <w:rPr>
      <w:rFonts w:ascii="Times New Roman" w:eastAsia="Times New Roman" w:hAnsi="Times New Roman" w:cs="Times New Roman"/>
      <w:b/>
      <w:bCs/>
      <w:iCs/>
      <w:color w:val="548DD4"/>
      <w:sz w:val="24"/>
      <w:szCs w:val="20"/>
    </w:rPr>
  </w:style>
  <w:style w:type="paragraph" w:customStyle="1" w:styleId="Odstavec">
    <w:name w:val="Odstavec"/>
    <w:basedOn w:val="Normln"/>
    <w:qFormat/>
    <w:rsid w:val="003255A2"/>
    <w:pPr>
      <w:spacing w:after="60" w:line="240" w:lineRule="auto"/>
    </w:pPr>
    <w:rPr>
      <w:rFonts w:asciiTheme="minorHAnsi" w:hAnsiTheme="minorHAnsi" w:cs="Times New Roman"/>
      <w:szCs w:val="24"/>
    </w:rPr>
  </w:style>
  <w:style w:type="paragraph" w:customStyle="1" w:styleId="text">
    <w:name w:val="text"/>
    <w:basedOn w:val="Normln"/>
    <w:qFormat/>
    <w:rsid w:val="003255A2"/>
    <w:pPr>
      <w:spacing w:before="120" w:line="240" w:lineRule="auto"/>
    </w:pPr>
    <w:rPr>
      <w:rFonts w:ascii="Times New Roman" w:eastAsia="Times New Roman" w:hAnsi="Times New Roman" w:cs="Times New Roman"/>
      <w:sz w:val="24"/>
      <w:szCs w:val="24"/>
    </w:rPr>
  </w:style>
  <w:style w:type="paragraph" w:customStyle="1" w:styleId="Tabulka">
    <w:name w:val="Tabulka"/>
    <w:basedOn w:val="Normln"/>
    <w:link w:val="TabulkaChar"/>
    <w:qFormat/>
    <w:rsid w:val="003255A2"/>
    <w:pPr>
      <w:autoSpaceDE w:val="0"/>
      <w:autoSpaceDN w:val="0"/>
      <w:adjustRightInd w:val="0"/>
      <w:spacing w:before="60" w:after="60" w:line="240" w:lineRule="auto"/>
      <w:jc w:val="center"/>
    </w:pPr>
    <w:rPr>
      <w:rFonts w:ascii="Calibri" w:eastAsia="Times New Roman" w:hAnsi="Calibri" w:cs="Calibri"/>
    </w:rPr>
  </w:style>
  <w:style w:type="character" w:customStyle="1" w:styleId="TabulkaChar">
    <w:name w:val="Tabulka Char"/>
    <w:link w:val="Tabulka"/>
    <w:rsid w:val="003255A2"/>
    <w:rPr>
      <w:rFonts w:ascii="Calibri" w:eastAsia="Times New Roman" w:hAnsi="Calibri" w:cs="Calibri"/>
    </w:rPr>
  </w:style>
  <w:style w:type="table" w:styleId="Mkatabulky">
    <w:name w:val="Table Grid"/>
    <w:basedOn w:val="Normlntabulka"/>
    <w:uiPriority w:val="39"/>
    <w:rsid w:val="000211D3"/>
    <w:pPr>
      <w:spacing w:after="0" w:line="240" w:lineRule="auto"/>
    </w:pPr>
    <w:rPr>
      <w:rFonts w:eastAsiaTheme="minorEastAsia"/>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A344C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344CF"/>
    <w:rPr>
      <w:rFonts w:ascii="Tahoma" w:eastAsiaTheme="minorEastAsia" w:hAnsi="Tahoma" w:cs="Tahoma"/>
      <w:sz w:val="16"/>
      <w:szCs w:val="16"/>
      <w:lang w:eastAsia="cs-CZ"/>
    </w:rPr>
  </w:style>
  <w:style w:type="paragraph" w:customStyle="1" w:styleId="Odstavecseseznamem2">
    <w:name w:val="Odstavec se seznamem2"/>
    <w:basedOn w:val="Normln"/>
    <w:rsid w:val="00602986"/>
    <w:pPr>
      <w:spacing w:after="0" w:afterAutospacing="0"/>
      <w:ind w:left="720"/>
    </w:pPr>
    <w:rPr>
      <w:rFonts w:eastAsia="Times New Roman" w:cs="Times New Roman"/>
    </w:rPr>
  </w:style>
  <w:style w:type="character" w:customStyle="1" w:styleId="Nadpis9Char">
    <w:name w:val="Nadpis 9 Char"/>
    <w:basedOn w:val="Standardnpsmoodstavce"/>
    <w:link w:val="Nadpis9"/>
    <w:uiPriority w:val="9"/>
    <w:rsid w:val="0076756D"/>
    <w:rPr>
      <w:rFonts w:ascii="Arial" w:eastAsia="Times New Roman" w:hAnsi="Arial" w:cs="Arial"/>
      <w:lang w:eastAsia="cs-CZ"/>
    </w:rPr>
  </w:style>
  <w:style w:type="paragraph" w:styleId="Zhlav">
    <w:name w:val="header"/>
    <w:basedOn w:val="Normln"/>
    <w:link w:val="ZhlavChar"/>
    <w:uiPriority w:val="99"/>
    <w:unhideWhenUsed/>
    <w:rsid w:val="0057693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7693B"/>
    <w:rPr>
      <w:rFonts w:ascii="Cambria" w:eastAsiaTheme="minorEastAsia" w:hAnsi="Cambria"/>
      <w:lang w:eastAsia="cs-CZ"/>
    </w:rPr>
  </w:style>
  <w:style w:type="paragraph" w:styleId="Zpat">
    <w:name w:val="footer"/>
    <w:basedOn w:val="Normln"/>
    <w:link w:val="ZpatChar"/>
    <w:uiPriority w:val="99"/>
    <w:unhideWhenUsed/>
    <w:rsid w:val="0057693B"/>
    <w:pPr>
      <w:tabs>
        <w:tab w:val="center" w:pos="4536"/>
        <w:tab w:val="right" w:pos="9072"/>
      </w:tabs>
      <w:spacing w:after="0" w:line="240" w:lineRule="auto"/>
    </w:pPr>
  </w:style>
  <w:style w:type="character" w:customStyle="1" w:styleId="ZpatChar">
    <w:name w:val="Zápatí Char"/>
    <w:basedOn w:val="Standardnpsmoodstavce"/>
    <w:link w:val="Zpat"/>
    <w:uiPriority w:val="99"/>
    <w:rsid w:val="0057693B"/>
    <w:rPr>
      <w:rFonts w:ascii="Cambria" w:eastAsiaTheme="minorEastAsia" w:hAnsi="Cambria"/>
      <w:lang w:eastAsia="cs-CZ"/>
    </w:rPr>
  </w:style>
  <w:style w:type="character" w:styleId="Odkaznakoment">
    <w:name w:val="annotation reference"/>
    <w:basedOn w:val="Standardnpsmoodstavce"/>
    <w:uiPriority w:val="99"/>
    <w:unhideWhenUsed/>
    <w:rsid w:val="003D156B"/>
    <w:rPr>
      <w:sz w:val="16"/>
      <w:szCs w:val="16"/>
    </w:rPr>
  </w:style>
  <w:style w:type="paragraph" w:styleId="Textkomente">
    <w:name w:val="annotation text"/>
    <w:basedOn w:val="Normln"/>
    <w:link w:val="TextkomenteChar"/>
    <w:uiPriority w:val="99"/>
    <w:unhideWhenUsed/>
    <w:rsid w:val="003D156B"/>
    <w:pPr>
      <w:spacing w:line="240" w:lineRule="auto"/>
    </w:pPr>
    <w:rPr>
      <w:sz w:val="20"/>
      <w:szCs w:val="20"/>
    </w:rPr>
  </w:style>
  <w:style w:type="character" w:customStyle="1" w:styleId="TextkomenteChar">
    <w:name w:val="Text komentáře Char"/>
    <w:basedOn w:val="Standardnpsmoodstavce"/>
    <w:link w:val="Textkomente"/>
    <w:uiPriority w:val="99"/>
    <w:rsid w:val="003D156B"/>
    <w:rPr>
      <w:rFonts w:ascii="Cambria" w:eastAsiaTheme="minorEastAsia" w:hAnsi="Cambria"/>
      <w:sz w:val="20"/>
      <w:szCs w:val="20"/>
      <w:lang w:eastAsia="cs-CZ"/>
    </w:rPr>
  </w:style>
  <w:style w:type="table" w:customStyle="1" w:styleId="Mkatabulky1">
    <w:name w:val="Mřížka tabulky1"/>
    <w:basedOn w:val="Normlntabulka"/>
    <w:next w:val="Mkatabulky"/>
    <w:uiPriority w:val="39"/>
    <w:rsid w:val="00173EF1"/>
    <w:pPr>
      <w:spacing w:after="0" w:line="240" w:lineRule="auto"/>
    </w:pPr>
    <w:rPr>
      <w:rFonts w:eastAsiaTheme="minorEastAsia"/>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972FF2"/>
    <w:rPr>
      <w:b/>
      <w:bCs/>
    </w:rPr>
  </w:style>
  <w:style w:type="character" w:customStyle="1" w:styleId="PedmtkomenteChar">
    <w:name w:val="Předmět komentáře Char"/>
    <w:basedOn w:val="TextkomenteChar"/>
    <w:link w:val="Pedmtkomente"/>
    <w:uiPriority w:val="99"/>
    <w:semiHidden/>
    <w:rsid w:val="00972FF2"/>
    <w:rPr>
      <w:rFonts w:ascii="Cambria" w:eastAsiaTheme="minorEastAsia" w:hAnsi="Cambria"/>
      <w:b/>
      <w:bCs/>
      <w:sz w:val="20"/>
      <w:szCs w:val="20"/>
      <w:lang w:eastAsia="cs-CZ"/>
    </w:rPr>
  </w:style>
  <w:style w:type="paragraph" w:customStyle="1" w:styleId="Default">
    <w:name w:val="Default"/>
    <w:link w:val="DefaultChar"/>
    <w:rsid w:val="00A87AAC"/>
    <w:pPr>
      <w:autoSpaceDE w:val="0"/>
      <w:autoSpaceDN w:val="0"/>
      <w:adjustRightInd w:val="0"/>
      <w:spacing w:after="0" w:line="240" w:lineRule="auto"/>
    </w:pPr>
    <w:rPr>
      <w:rFonts w:ascii="Arial" w:eastAsia="Times New Roman" w:hAnsi="Arial" w:cs="Arial"/>
      <w:color w:val="000000"/>
      <w:sz w:val="24"/>
      <w:szCs w:val="24"/>
      <w:lang w:eastAsia="cs-CZ"/>
    </w:rPr>
  </w:style>
  <w:style w:type="table" w:customStyle="1" w:styleId="Mkatabulky2">
    <w:name w:val="Mřížka tabulky2"/>
    <w:basedOn w:val="Normlntabulka"/>
    <w:next w:val="Mkatabulky"/>
    <w:uiPriority w:val="39"/>
    <w:rsid w:val="00BF7493"/>
    <w:pPr>
      <w:spacing w:after="0" w:line="240" w:lineRule="auto"/>
    </w:pPr>
    <w:rPr>
      <w:rFonts w:eastAsiaTheme="minorEastAsia"/>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Char">
    <w:name w:val="Default Char"/>
    <w:link w:val="Default"/>
    <w:rsid w:val="000F6F12"/>
    <w:rPr>
      <w:rFonts w:ascii="Arial" w:eastAsia="Times New Roman" w:hAnsi="Arial" w:cs="Arial"/>
      <w:color w:val="000000"/>
      <w:sz w:val="24"/>
      <w:szCs w:val="24"/>
      <w:lang w:eastAsia="cs-CZ"/>
    </w:rPr>
  </w:style>
  <w:style w:type="paragraph" w:styleId="Revize">
    <w:name w:val="Revision"/>
    <w:hidden/>
    <w:uiPriority w:val="99"/>
    <w:semiHidden/>
    <w:rsid w:val="000F6F12"/>
    <w:pPr>
      <w:spacing w:after="0" w:line="240" w:lineRule="auto"/>
    </w:pPr>
    <w:rPr>
      <w:rFonts w:ascii="Cambria" w:eastAsiaTheme="minorEastAsia" w:hAnsi="Cambria"/>
      <w:lang w:eastAsia="cs-CZ"/>
    </w:rPr>
  </w:style>
  <w:style w:type="paragraph" w:customStyle="1" w:styleId="NormlnIROP">
    <w:name w:val="Normální IROP"/>
    <w:basedOn w:val="Normln"/>
    <w:link w:val="NormlnIROPChar"/>
    <w:uiPriority w:val="99"/>
    <w:qFormat/>
    <w:rsid w:val="00BC2D6D"/>
    <w:pPr>
      <w:spacing w:after="240" w:afterAutospacing="0" w:line="312" w:lineRule="auto"/>
    </w:pPr>
    <w:rPr>
      <w:rFonts w:ascii="Times New Roman" w:eastAsia="Times New Roman" w:hAnsi="Times New Roman" w:cs="Times New Roman"/>
      <w:sz w:val="24"/>
    </w:rPr>
  </w:style>
  <w:style w:type="character" w:customStyle="1" w:styleId="NormlnIROPChar">
    <w:name w:val="Normální IROP Char"/>
    <w:basedOn w:val="Standardnpsmoodstavce"/>
    <w:link w:val="NormlnIROP"/>
    <w:uiPriority w:val="99"/>
    <w:locked/>
    <w:rsid w:val="00BC2D6D"/>
    <w:rPr>
      <w:rFonts w:ascii="Times New Roman" w:eastAsia="Times New Roman" w:hAnsi="Times New Roman" w:cs="Times New Roman"/>
      <w:sz w:val="24"/>
      <w:lang w:eastAsia="cs-CZ"/>
    </w:rPr>
  </w:style>
  <w:style w:type="paragraph" w:customStyle="1" w:styleId="Odrkybod">
    <w:name w:val="Odrážky_bod"/>
    <w:basedOn w:val="Odstavecseseznamem"/>
    <w:link w:val="OdrkybodChar"/>
    <w:uiPriority w:val="99"/>
    <w:qFormat/>
    <w:rsid w:val="00276736"/>
    <w:pPr>
      <w:numPr>
        <w:numId w:val="28"/>
      </w:numPr>
      <w:spacing w:before="120" w:after="120" w:afterAutospacing="0" w:line="360" w:lineRule="auto"/>
    </w:pPr>
    <w:rPr>
      <w:rFonts w:ascii="Arial" w:eastAsiaTheme="minorHAnsi" w:hAnsi="Arial" w:cs="Arial"/>
      <w:sz w:val="20"/>
      <w:szCs w:val="20"/>
      <w:lang w:eastAsia="en-US"/>
    </w:rPr>
  </w:style>
  <w:style w:type="character" w:customStyle="1" w:styleId="OdrkybodChar">
    <w:name w:val="Odrážky_bod Char"/>
    <w:basedOn w:val="Standardnpsmoodstavce"/>
    <w:link w:val="Odrkybod"/>
    <w:uiPriority w:val="99"/>
    <w:rsid w:val="00276736"/>
    <w:rPr>
      <w:rFonts w:ascii="Arial" w:hAnsi="Arial" w:cs="Arial"/>
      <w:sz w:val="20"/>
      <w:szCs w:val="20"/>
    </w:rPr>
  </w:style>
  <w:style w:type="paragraph" w:customStyle="1" w:styleId="Odrkykrouek">
    <w:name w:val="Odrážky_kroužek"/>
    <w:basedOn w:val="Odrkybod"/>
    <w:uiPriority w:val="99"/>
    <w:qFormat/>
    <w:rsid w:val="00276736"/>
    <w:pPr>
      <w:numPr>
        <w:ilvl w:val="1"/>
      </w:numPr>
      <w:ind w:left="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331819">
      <w:bodyDiv w:val="1"/>
      <w:marLeft w:val="0"/>
      <w:marRight w:val="0"/>
      <w:marTop w:val="0"/>
      <w:marBottom w:val="0"/>
      <w:divBdr>
        <w:top w:val="none" w:sz="0" w:space="0" w:color="auto"/>
        <w:left w:val="none" w:sz="0" w:space="0" w:color="auto"/>
        <w:bottom w:val="none" w:sz="0" w:space="0" w:color="auto"/>
        <w:right w:val="none" w:sz="0" w:space="0" w:color="auto"/>
      </w:divBdr>
    </w:div>
    <w:div w:id="197859964">
      <w:bodyDiv w:val="1"/>
      <w:marLeft w:val="0"/>
      <w:marRight w:val="0"/>
      <w:marTop w:val="0"/>
      <w:marBottom w:val="0"/>
      <w:divBdr>
        <w:top w:val="none" w:sz="0" w:space="0" w:color="auto"/>
        <w:left w:val="none" w:sz="0" w:space="0" w:color="auto"/>
        <w:bottom w:val="none" w:sz="0" w:space="0" w:color="auto"/>
        <w:right w:val="none" w:sz="0" w:space="0" w:color="auto"/>
      </w:divBdr>
    </w:div>
    <w:div w:id="343826084">
      <w:bodyDiv w:val="1"/>
      <w:marLeft w:val="0"/>
      <w:marRight w:val="0"/>
      <w:marTop w:val="0"/>
      <w:marBottom w:val="0"/>
      <w:divBdr>
        <w:top w:val="none" w:sz="0" w:space="0" w:color="auto"/>
        <w:left w:val="none" w:sz="0" w:space="0" w:color="auto"/>
        <w:bottom w:val="none" w:sz="0" w:space="0" w:color="auto"/>
        <w:right w:val="none" w:sz="0" w:space="0" w:color="auto"/>
      </w:divBdr>
    </w:div>
    <w:div w:id="1096902587">
      <w:bodyDiv w:val="1"/>
      <w:marLeft w:val="0"/>
      <w:marRight w:val="0"/>
      <w:marTop w:val="0"/>
      <w:marBottom w:val="0"/>
      <w:divBdr>
        <w:top w:val="none" w:sz="0" w:space="0" w:color="auto"/>
        <w:left w:val="none" w:sz="0" w:space="0" w:color="auto"/>
        <w:bottom w:val="none" w:sz="0" w:space="0" w:color="auto"/>
        <w:right w:val="none" w:sz="0" w:space="0" w:color="auto"/>
      </w:divBdr>
    </w:div>
    <w:div w:id="1201548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F2496-99B6-4336-86C8-8560EDD6B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13967</Words>
  <Characters>82411</Characters>
  <Application>Microsoft Office Word</Application>
  <DocSecurity>0</DocSecurity>
  <Lines>686</Lines>
  <Paragraphs>192</Paragraphs>
  <ScaleCrop>false</ScaleCrop>
  <HeadingPairs>
    <vt:vector size="2" baseType="variant">
      <vt:variant>
        <vt:lpstr>Název</vt:lpstr>
      </vt:variant>
      <vt:variant>
        <vt:i4>1</vt:i4>
      </vt:variant>
    </vt:vector>
  </HeadingPairs>
  <TitlesOfParts>
    <vt:vector size="1" baseType="lpstr">
      <vt:lpstr/>
    </vt:vector>
  </TitlesOfParts>
  <Company>MZPCR</Company>
  <LinksUpToDate>false</LinksUpToDate>
  <CharactersWithSpaces>96186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dc:creator>
  <cp:lastModifiedBy>Eliska Nohýnková</cp:lastModifiedBy>
  <cp:revision>3</cp:revision>
  <cp:lastPrinted>2017-05-09T15:09:00Z</cp:lastPrinted>
  <dcterms:created xsi:type="dcterms:W3CDTF">2018-04-09T17:27:00Z</dcterms:created>
  <dcterms:modified xsi:type="dcterms:W3CDTF">2018-04-09T17:27:00Z</dcterms:modified>
</cp:coreProperties>
</file>